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82" w:rsidRDefault="00B200F1">
      <w:pPr>
        <w:pStyle w:val="a5"/>
        <w:widowControl/>
        <w:spacing w:before="0" w:beforeAutospacing="0" w:after="0" w:afterAutospacing="0" w:line="360" w:lineRule="auto"/>
        <w:ind w:right="120" w:firstLine="420"/>
        <w:rPr>
          <w:rStyle w:val="a6"/>
          <w:rFonts w:ascii="宋体" w:cs="Arial"/>
          <w:b w:val="0"/>
          <w:color w:val="000000"/>
          <w:sz w:val="30"/>
          <w:szCs w:val="30"/>
          <w:shd w:val="clear" w:color="auto" w:fill="FFFFFF"/>
        </w:rPr>
      </w:pPr>
      <w:r>
        <w:rPr>
          <w:rStyle w:val="a6"/>
          <w:rFonts w:ascii="Arial" w:hAnsi="Arial" w:cs="Arial" w:hint="eastAsia"/>
          <w:color w:val="000000"/>
          <w:shd w:val="clear" w:color="auto" w:fill="FFFFFF"/>
        </w:rPr>
        <w:t>附件</w:t>
      </w:r>
      <w:r>
        <w:rPr>
          <w:rStyle w:val="a6"/>
          <w:rFonts w:ascii="Arial" w:hAnsi="Arial" w:cs="Arial"/>
          <w:color w:val="000000"/>
          <w:shd w:val="clear" w:color="auto" w:fill="FFFFFF"/>
        </w:rPr>
        <w:t>4</w:t>
      </w:r>
      <w:r>
        <w:rPr>
          <w:rStyle w:val="a6"/>
          <w:rFonts w:ascii="Arial" w:hAnsi="Arial" w:cs="Arial" w:hint="eastAsia"/>
          <w:color w:val="000000"/>
          <w:shd w:val="clear" w:color="auto" w:fill="FFFFFF"/>
        </w:rPr>
        <w:t>：</w:t>
      </w:r>
      <w:r>
        <w:rPr>
          <w:rStyle w:val="a6"/>
          <w:rFonts w:ascii="Arial" w:hAnsi="Arial" w:cs="Arial"/>
          <w:color w:val="000000"/>
          <w:shd w:val="clear" w:color="auto" w:fill="FFFFFF"/>
        </w:rPr>
        <w:t xml:space="preserve">                               </w:t>
      </w:r>
    </w:p>
    <w:p w:rsidR="005D1682" w:rsidRDefault="005D1682">
      <w:pPr>
        <w:ind w:firstLineChars="900" w:firstLine="3960"/>
        <w:rPr>
          <w:sz w:val="44"/>
          <w:szCs w:val="44"/>
        </w:rPr>
      </w:pPr>
    </w:p>
    <w:p w:rsidR="0027639E" w:rsidRDefault="00B200F1">
      <w:pPr>
        <w:jc w:val="center"/>
        <w:rPr>
          <w:ins w:id="0" w:author="王军鹏" w:date="2023-04-28T12:46:00Z"/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“</w:t>
      </w:r>
      <w:proofErr w:type="gramStart"/>
      <w:r>
        <w:rPr>
          <w:b/>
          <w:sz w:val="32"/>
          <w:szCs w:val="32"/>
        </w:rPr>
        <w:t>一址多</w:t>
      </w:r>
      <w:proofErr w:type="gramEnd"/>
      <w:r>
        <w:rPr>
          <w:b/>
          <w:sz w:val="32"/>
          <w:szCs w:val="32"/>
        </w:rPr>
        <w:t>照</w:t>
      </w:r>
      <w:r>
        <w:rPr>
          <w:b/>
          <w:sz w:val="32"/>
          <w:szCs w:val="32"/>
        </w:rPr>
        <w:t>”</w:t>
      </w:r>
      <w:r>
        <w:rPr>
          <w:b/>
          <w:sz w:val="32"/>
          <w:szCs w:val="32"/>
        </w:rPr>
        <w:t>知情</w:t>
      </w:r>
      <w:r>
        <w:rPr>
          <w:rFonts w:hint="eastAsia"/>
          <w:b/>
          <w:sz w:val="32"/>
          <w:szCs w:val="32"/>
        </w:rPr>
        <w:t>承诺书</w:t>
      </w:r>
    </w:p>
    <w:p w:rsidR="005D1682" w:rsidRDefault="00DD72B7">
      <w:pPr>
        <w:jc w:val="center"/>
        <w:rPr>
          <w:b/>
          <w:sz w:val="32"/>
          <w:szCs w:val="32"/>
        </w:rPr>
      </w:pPr>
      <w:bookmarkStart w:id="1" w:name="_GoBack"/>
      <w:bookmarkEnd w:id="1"/>
      <w:r>
        <w:rPr>
          <w:rFonts w:hint="eastAsia"/>
          <w:b/>
          <w:sz w:val="32"/>
          <w:szCs w:val="32"/>
        </w:rPr>
        <w:t>（参考样式）</w:t>
      </w:r>
    </w:p>
    <w:p w:rsidR="005D1682" w:rsidRDefault="005D1682">
      <w:pPr>
        <w:ind w:firstLineChars="900" w:firstLine="3960"/>
        <w:rPr>
          <w:sz w:val="44"/>
          <w:szCs w:val="44"/>
        </w:rPr>
      </w:pPr>
    </w:p>
    <w:p w:rsidR="005D1682" w:rsidRDefault="00B200F1">
      <w:pPr>
        <w:snapToGrid w:val="0"/>
        <w:spacing w:line="360" w:lineRule="auto"/>
        <w:ind w:firstLineChars="200" w:firstLine="480"/>
        <w:rPr>
          <w:color w:val="333333"/>
          <w:kern w:val="0"/>
          <w:sz w:val="24"/>
          <w:shd w:val="clear" w:color="auto" w:fill="FFFFFF"/>
        </w:rPr>
      </w:pPr>
      <w:r>
        <w:rPr>
          <w:rFonts w:hint="eastAsia"/>
          <w:color w:val="333333"/>
          <w:kern w:val="0"/>
          <w:sz w:val="24"/>
          <w:shd w:val="clear" w:color="auto" w:fill="FFFFFF"/>
        </w:rPr>
        <w:t>位于</w:t>
      </w:r>
      <w:r>
        <w:rPr>
          <w:color w:val="333333"/>
          <w:kern w:val="0"/>
          <w:sz w:val="24"/>
          <w:u w:val="single"/>
          <w:shd w:val="clear" w:color="auto" w:fill="FFFFFF"/>
        </w:rPr>
        <w:t xml:space="preserve">             </w:t>
      </w:r>
      <w:r>
        <w:rPr>
          <w:rFonts w:hint="eastAsia"/>
          <w:color w:val="333333"/>
          <w:kern w:val="0"/>
          <w:sz w:val="24"/>
          <w:shd w:val="clear" w:color="auto" w:fill="FFFFFF"/>
        </w:rPr>
        <w:t>（地址）房屋（商品或厂房）权属于</w:t>
      </w:r>
      <w:r>
        <w:rPr>
          <w:color w:val="333333"/>
          <w:kern w:val="0"/>
          <w:sz w:val="24"/>
          <w:u w:val="single"/>
          <w:shd w:val="clear" w:color="auto" w:fill="FFFFFF"/>
        </w:rPr>
        <w:t xml:space="preserve">           </w:t>
      </w:r>
      <w:r>
        <w:rPr>
          <w:rFonts w:hint="eastAsia"/>
          <w:color w:val="333333"/>
          <w:kern w:val="0"/>
          <w:sz w:val="24"/>
          <w:shd w:val="clear" w:color="auto" w:fill="FFFFFF"/>
        </w:rPr>
        <w:t>（产权人）所有，现同意将</w:t>
      </w:r>
      <w:r>
        <w:rPr>
          <w:color w:val="333333"/>
          <w:kern w:val="0"/>
          <w:sz w:val="24"/>
          <w:u w:val="single"/>
          <w:shd w:val="clear" w:color="auto" w:fill="FFFFFF"/>
        </w:rPr>
        <w:t xml:space="preserve">          </w:t>
      </w:r>
      <w:r>
        <w:rPr>
          <w:rFonts w:hint="eastAsia"/>
          <w:color w:val="333333"/>
          <w:kern w:val="0"/>
          <w:sz w:val="24"/>
          <w:shd w:val="clear" w:color="auto" w:fill="FFFFFF"/>
        </w:rPr>
        <w:t>（地址）租给</w:t>
      </w:r>
      <w:r>
        <w:rPr>
          <w:color w:val="333333"/>
          <w:kern w:val="0"/>
          <w:sz w:val="24"/>
          <w:u w:val="single"/>
          <w:shd w:val="clear" w:color="auto" w:fill="FFFFFF"/>
        </w:rPr>
        <w:t xml:space="preserve">               </w:t>
      </w:r>
      <w:r>
        <w:rPr>
          <w:rFonts w:hint="eastAsia"/>
          <w:color w:val="333333"/>
          <w:kern w:val="0"/>
          <w:sz w:val="24"/>
          <w:shd w:val="clear" w:color="auto" w:fill="FFFFFF"/>
        </w:rPr>
        <w:t>用作经营使用，由此造成同一地址上有多个不同的经营主体所引发的一切法律后果，均由本人承担。</w:t>
      </w:r>
    </w:p>
    <w:p w:rsidR="005D1682" w:rsidRDefault="005D1682">
      <w:pPr>
        <w:snapToGrid w:val="0"/>
        <w:spacing w:line="360" w:lineRule="auto"/>
        <w:ind w:firstLineChars="200" w:firstLine="480"/>
        <w:rPr>
          <w:color w:val="333333"/>
          <w:kern w:val="0"/>
          <w:sz w:val="24"/>
          <w:shd w:val="clear" w:color="auto" w:fill="FFFFFF"/>
        </w:rPr>
      </w:pPr>
    </w:p>
    <w:p w:rsidR="005D1682" w:rsidRDefault="005D1682">
      <w:pPr>
        <w:snapToGrid w:val="0"/>
        <w:spacing w:line="360" w:lineRule="auto"/>
        <w:ind w:firstLineChars="200" w:firstLine="480"/>
        <w:rPr>
          <w:color w:val="333333"/>
          <w:kern w:val="0"/>
          <w:sz w:val="24"/>
          <w:shd w:val="clear" w:color="auto" w:fill="FFFFFF"/>
        </w:rPr>
      </w:pPr>
    </w:p>
    <w:p w:rsidR="005D1682" w:rsidRDefault="005D1682">
      <w:pPr>
        <w:snapToGrid w:val="0"/>
        <w:spacing w:line="360" w:lineRule="auto"/>
        <w:ind w:firstLineChars="200" w:firstLine="480"/>
        <w:rPr>
          <w:color w:val="333333"/>
          <w:kern w:val="0"/>
          <w:sz w:val="24"/>
          <w:shd w:val="clear" w:color="auto" w:fill="FFFFFF"/>
        </w:rPr>
      </w:pPr>
    </w:p>
    <w:p w:rsidR="005D1682" w:rsidRDefault="005D1682">
      <w:pPr>
        <w:snapToGrid w:val="0"/>
        <w:spacing w:line="360" w:lineRule="auto"/>
        <w:ind w:firstLineChars="200" w:firstLine="480"/>
        <w:rPr>
          <w:color w:val="333333"/>
          <w:kern w:val="0"/>
          <w:sz w:val="24"/>
          <w:shd w:val="clear" w:color="auto" w:fill="FFFFFF"/>
        </w:rPr>
      </w:pPr>
    </w:p>
    <w:p w:rsidR="005D1682" w:rsidRDefault="00B200F1">
      <w:pPr>
        <w:pStyle w:val="a5"/>
        <w:widowControl/>
        <w:snapToGrid w:val="0"/>
        <w:spacing w:before="0" w:beforeAutospacing="0" w:after="0" w:afterAutospacing="0" w:line="360" w:lineRule="auto"/>
        <w:ind w:right="640" w:firstLineChars="1600" w:firstLine="3840"/>
        <w:rPr>
          <w:b/>
          <w:color w:val="333333"/>
        </w:rPr>
      </w:pPr>
      <w:r>
        <w:rPr>
          <w:rFonts w:hint="eastAsia"/>
          <w:color w:val="333333"/>
          <w:shd w:val="clear" w:color="auto" w:fill="FFFFFF"/>
        </w:rPr>
        <w:t>产权人</w:t>
      </w:r>
      <w:r w:rsidR="00DD72B7">
        <w:rPr>
          <w:rFonts w:hint="eastAsia"/>
          <w:color w:val="333333"/>
          <w:shd w:val="clear" w:color="auto" w:fill="FFFFFF"/>
        </w:rPr>
        <w:t>或授权管理方</w:t>
      </w:r>
      <w:r>
        <w:rPr>
          <w:rFonts w:hint="eastAsia"/>
          <w:color w:val="333333"/>
          <w:shd w:val="clear" w:color="auto" w:fill="FFFFFF"/>
        </w:rPr>
        <w:t>签名（盖章）：</w:t>
      </w:r>
      <w:r>
        <w:rPr>
          <w:color w:val="333333"/>
          <w:shd w:val="clear" w:color="auto" w:fill="FFFFFF"/>
        </w:rPr>
        <w:t xml:space="preserve">      </w:t>
      </w:r>
    </w:p>
    <w:p w:rsidR="005D1682" w:rsidRDefault="005D1682">
      <w:pPr>
        <w:pStyle w:val="a5"/>
        <w:widowControl/>
        <w:spacing w:before="150" w:beforeAutospacing="0" w:afterAutospacing="0" w:line="420" w:lineRule="atLeast"/>
        <w:rPr>
          <w:rStyle w:val="a6"/>
          <w:rFonts w:ascii="Arial" w:hAnsi="Arial" w:cs="Arial"/>
          <w:color w:val="000000"/>
          <w:shd w:val="clear" w:color="auto" w:fill="FFFFFF"/>
        </w:rPr>
      </w:pPr>
    </w:p>
    <w:p w:rsidR="005D1682" w:rsidRPr="00DD72B7" w:rsidRDefault="005D1682">
      <w:pPr>
        <w:pStyle w:val="a5"/>
        <w:widowControl/>
        <w:spacing w:before="150" w:beforeAutospacing="0" w:afterAutospacing="0" w:line="420" w:lineRule="atLeast"/>
        <w:rPr>
          <w:rStyle w:val="a6"/>
          <w:rFonts w:ascii="Arial" w:hAnsi="Arial" w:cs="Arial"/>
          <w:color w:val="000000"/>
          <w:shd w:val="clear" w:color="auto" w:fill="FFFFFF"/>
        </w:rPr>
      </w:pPr>
    </w:p>
    <w:p w:rsidR="005D1682" w:rsidRDefault="005D1682">
      <w:pPr>
        <w:pStyle w:val="a5"/>
        <w:widowControl/>
        <w:spacing w:before="150" w:beforeAutospacing="0" w:afterAutospacing="0" w:line="420" w:lineRule="atLeast"/>
        <w:rPr>
          <w:rStyle w:val="a6"/>
          <w:rFonts w:ascii="Arial" w:hAnsi="Arial" w:cs="Arial"/>
          <w:color w:val="000000"/>
          <w:shd w:val="clear" w:color="auto" w:fill="FFFFFF"/>
        </w:rPr>
      </w:pPr>
    </w:p>
    <w:p w:rsidR="005D1682" w:rsidRDefault="005D1682"/>
    <w:sectPr w:rsidR="005D16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0F1" w:rsidRDefault="00B200F1" w:rsidP="00DD72B7">
      <w:r>
        <w:separator/>
      </w:r>
    </w:p>
  </w:endnote>
  <w:endnote w:type="continuationSeparator" w:id="0">
    <w:p w:rsidR="00B200F1" w:rsidRDefault="00B200F1" w:rsidP="00DD7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0F1" w:rsidRDefault="00B200F1" w:rsidP="00DD72B7">
      <w:r>
        <w:separator/>
      </w:r>
    </w:p>
  </w:footnote>
  <w:footnote w:type="continuationSeparator" w:id="0">
    <w:p w:rsidR="00B200F1" w:rsidRDefault="00B200F1" w:rsidP="00DD72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GWebUrl" w:val="http://19.121.241.45/seeyon/officeservlet"/>
  </w:docVars>
  <w:rsids>
    <w:rsidRoot w:val="00AE7BAE"/>
    <w:rsid w:val="FFBF0515"/>
    <w:rsid w:val="0027639E"/>
    <w:rsid w:val="003B78E4"/>
    <w:rsid w:val="00570A82"/>
    <w:rsid w:val="00591C81"/>
    <w:rsid w:val="005D1682"/>
    <w:rsid w:val="00AE7BAE"/>
    <w:rsid w:val="00B200F1"/>
    <w:rsid w:val="00DD72B7"/>
    <w:rsid w:val="73BB7163"/>
    <w:rsid w:val="7FAF9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Pr>
      <w:rFonts w:cs="Times New Roman"/>
      <w:b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D72B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D72B7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6">
    <w:name w:val="Strong"/>
    <w:basedOn w:val="a0"/>
    <w:uiPriority w:val="99"/>
    <w:qFormat/>
    <w:rPr>
      <w:rFonts w:cs="Times New Roman"/>
      <w:b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DD72B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DD72B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>Chinese ORG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                               </dc:title>
  <dc:creator>冯洁梨</dc:creator>
  <cp:lastModifiedBy>王军鹏</cp:lastModifiedBy>
  <cp:revision>2</cp:revision>
  <dcterms:created xsi:type="dcterms:W3CDTF">2023-04-28T04:47:00Z</dcterms:created>
  <dcterms:modified xsi:type="dcterms:W3CDTF">2023-04-28T04:47:00Z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