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adjustRightInd w:val="0"/>
        <w:snapToGrid w:val="0"/>
        <w:spacing w:line="300" w:lineRule="auto"/>
        <w:jc w:val="center"/>
        <w:rPr>
          <w:rFonts w:hint="eastAsia" w:ascii="仿宋" w:hAnsi="仿宋" w:eastAsia="仿宋" w:cs="仿宋"/>
          <w:b/>
          <w:bCs/>
          <w:sz w:val="36"/>
          <w:szCs w:val="36"/>
        </w:rPr>
      </w:pPr>
      <w:r>
        <w:rPr>
          <w:rFonts w:hint="eastAsia" w:ascii="仿宋" w:hAnsi="仿宋" w:eastAsia="仿宋" w:cs="仿宋"/>
          <w:b/>
          <w:bCs/>
          <w:sz w:val="36"/>
          <w:szCs w:val="36"/>
        </w:rPr>
        <w:t xml:space="preserve">  检测报告</w:t>
      </w:r>
    </w:p>
    <w:p>
      <w:pPr>
        <w:adjustRightInd w:val="0"/>
        <w:snapToGrid w:val="0"/>
        <w:spacing w:line="300" w:lineRule="auto"/>
        <w:jc w:val="center"/>
        <w:rPr>
          <w:rFonts w:hint="eastAsia" w:ascii="仿宋" w:hAnsi="仿宋" w:eastAsia="仿宋" w:cs="仿宋"/>
          <w:sz w:val="24"/>
          <w:szCs w:val="24"/>
        </w:rPr>
      </w:pPr>
    </w:p>
    <w:p>
      <w:pPr>
        <w:adjustRightInd w:val="0"/>
        <w:snapToGrid w:val="0"/>
        <w:spacing w:line="300" w:lineRule="auto"/>
        <w:jc w:val="center"/>
        <w:rPr>
          <w:rFonts w:hint="eastAsia" w:ascii="仿宋" w:hAnsi="仿宋" w:eastAsia="仿宋" w:cs="仿宋"/>
          <w:b/>
          <w:sz w:val="28"/>
          <w:szCs w:val="28"/>
        </w:rPr>
      </w:pPr>
      <w:r>
        <w:rPr>
          <w:rFonts w:hint="eastAsia" w:ascii="仿宋" w:hAnsi="仿宋" w:eastAsia="仿宋" w:cs="仿宋"/>
          <w:b/>
          <w:sz w:val="28"/>
          <w:szCs w:val="28"/>
        </w:rPr>
        <w:t>B</w:t>
      </w:r>
      <w:r>
        <w:rPr>
          <w:rFonts w:hint="eastAsia" w:ascii="仿宋" w:hAnsi="仿宋" w:eastAsia="仿宋" w:cs="仿宋"/>
          <w:b/>
          <w:sz w:val="28"/>
          <w:szCs w:val="28"/>
          <w:lang w:val="en-US" w:eastAsia="zh-CN"/>
        </w:rPr>
        <w:t>.</w:t>
      </w:r>
      <w:r>
        <w:rPr>
          <w:rFonts w:hint="eastAsia" w:ascii="仿宋" w:hAnsi="仿宋" w:eastAsia="仿宋" w:cs="仿宋"/>
          <w:b/>
          <w:sz w:val="28"/>
          <w:szCs w:val="28"/>
        </w:rPr>
        <w:t>1  报告基本要求</w:t>
      </w:r>
    </w:p>
    <w:p>
      <w:pPr>
        <w:adjustRightInd w:val="0"/>
        <w:snapToGrid w:val="0"/>
        <w:spacing w:line="300" w:lineRule="auto"/>
        <w:ind w:left="210" w:leftChars="100"/>
        <w:jc w:val="center"/>
        <w:rPr>
          <w:rFonts w:hint="eastAsia" w:ascii="仿宋" w:hAnsi="仿宋" w:eastAsia="仿宋" w:cs="仿宋"/>
          <w:b/>
          <w:sz w:val="24"/>
          <w:szCs w:val="24"/>
        </w:rPr>
      </w:pPr>
    </w:p>
    <w:p>
      <w:pPr>
        <w:adjustRightInd w:val="0"/>
        <w:snapToGrid w:val="0"/>
        <w:spacing w:line="300" w:lineRule="auto"/>
        <w:ind w:left="210" w:leftChars="100"/>
        <w:rPr>
          <w:rFonts w:hint="eastAsia" w:ascii="仿宋" w:hAnsi="仿宋" w:eastAsia="仿宋" w:cs="仿宋"/>
          <w:sz w:val="32"/>
          <w:szCs w:val="32"/>
        </w:rPr>
      </w:pPr>
      <w:r>
        <w:rPr>
          <w:rFonts w:hint="eastAsia" w:ascii="仿宋" w:hAnsi="仿宋" w:eastAsia="仿宋" w:cs="仿宋"/>
          <w:b/>
          <w:sz w:val="32"/>
          <w:szCs w:val="32"/>
        </w:rPr>
        <w:t>B.1.1</w:t>
      </w:r>
      <w:r>
        <w:rPr>
          <w:rFonts w:hint="eastAsia" w:ascii="仿宋" w:hAnsi="仿宋" w:eastAsia="仿宋" w:cs="仿宋"/>
          <w:sz w:val="32"/>
          <w:szCs w:val="32"/>
        </w:rPr>
        <w:t xml:space="preserve">   标题（例如 “检测报告” ）。</w:t>
      </w:r>
    </w:p>
    <w:p>
      <w:pPr>
        <w:adjustRightInd w:val="0"/>
        <w:snapToGrid w:val="0"/>
        <w:spacing w:line="300" w:lineRule="auto"/>
        <w:ind w:left="210" w:leftChars="100"/>
        <w:rPr>
          <w:rFonts w:hint="eastAsia" w:ascii="仿宋" w:hAnsi="仿宋" w:eastAsia="仿宋" w:cs="仿宋"/>
          <w:sz w:val="32"/>
          <w:szCs w:val="32"/>
        </w:rPr>
      </w:pPr>
      <w:r>
        <w:rPr>
          <w:rFonts w:hint="eastAsia" w:ascii="仿宋" w:hAnsi="仿宋" w:eastAsia="仿宋" w:cs="仿宋"/>
          <w:b/>
          <w:sz w:val="32"/>
          <w:szCs w:val="32"/>
        </w:rPr>
        <w:t>B.1.2</w:t>
      </w:r>
      <w:r>
        <w:rPr>
          <w:rFonts w:hint="eastAsia" w:ascii="仿宋" w:hAnsi="仿宋" w:eastAsia="仿宋" w:cs="仿宋"/>
          <w:sz w:val="32"/>
          <w:szCs w:val="32"/>
        </w:rPr>
        <w:t xml:space="preserve">   检测机构的名称和地址。</w:t>
      </w:r>
    </w:p>
    <w:p>
      <w:pPr>
        <w:adjustRightInd w:val="0"/>
        <w:snapToGrid w:val="0"/>
        <w:spacing w:line="300" w:lineRule="auto"/>
        <w:ind w:left="210" w:leftChars="100"/>
        <w:rPr>
          <w:rFonts w:hint="eastAsia" w:ascii="仿宋" w:hAnsi="仿宋" w:eastAsia="仿宋" w:cs="仿宋"/>
          <w:sz w:val="32"/>
          <w:szCs w:val="32"/>
        </w:rPr>
      </w:pPr>
      <w:r>
        <w:rPr>
          <w:rFonts w:hint="eastAsia" w:ascii="仿宋" w:hAnsi="仿宋" w:eastAsia="仿宋" w:cs="仿宋"/>
          <w:b/>
          <w:sz w:val="32"/>
          <w:szCs w:val="32"/>
        </w:rPr>
        <w:t>B.1.3</w:t>
      </w:r>
      <w:r>
        <w:rPr>
          <w:rFonts w:hint="eastAsia" w:ascii="仿宋" w:hAnsi="仿宋" w:eastAsia="仿宋" w:cs="仿宋"/>
          <w:sz w:val="32"/>
          <w:szCs w:val="32"/>
        </w:rPr>
        <w:t xml:space="preserve">   检测报告的唯一性标识。</w:t>
      </w:r>
    </w:p>
    <w:p>
      <w:pPr>
        <w:adjustRightInd w:val="0"/>
        <w:snapToGrid w:val="0"/>
        <w:spacing w:line="300" w:lineRule="auto"/>
        <w:ind w:left="210" w:leftChars="100"/>
        <w:rPr>
          <w:rFonts w:hint="eastAsia" w:ascii="仿宋" w:hAnsi="仿宋" w:eastAsia="仿宋" w:cs="仿宋"/>
          <w:sz w:val="32"/>
          <w:szCs w:val="32"/>
        </w:rPr>
      </w:pPr>
      <w:r>
        <w:rPr>
          <w:rFonts w:hint="eastAsia" w:ascii="仿宋" w:hAnsi="仿宋" w:eastAsia="仿宋" w:cs="仿宋"/>
          <w:b/>
          <w:sz w:val="32"/>
          <w:szCs w:val="32"/>
        </w:rPr>
        <w:t>B.1.4</w:t>
      </w:r>
      <w:r>
        <w:rPr>
          <w:rFonts w:hint="eastAsia" w:ascii="仿宋" w:hAnsi="仿宋" w:eastAsia="仿宋" w:cs="仿宋"/>
          <w:sz w:val="32"/>
          <w:szCs w:val="32"/>
        </w:rPr>
        <w:t xml:space="preserve">   检测依据。</w:t>
      </w:r>
    </w:p>
    <w:p>
      <w:pPr>
        <w:adjustRightInd w:val="0"/>
        <w:snapToGrid w:val="0"/>
        <w:spacing w:line="300" w:lineRule="auto"/>
        <w:ind w:left="210" w:leftChars="100"/>
        <w:rPr>
          <w:rFonts w:hint="eastAsia" w:ascii="仿宋" w:hAnsi="仿宋" w:eastAsia="仿宋" w:cs="仿宋"/>
          <w:sz w:val="32"/>
          <w:szCs w:val="32"/>
        </w:rPr>
      </w:pPr>
      <w:r>
        <w:rPr>
          <w:rFonts w:hint="eastAsia" w:ascii="仿宋" w:hAnsi="仿宋" w:eastAsia="仿宋" w:cs="仿宋"/>
          <w:b/>
          <w:sz w:val="32"/>
          <w:szCs w:val="32"/>
        </w:rPr>
        <w:t>B.1.5</w:t>
      </w:r>
      <w:r>
        <w:rPr>
          <w:rFonts w:hint="eastAsia" w:ascii="仿宋" w:hAnsi="仿宋" w:eastAsia="仿宋" w:cs="仿宋"/>
          <w:sz w:val="32"/>
          <w:szCs w:val="32"/>
        </w:rPr>
        <w:t xml:space="preserve">   检测项目的名称和地址。</w:t>
      </w:r>
    </w:p>
    <w:p>
      <w:pPr>
        <w:adjustRightInd w:val="0"/>
        <w:snapToGrid w:val="0"/>
        <w:spacing w:line="300" w:lineRule="auto"/>
        <w:ind w:left="210" w:leftChars="100"/>
        <w:rPr>
          <w:rFonts w:hint="eastAsia" w:ascii="仿宋" w:hAnsi="仿宋" w:eastAsia="仿宋" w:cs="仿宋"/>
          <w:sz w:val="32"/>
          <w:szCs w:val="32"/>
        </w:rPr>
      </w:pPr>
      <w:r>
        <w:rPr>
          <w:rFonts w:hint="eastAsia" w:ascii="仿宋" w:hAnsi="仿宋" w:eastAsia="仿宋" w:cs="仿宋"/>
          <w:b/>
          <w:sz w:val="32"/>
          <w:szCs w:val="32"/>
        </w:rPr>
        <w:t>B.1.6</w:t>
      </w:r>
      <w:r>
        <w:rPr>
          <w:rFonts w:hint="eastAsia" w:ascii="仿宋" w:hAnsi="仿宋" w:eastAsia="仿宋" w:cs="仿宋"/>
          <w:sz w:val="32"/>
          <w:szCs w:val="32"/>
        </w:rPr>
        <w:t xml:space="preserve">   检测日期。</w:t>
      </w:r>
    </w:p>
    <w:p>
      <w:pPr>
        <w:adjustRightInd w:val="0"/>
        <w:snapToGrid w:val="0"/>
        <w:spacing w:line="300" w:lineRule="auto"/>
        <w:ind w:left="210" w:leftChars="100"/>
        <w:rPr>
          <w:rFonts w:hint="eastAsia" w:ascii="仿宋" w:hAnsi="仿宋" w:eastAsia="仿宋" w:cs="仿宋"/>
          <w:sz w:val="32"/>
          <w:szCs w:val="32"/>
        </w:rPr>
      </w:pPr>
      <w:r>
        <w:rPr>
          <w:rFonts w:hint="eastAsia" w:ascii="仿宋" w:hAnsi="仿宋" w:eastAsia="仿宋" w:cs="仿宋"/>
          <w:b/>
          <w:sz w:val="32"/>
          <w:szCs w:val="32"/>
        </w:rPr>
        <w:t>B.1.7</w:t>
      </w:r>
      <w:r>
        <w:rPr>
          <w:rFonts w:hint="eastAsia" w:ascii="仿宋" w:hAnsi="仿宋" w:eastAsia="仿宋" w:cs="仿宋"/>
          <w:sz w:val="32"/>
          <w:szCs w:val="32"/>
        </w:rPr>
        <w:t xml:space="preserve">   明确的检测结论和存在问题项目统计表。</w:t>
      </w:r>
    </w:p>
    <w:p>
      <w:pPr>
        <w:adjustRightInd w:val="0"/>
        <w:snapToGrid w:val="0"/>
        <w:spacing w:line="300" w:lineRule="auto"/>
        <w:ind w:left="210" w:leftChars="100"/>
        <w:rPr>
          <w:rFonts w:hint="eastAsia" w:ascii="仿宋" w:hAnsi="仿宋" w:eastAsia="仿宋" w:cs="仿宋"/>
          <w:sz w:val="32"/>
          <w:szCs w:val="32"/>
        </w:rPr>
      </w:pPr>
      <w:r>
        <w:rPr>
          <w:rFonts w:hint="eastAsia" w:ascii="仿宋" w:hAnsi="仿宋" w:eastAsia="仿宋" w:cs="仿宋"/>
          <w:b/>
          <w:sz w:val="32"/>
          <w:szCs w:val="32"/>
        </w:rPr>
        <w:t>B.1.8</w:t>
      </w:r>
      <w:r>
        <w:rPr>
          <w:rFonts w:hint="eastAsia" w:ascii="仿宋" w:hAnsi="仿宋" w:eastAsia="仿宋" w:cs="仿宋"/>
          <w:sz w:val="32"/>
          <w:szCs w:val="32"/>
        </w:rPr>
        <w:t xml:space="preserve">   检测报告应准确、客观地报告检查结果。</w:t>
      </w:r>
    </w:p>
    <w:p>
      <w:pPr>
        <w:adjustRightInd w:val="0"/>
        <w:snapToGrid w:val="0"/>
        <w:spacing w:line="300" w:lineRule="auto"/>
        <w:ind w:left="210" w:leftChars="100"/>
        <w:rPr>
          <w:rFonts w:hint="eastAsia" w:ascii="仿宋" w:hAnsi="仿宋" w:eastAsia="仿宋" w:cs="仿宋"/>
          <w:sz w:val="32"/>
          <w:szCs w:val="32"/>
        </w:rPr>
      </w:pPr>
      <w:r>
        <w:rPr>
          <w:rFonts w:hint="eastAsia" w:ascii="仿宋" w:hAnsi="仿宋" w:eastAsia="仿宋" w:cs="仿宋"/>
          <w:b/>
          <w:sz w:val="32"/>
          <w:szCs w:val="32"/>
        </w:rPr>
        <w:t>B.1.9</w:t>
      </w:r>
      <w:r>
        <w:rPr>
          <w:rFonts w:hint="eastAsia" w:ascii="仿宋" w:hAnsi="仿宋" w:eastAsia="仿宋" w:cs="仿宋"/>
          <w:sz w:val="32"/>
          <w:szCs w:val="32"/>
        </w:rPr>
        <w:t xml:space="preserve">   检测报告应有批准人、审核人、项目负责人的签名或等效的标识和签发日期，封面加盖</w:t>
      </w:r>
      <w:r>
        <w:rPr>
          <w:rFonts w:hint="eastAsia" w:ascii="仿宋" w:hAnsi="仿宋" w:eastAsia="仿宋" w:cs="仿宋"/>
          <w:sz w:val="32"/>
          <w:szCs w:val="32"/>
          <w:lang w:eastAsia="zh-CN"/>
        </w:rPr>
        <w:t>建设单位</w:t>
      </w:r>
      <w:r>
        <w:rPr>
          <w:rFonts w:hint="eastAsia" w:ascii="仿宋" w:hAnsi="仿宋" w:eastAsia="仿宋" w:cs="仿宋"/>
          <w:sz w:val="32"/>
          <w:szCs w:val="32"/>
        </w:rPr>
        <w:t>公章，检测结论加盖</w:t>
      </w:r>
      <w:r>
        <w:rPr>
          <w:rFonts w:hint="eastAsia" w:ascii="仿宋" w:hAnsi="仿宋" w:eastAsia="仿宋" w:cs="仿宋"/>
          <w:sz w:val="32"/>
          <w:szCs w:val="32"/>
          <w:lang w:eastAsia="zh-CN"/>
        </w:rPr>
        <w:t>建设单位公章</w:t>
      </w:r>
      <w:r>
        <w:rPr>
          <w:rFonts w:hint="eastAsia" w:ascii="仿宋" w:hAnsi="仿宋" w:eastAsia="仿宋" w:cs="仿宋"/>
          <w:sz w:val="32"/>
          <w:szCs w:val="32"/>
        </w:rPr>
        <w:t>，</w:t>
      </w:r>
      <w:r>
        <w:rPr>
          <w:rFonts w:hint="eastAsia" w:ascii="仿宋" w:hAnsi="仿宋" w:eastAsia="仿宋" w:cs="仿宋"/>
          <w:color w:val="0000FF"/>
          <w:sz w:val="32"/>
          <w:szCs w:val="32"/>
        </w:rPr>
        <w:t>骑缝加</w:t>
      </w:r>
      <w:r>
        <w:rPr>
          <w:rFonts w:hint="eastAsia" w:ascii="仿宋" w:hAnsi="仿宋" w:eastAsia="仿宋" w:cs="仿宋"/>
          <w:color w:val="0000FF"/>
          <w:sz w:val="32"/>
          <w:szCs w:val="32"/>
          <w:lang w:eastAsia="zh-CN"/>
        </w:rPr>
        <w:t>建设单位</w:t>
      </w:r>
      <w:r>
        <w:rPr>
          <w:rFonts w:hint="eastAsia" w:ascii="仿宋" w:hAnsi="仿宋" w:eastAsia="仿宋" w:cs="仿宋"/>
          <w:color w:val="0000FF"/>
          <w:sz w:val="32"/>
          <w:szCs w:val="32"/>
        </w:rPr>
        <w:t>公章</w:t>
      </w:r>
      <w:r>
        <w:rPr>
          <w:rFonts w:hint="eastAsia" w:ascii="仿宋" w:hAnsi="仿宋" w:eastAsia="仿宋" w:cs="仿宋"/>
          <w:sz w:val="32"/>
          <w:szCs w:val="32"/>
        </w:rPr>
        <w:t>。</w:t>
      </w:r>
    </w:p>
    <w:p>
      <w:pPr>
        <w:widowControl/>
        <w:jc w:val="left"/>
        <w:rPr>
          <w:rFonts w:hint="eastAsia" w:ascii="仿宋" w:hAnsi="仿宋" w:eastAsia="仿宋" w:cs="仿宋"/>
          <w:sz w:val="32"/>
          <w:szCs w:val="32"/>
        </w:rPr>
      </w:pPr>
      <w:r>
        <w:rPr>
          <w:rFonts w:hint="eastAsia" w:ascii="仿宋" w:hAnsi="仿宋" w:eastAsia="仿宋" w:cs="仿宋"/>
          <w:sz w:val="32"/>
          <w:szCs w:val="32"/>
        </w:rPr>
        <w:br w:type="page"/>
      </w:r>
    </w:p>
    <w:p>
      <w:pPr>
        <w:adjustRightInd w:val="0"/>
        <w:snapToGrid w:val="0"/>
        <w:spacing w:line="300" w:lineRule="auto"/>
        <w:jc w:val="center"/>
        <w:rPr>
          <w:rFonts w:hint="eastAsia" w:ascii="仿宋" w:hAnsi="仿宋" w:eastAsia="仿宋" w:cs="仿宋"/>
          <w:b/>
          <w:bCs/>
          <w:sz w:val="36"/>
          <w:szCs w:val="36"/>
        </w:rPr>
      </w:pPr>
      <w:r>
        <w:rPr>
          <w:rFonts w:hint="eastAsia" w:ascii="仿宋" w:hAnsi="仿宋" w:eastAsia="仿宋" w:cs="仿宋"/>
          <w:b/>
          <w:bCs/>
          <w:sz w:val="36"/>
          <w:szCs w:val="36"/>
        </w:rPr>
        <w:t>B.2</w:t>
      </w:r>
      <w:r>
        <w:rPr>
          <w:rFonts w:hint="eastAsia" w:ascii="仿宋" w:hAnsi="仿宋" w:eastAsia="仿宋" w:cs="仿宋"/>
          <w:b/>
          <w:bCs/>
          <w:sz w:val="36"/>
          <w:szCs w:val="36"/>
          <w:lang w:val="en-US" w:eastAsia="zh-CN"/>
        </w:rPr>
        <w:t xml:space="preserve"> </w:t>
      </w:r>
      <w:r>
        <w:rPr>
          <w:rFonts w:hint="eastAsia" w:ascii="仿宋" w:hAnsi="仿宋" w:eastAsia="仿宋" w:cs="仿宋"/>
          <w:b/>
          <w:bCs/>
          <w:sz w:val="36"/>
          <w:szCs w:val="36"/>
        </w:rPr>
        <w:t>检测报告样本</w:t>
      </w:r>
    </w:p>
    <w:p>
      <w:pPr>
        <w:adjustRightInd w:val="0"/>
        <w:snapToGrid w:val="0"/>
        <w:spacing w:line="300" w:lineRule="auto"/>
        <w:rPr>
          <w:rFonts w:hint="eastAsia" w:ascii="仿宋" w:hAnsi="仿宋" w:eastAsia="仿宋" w:cs="仿宋"/>
          <w:sz w:val="24"/>
          <w:szCs w:val="24"/>
        </w:rPr>
      </w:pPr>
    </w:p>
    <w:p>
      <w:pPr>
        <w:adjustRightInd w:val="0"/>
        <w:snapToGrid w:val="0"/>
        <w:spacing w:line="300" w:lineRule="auto"/>
        <w:rPr>
          <w:rFonts w:hint="eastAsia" w:ascii="仿宋" w:hAnsi="仿宋" w:eastAsia="仿宋" w:cs="仿宋"/>
          <w:sz w:val="32"/>
          <w:szCs w:val="32"/>
        </w:rPr>
      </w:pPr>
      <w:r>
        <w:rPr>
          <w:rFonts w:hint="eastAsia" w:ascii="仿宋" w:hAnsi="仿宋" w:eastAsia="仿宋" w:cs="仿宋"/>
          <w:sz w:val="32"/>
          <w:szCs w:val="32"/>
        </w:rPr>
        <w:t>B.2.1  建筑防火检测报告</w:t>
      </w:r>
    </w:p>
    <w:p>
      <w:pPr>
        <w:adjustRightInd w:val="0"/>
        <w:snapToGrid w:val="0"/>
        <w:spacing w:line="300" w:lineRule="auto"/>
        <w:rPr>
          <w:rFonts w:hint="eastAsia" w:ascii="仿宋" w:hAnsi="仿宋" w:eastAsia="仿宋" w:cs="仿宋"/>
          <w:sz w:val="32"/>
          <w:szCs w:val="32"/>
        </w:rPr>
      </w:pPr>
    </w:p>
    <w:p>
      <w:pPr>
        <w:adjustRightInd w:val="0"/>
        <w:snapToGrid w:val="0"/>
        <w:spacing w:line="300" w:lineRule="auto"/>
        <w:ind w:firstLine="1280" w:firstLineChars="400"/>
        <w:jc w:val="right"/>
        <w:rPr>
          <w:rFonts w:hint="eastAsia" w:ascii="仿宋" w:hAnsi="仿宋" w:eastAsia="仿宋" w:cs="仿宋"/>
          <w:sz w:val="32"/>
          <w:szCs w:val="32"/>
        </w:rPr>
      </w:pPr>
    </w:p>
    <w:p>
      <w:pPr>
        <w:adjustRightInd w:val="0"/>
        <w:snapToGrid w:val="0"/>
        <w:spacing w:line="300" w:lineRule="auto"/>
        <w:rPr>
          <w:rFonts w:hint="eastAsia" w:ascii="仿宋" w:hAnsi="仿宋" w:eastAsia="仿宋" w:cs="仿宋"/>
          <w:sz w:val="24"/>
          <w:szCs w:val="24"/>
        </w:rPr>
      </w:pPr>
    </w:p>
    <w:p>
      <w:pPr>
        <w:adjustRightInd w:val="0"/>
        <w:snapToGrid w:val="0"/>
        <w:spacing w:line="300" w:lineRule="auto"/>
        <w:rPr>
          <w:rFonts w:hint="eastAsia" w:ascii="仿宋" w:hAnsi="仿宋" w:eastAsia="仿宋" w:cs="仿宋"/>
          <w:sz w:val="24"/>
          <w:szCs w:val="24"/>
        </w:rPr>
      </w:pPr>
    </w:p>
    <w:p>
      <w:pPr>
        <w:adjustRightInd w:val="0"/>
        <w:snapToGrid w:val="0"/>
        <w:spacing w:line="300" w:lineRule="auto"/>
        <w:jc w:val="center"/>
        <w:rPr>
          <w:rFonts w:hint="eastAsia" w:ascii="仿宋" w:hAnsi="仿宋" w:eastAsia="仿宋" w:cs="仿宋"/>
          <w:b/>
          <w:sz w:val="52"/>
          <w:szCs w:val="52"/>
          <w:lang w:val="en-US" w:eastAsia="zh-CN"/>
        </w:rPr>
      </w:pPr>
      <w:r>
        <w:rPr>
          <w:rFonts w:hint="eastAsia" w:ascii="仿宋" w:hAnsi="仿宋" w:eastAsia="仿宋" w:cs="仿宋"/>
          <w:b/>
          <w:sz w:val="52"/>
          <w:szCs w:val="52"/>
          <w:lang w:val="en-US" w:eastAsia="zh-CN"/>
        </w:rPr>
        <w:t>建筑消防设施</w:t>
      </w:r>
    </w:p>
    <w:p>
      <w:pPr>
        <w:adjustRightInd w:val="0"/>
        <w:snapToGrid w:val="0"/>
        <w:spacing w:line="300" w:lineRule="auto"/>
        <w:jc w:val="center"/>
        <w:rPr>
          <w:rFonts w:hint="default" w:ascii="仿宋" w:hAnsi="仿宋" w:eastAsia="仿宋" w:cs="仿宋"/>
          <w:b/>
          <w:sz w:val="52"/>
          <w:szCs w:val="52"/>
          <w:lang w:val="en-US" w:eastAsia="zh-CN"/>
        </w:rPr>
      </w:pPr>
      <w:r>
        <w:rPr>
          <w:rFonts w:hint="eastAsia" w:ascii="仿宋" w:hAnsi="仿宋" w:eastAsia="仿宋" w:cs="仿宋"/>
          <w:b/>
          <w:sz w:val="52"/>
          <w:szCs w:val="52"/>
          <w:lang w:val="en-US" w:eastAsia="zh-CN"/>
        </w:rPr>
        <w:t>检测报告</w:t>
      </w:r>
    </w:p>
    <w:p>
      <w:pPr>
        <w:adjustRightInd w:val="0"/>
        <w:snapToGrid w:val="0"/>
        <w:spacing w:line="300" w:lineRule="auto"/>
        <w:ind w:left="420" w:leftChars="200"/>
        <w:rPr>
          <w:rFonts w:hint="eastAsia" w:ascii="仿宋" w:hAnsi="仿宋" w:eastAsia="仿宋" w:cs="仿宋"/>
          <w:sz w:val="28"/>
          <w:szCs w:val="28"/>
        </w:rPr>
      </w:pPr>
    </w:p>
    <w:p>
      <w:pPr>
        <w:adjustRightInd w:val="0"/>
        <w:snapToGrid w:val="0"/>
        <w:spacing w:line="300" w:lineRule="auto"/>
        <w:ind w:left="420" w:leftChars="200"/>
        <w:rPr>
          <w:rFonts w:hint="eastAsia" w:ascii="仿宋" w:hAnsi="仿宋" w:eastAsia="仿宋" w:cs="仿宋"/>
          <w:sz w:val="28"/>
          <w:szCs w:val="28"/>
        </w:rPr>
      </w:pPr>
    </w:p>
    <w:p>
      <w:pPr>
        <w:adjustRightInd w:val="0"/>
        <w:snapToGrid w:val="0"/>
        <w:spacing w:line="300" w:lineRule="auto"/>
        <w:ind w:left="420" w:leftChars="200"/>
        <w:rPr>
          <w:rFonts w:hint="eastAsia" w:ascii="仿宋" w:hAnsi="仿宋" w:eastAsia="仿宋" w:cs="仿宋"/>
          <w:sz w:val="28"/>
          <w:szCs w:val="28"/>
        </w:rPr>
      </w:pPr>
    </w:p>
    <w:p>
      <w:pPr>
        <w:adjustRightInd w:val="0"/>
        <w:snapToGrid w:val="0"/>
        <w:spacing w:line="300" w:lineRule="auto"/>
        <w:ind w:left="420" w:leftChars="200"/>
        <w:rPr>
          <w:rFonts w:hint="eastAsia" w:ascii="仿宋" w:hAnsi="仿宋" w:eastAsia="仿宋" w:cs="仿宋"/>
          <w:sz w:val="28"/>
          <w:szCs w:val="28"/>
        </w:rPr>
      </w:pPr>
    </w:p>
    <w:p>
      <w:pPr>
        <w:adjustRightInd w:val="0"/>
        <w:snapToGrid w:val="0"/>
        <w:spacing w:line="300" w:lineRule="auto"/>
        <w:rPr>
          <w:rFonts w:hint="eastAsia" w:ascii="仿宋" w:hAnsi="仿宋" w:eastAsia="仿宋" w:cs="仿宋"/>
          <w:sz w:val="28"/>
          <w:szCs w:val="28"/>
        </w:rPr>
      </w:pPr>
    </w:p>
    <w:p>
      <w:pPr>
        <w:adjustRightInd w:val="0"/>
        <w:snapToGrid w:val="0"/>
        <w:spacing w:line="300" w:lineRule="auto"/>
        <w:rPr>
          <w:rFonts w:hint="eastAsia" w:ascii="仿宋" w:hAnsi="仿宋" w:eastAsia="仿宋" w:cs="仿宋"/>
          <w:sz w:val="28"/>
          <w:szCs w:val="28"/>
        </w:rPr>
      </w:pPr>
    </w:p>
    <w:p>
      <w:pPr>
        <w:adjustRightInd w:val="0"/>
        <w:snapToGrid w:val="0"/>
        <w:spacing w:line="300" w:lineRule="auto"/>
        <w:ind w:left="420" w:leftChars="200"/>
        <w:rPr>
          <w:rFonts w:hint="eastAsia" w:ascii="仿宋" w:hAnsi="仿宋" w:eastAsia="仿宋" w:cs="仿宋"/>
          <w:sz w:val="32"/>
          <w:szCs w:val="32"/>
        </w:rPr>
      </w:pPr>
    </w:p>
    <w:p>
      <w:pPr>
        <w:adjustRightInd w:val="0"/>
        <w:snapToGrid w:val="0"/>
        <w:spacing w:line="300" w:lineRule="auto"/>
        <w:ind w:left="420" w:leftChars="200"/>
        <w:rPr>
          <w:rFonts w:hint="eastAsia" w:ascii="仿宋" w:hAnsi="仿宋" w:eastAsia="仿宋" w:cs="仿宋"/>
          <w:sz w:val="32"/>
          <w:szCs w:val="32"/>
          <w:u w:val="single"/>
        </w:rPr>
      </w:pPr>
      <w:r>
        <w:rPr>
          <w:rFonts w:hint="eastAsia" w:ascii="仿宋" w:hAnsi="仿宋" w:eastAsia="仿宋" w:cs="仿宋"/>
          <w:sz w:val="32"/>
          <w:szCs w:val="32"/>
        </w:rPr>
        <w:t xml:space="preserve">项目名称: </w:t>
      </w:r>
      <w:r>
        <w:rPr>
          <w:rFonts w:hint="eastAsia" w:ascii="仿宋" w:hAnsi="仿宋" w:eastAsia="仿宋" w:cs="仿宋"/>
          <w:sz w:val="32"/>
          <w:szCs w:val="32"/>
          <w:u w:val="single"/>
        </w:rPr>
        <w:t xml:space="preserve">                               </w:t>
      </w:r>
    </w:p>
    <w:p>
      <w:pPr>
        <w:adjustRightInd w:val="0"/>
        <w:snapToGrid w:val="0"/>
        <w:spacing w:line="300" w:lineRule="auto"/>
        <w:ind w:left="420" w:leftChars="200"/>
        <w:rPr>
          <w:rFonts w:hint="eastAsia" w:ascii="仿宋" w:hAnsi="仿宋" w:eastAsia="仿宋" w:cs="仿宋"/>
          <w:sz w:val="32"/>
          <w:szCs w:val="32"/>
          <w:u w:val="single"/>
        </w:rPr>
      </w:pPr>
      <w:r>
        <w:rPr>
          <w:rFonts w:hint="eastAsia" w:ascii="仿宋" w:hAnsi="仿宋" w:eastAsia="仿宋" w:cs="仿宋"/>
          <w:sz w:val="32"/>
          <w:szCs w:val="32"/>
        </w:rPr>
        <w:t xml:space="preserve">项目地址: </w:t>
      </w:r>
      <w:r>
        <w:rPr>
          <w:rFonts w:hint="eastAsia" w:ascii="仿宋" w:hAnsi="仿宋" w:eastAsia="仿宋" w:cs="仿宋"/>
          <w:sz w:val="32"/>
          <w:szCs w:val="32"/>
          <w:u w:val="single"/>
        </w:rPr>
        <w:t xml:space="preserve">                               </w:t>
      </w:r>
    </w:p>
    <w:p>
      <w:pPr>
        <w:adjustRightInd w:val="0"/>
        <w:snapToGrid w:val="0"/>
        <w:spacing w:line="300" w:lineRule="auto"/>
        <w:ind w:left="420" w:leftChars="200"/>
        <w:rPr>
          <w:rFonts w:hint="eastAsia" w:ascii="仿宋" w:hAnsi="仿宋" w:eastAsia="仿宋" w:cs="仿宋"/>
          <w:sz w:val="32"/>
          <w:szCs w:val="32"/>
          <w:u w:val="single"/>
        </w:rPr>
      </w:pPr>
      <w:r>
        <w:rPr>
          <w:rFonts w:hint="eastAsia" w:ascii="仿宋" w:hAnsi="仿宋" w:eastAsia="仿宋" w:cs="仿宋"/>
          <w:sz w:val="32"/>
          <w:szCs w:val="32"/>
          <w:lang w:eastAsia="zh-CN"/>
        </w:rPr>
        <w:t>建设</w:t>
      </w:r>
      <w:r>
        <w:rPr>
          <w:rFonts w:hint="eastAsia" w:ascii="仿宋" w:hAnsi="仿宋" w:eastAsia="仿宋" w:cs="仿宋"/>
          <w:sz w:val="32"/>
          <w:szCs w:val="32"/>
        </w:rPr>
        <w:t xml:space="preserve">单位: </w:t>
      </w:r>
      <w:r>
        <w:rPr>
          <w:rFonts w:hint="eastAsia" w:ascii="仿宋" w:hAnsi="仿宋" w:eastAsia="仿宋" w:cs="仿宋"/>
          <w:sz w:val="32"/>
          <w:szCs w:val="32"/>
          <w:u w:val="single"/>
        </w:rPr>
        <w:t xml:space="preserve">                               </w:t>
      </w:r>
    </w:p>
    <w:p>
      <w:pPr>
        <w:adjustRightInd w:val="0"/>
        <w:snapToGrid w:val="0"/>
        <w:spacing w:line="300" w:lineRule="auto"/>
        <w:ind w:left="420" w:leftChars="200"/>
        <w:rPr>
          <w:rFonts w:hint="eastAsia" w:ascii="仿宋" w:hAnsi="仿宋" w:eastAsia="仿宋" w:cs="仿宋"/>
          <w:sz w:val="32"/>
          <w:szCs w:val="32"/>
          <w:u w:val="single"/>
        </w:rPr>
      </w:pPr>
      <w:r>
        <w:rPr>
          <w:rFonts w:hint="eastAsia" w:ascii="仿宋" w:hAnsi="仿宋" w:eastAsia="仿宋" w:cs="仿宋"/>
          <w:sz w:val="32"/>
          <w:szCs w:val="32"/>
        </w:rPr>
        <w:t xml:space="preserve">检测单位: </w:t>
      </w:r>
      <w:r>
        <w:rPr>
          <w:rFonts w:hint="eastAsia" w:ascii="仿宋" w:hAnsi="仿宋" w:eastAsia="仿宋" w:cs="仿宋"/>
          <w:sz w:val="32"/>
          <w:szCs w:val="32"/>
          <w:u w:val="single"/>
        </w:rPr>
        <w:t xml:space="preserve">                               </w:t>
      </w:r>
    </w:p>
    <w:p>
      <w:pPr>
        <w:adjustRightInd w:val="0"/>
        <w:snapToGrid w:val="0"/>
        <w:spacing w:line="300" w:lineRule="auto"/>
        <w:ind w:left="420" w:leftChars="200"/>
        <w:rPr>
          <w:rFonts w:hint="eastAsia" w:ascii="仿宋" w:hAnsi="仿宋" w:eastAsia="仿宋" w:cs="仿宋"/>
          <w:sz w:val="32"/>
          <w:szCs w:val="32"/>
          <w:u w:val="single"/>
        </w:rPr>
      </w:pPr>
    </w:p>
    <w:p>
      <w:pPr>
        <w:adjustRightInd w:val="0"/>
        <w:snapToGrid w:val="0"/>
        <w:spacing w:line="300" w:lineRule="auto"/>
        <w:rPr>
          <w:rFonts w:hint="eastAsia" w:ascii="仿宋" w:hAnsi="仿宋" w:eastAsia="仿宋" w:cs="仿宋"/>
          <w:sz w:val="32"/>
          <w:szCs w:val="32"/>
          <w:u w:val="single"/>
        </w:rPr>
      </w:pPr>
    </w:p>
    <w:p>
      <w:pPr>
        <w:adjustRightInd w:val="0"/>
        <w:snapToGrid w:val="0"/>
        <w:spacing w:line="300" w:lineRule="auto"/>
        <w:ind w:left="420" w:leftChars="200"/>
        <w:rPr>
          <w:rFonts w:hint="eastAsia" w:ascii="仿宋" w:hAnsi="仿宋" w:eastAsia="仿宋" w:cs="仿宋"/>
          <w:sz w:val="32"/>
          <w:szCs w:val="32"/>
          <w:u w:val="single"/>
        </w:rPr>
      </w:pPr>
    </w:p>
    <w:p>
      <w:pPr>
        <w:adjustRightInd w:val="0"/>
        <w:snapToGrid w:val="0"/>
        <w:spacing w:line="300" w:lineRule="auto"/>
        <w:ind w:left="420" w:leftChars="200"/>
        <w:rPr>
          <w:rFonts w:hint="eastAsia" w:ascii="仿宋" w:hAnsi="仿宋" w:eastAsia="仿宋" w:cs="仿宋"/>
          <w:sz w:val="32"/>
          <w:szCs w:val="32"/>
        </w:rPr>
      </w:pPr>
      <w:r>
        <w:rPr>
          <w:rFonts w:hint="eastAsia" w:ascii="仿宋" w:hAnsi="仿宋" w:eastAsia="仿宋" w:cs="仿宋"/>
          <w:sz w:val="32"/>
          <w:szCs w:val="32"/>
          <w:lang w:eastAsia="zh-CN"/>
        </w:rPr>
        <w:t>建设</w:t>
      </w:r>
      <w:r>
        <w:rPr>
          <w:rFonts w:hint="eastAsia" w:ascii="仿宋" w:hAnsi="仿宋" w:eastAsia="仿宋" w:cs="仿宋"/>
          <w:sz w:val="32"/>
          <w:szCs w:val="32"/>
        </w:rPr>
        <w:t>单位地址：</w:t>
      </w:r>
    </w:p>
    <w:p>
      <w:pPr>
        <w:adjustRightInd w:val="0"/>
        <w:snapToGrid w:val="0"/>
        <w:spacing w:line="300" w:lineRule="auto"/>
        <w:ind w:left="420" w:leftChars="200"/>
        <w:rPr>
          <w:rFonts w:hint="eastAsia" w:ascii="仿宋" w:hAnsi="仿宋" w:eastAsia="仿宋" w:cs="仿宋"/>
          <w:sz w:val="32"/>
          <w:szCs w:val="32"/>
        </w:rPr>
      </w:pPr>
      <w:r>
        <w:rPr>
          <w:rFonts w:hint="eastAsia" w:ascii="仿宋" w:hAnsi="仿宋" w:eastAsia="仿宋" w:cs="仿宋"/>
          <w:sz w:val="32"/>
          <w:szCs w:val="32"/>
        </w:rPr>
        <w:t>电  话：</w:t>
      </w:r>
    </w:p>
    <w:p>
      <w:pPr>
        <w:adjustRightInd w:val="0"/>
        <w:snapToGrid w:val="0"/>
        <w:spacing w:line="300" w:lineRule="auto"/>
        <w:ind w:left="420" w:leftChars="200"/>
        <w:rPr>
          <w:rFonts w:hint="eastAsia" w:ascii="仿宋" w:hAnsi="仿宋" w:eastAsia="仿宋" w:cs="仿宋"/>
          <w:sz w:val="32"/>
          <w:szCs w:val="32"/>
        </w:rPr>
      </w:pPr>
      <w:r>
        <w:rPr>
          <w:rFonts w:hint="eastAsia" w:ascii="仿宋" w:hAnsi="仿宋" w:eastAsia="仿宋" w:cs="仿宋"/>
          <w:sz w:val="32"/>
          <w:szCs w:val="32"/>
        </w:rPr>
        <w:t>传  真：</w:t>
      </w:r>
    </w:p>
    <w:p>
      <w:pPr>
        <w:adjustRightInd w:val="0"/>
        <w:snapToGrid w:val="0"/>
        <w:spacing w:line="300" w:lineRule="auto"/>
        <w:ind w:left="420" w:leftChars="200"/>
        <w:rPr>
          <w:rFonts w:hint="eastAsia" w:ascii="仿宋" w:hAnsi="仿宋" w:eastAsia="仿宋" w:cs="仿宋"/>
          <w:sz w:val="32"/>
          <w:szCs w:val="32"/>
        </w:rPr>
      </w:pPr>
      <w:r>
        <w:rPr>
          <w:rFonts w:hint="eastAsia" w:ascii="仿宋" w:hAnsi="仿宋" w:eastAsia="仿宋" w:cs="仿宋"/>
          <w:sz w:val="32"/>
          <w:szCs w:val="32"/>
        </w:rPr>
        <w:t>邮  编：</w:t>
      </w:r>
    </w:p>
    <w:p>
      <w:pPr>
        <w:widowControl/>
        <w:jc w:val="left"/>
        <w:rPr>
          <w:rFonts w:hint="eastAsia" w:ascii="仿宋" w:hAnsi="仿宋" w:eastAsia="仿宋" w:cs="仿宋"/>
          <w:sz w:val="32"/>
          <w:szCs w:val="32"/>
        </w:rPr>
      </w:pPr>
      <w:r>
        <w:rPr>
          <w:rFonts w:hint="eastAsia" w:ascii="仿宋" w:hAnsi="仿宋" w:eastAsia="仿宋" w:cs="仿宋"/>
          <w:sz w:val="32"/>
          <w:szCs w:val="32"/>
        </w:rPr>
        <w:br w:type="page"/>
      </w:r>
    </w:p>
    <w:p>
      <w:pPr>
        <w:adjustRightInd w:val="0"/>
        <w:snapToGrid w:val="0"/>
        <w:spacing w:line="300" w:lineRule="auto"/>
        <w:jc w:val="center"/>
        <w:rPr>
          <w:rFonts w:hint="eastAsia" w:ascii="仿宋" w:hAnsi="仿宋" w:eastAsia="仿宋" w:cs="仿宋"/>
          <w:b/>
          <w:bCs/>
          <w:sz w:val="36"/>
          <w:szCs w:val="36"/>
        </w:rPr>
      </w:pPr>
      <w:r>
        <w:rPr>
          <w:rFonts w:hint="eastAsia" w:ascii="仿宋" w:hAnsi="仿宋" w:eastAsia="仿宋" w:cs="仿宋"/>
          <w:b/>
          <w:bCs/>
          <w:sz w:val="36"/>
          <w:szCs w:val="36"/>
        </w:rPr>
        <w:t>说    明</w:t>
      </w:r>
    </w:p>
    <w:p>
      <w:pPr>
        <w:adjustRightInd w:val="0"/>
        <w:snapToGrid w:val="0"/>
        <w:spacing w:line="300" w:lineRule="auto"/>
        <w:jc w:val="center"/>
        <w:rPr>
          <w:rFonts w:hint="eastAsia" w:ascii="仿宋" w:hAnsi="仿宋" w:eastAsia="仿宋" w:cs="仿宋"/>
          <w:sz w:val="32"/>
          <w:szCs w:val="32"/>
        </w:rPr>
      </w:pPr>
    </w:p>
    <w:p>
      <w:pPr>
        <w:adjustRightInd w:val="0"/>
        <w:snapToGrid w:val="0"/>
        <w:spacing w:line="300" w:lineRule="auto"/>
        <w:jc w:val="center"/>
        <w:rPr>
          <w:rFonts w:hint="eastAsia" w:ascii="仿宋" w:hAnsi="仿宋" w:eastAsia="仿宋" w:cs="仿宋"/>
          <w:sz w:val="32"/>
          <w:szCs w:val="32"/>
        </w:rPr>
      </w:pPr>
    </w:p>
    <w:p>
      <w:pPr>
        <w:pStyle w:val="22"/>
        <w:keepNext w:val="0"/>
        <w:keepLines w:val="0"/>
        <w:pageBreakBefore w:val="0"/>
        <w:widowControl w:val="0"/>
        <w:numPr>
          <w:ilvl w:val="0"/>
          <w:numId w:val="0"/>
        </w:numPr>
        <w:kinsoku/>
        <w:wordWrap/>
        <w:overflowPunct/>
        <w:topLinePunct w:val="0"/>
        <w:autoSpaceDE/>
        <w:autoSpaceDN/>
        <w:bidi w:val="0"/>
        <w:adjustRightInd w:val="0"/>
        <w:snapToGrid w:val="0"/>
        <w:spacing w:line="30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本报告检测项目中A、B、C等级的设定，是根据该项目对建筑防火所起作用的程度不同而定:</w:t>
      </w:r>
    </w:p>
    <w:p>
      <w:pPr>
        <w:keepNext w:val="0"/>
        <w:keepLines w:val="0"/>
        <w:pageBreakBefore w:val="0"/>
        <w:widowControl w:val="0"/>
        <w:kinsoku/>
        <w:wordWrap/>
        <w:overflowPunct/>
        <w:topLinePunct w:val="0"/>
        <w:autoSpaceDE/>
        <w:autoSpaceDN/>
        <w:bidi w:val="0"/>
        <w:adjustRightInd w:val="0"/>
        <w:snapToGrid w:val="0"/>
        <w:spacing w:line="30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A等级：是指对建筑防火有重要影响的项目：</w:t>
      </w:r>
    </w:p>
    <w:p>
      <w:pPr>
        <w:keepNext w:val="0"/>
        <w:keepLines w:val="0"/>
        <w:pageBreakBefore w:val="0"/>
        <w:widowControl w:val="0"/>
        <w:kinsoku/>
        <w:wordWrap/>
        <w:overflowPunct/>
        <w:topLinePunct w:val="0"/>
        <w:autoSpaceDE/>
        <w:autoSpaceDN/>
        <w:bidi w:val="0"/>
        <w:adjustRightInd w:val="0"/>
        <w:snapToGrid w:val="0"/>
        <w:spacing w:line="30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B等级：是指对建筑防火有较大影响的项目：</w:t>
      </w:r>
    </w:p>
    <w:p>
      <w:pPr>
        <w:keepNext w:val="0"/>
        <w:keepLines w:val="0"/>
        <w:pageBreakBefore w:val="0"/>
        <w:widowControl w:val="0"/>
        <w:kinsoku/>
        <w:wordWrap/>
        <w:overflowPunct/>
        <w:topLinePunct w:val="0"/>
        <w:autoSpaceDE/>
        <w:autoSpaceDN/>
        <w:bidi w:val="0"/>
        <w:adjustRightInd w:val="0"/>
        <w:snapToGrid w:val="0"/>
        <w:spacing w:line="30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C等级：是指对建筑防火有一定影响的项目：</w:t>
      </w:r>
    </w:p>
    <w:p>
      <w:pPr>
        <w:keepNext w:val="0"/>
        <w:keepLines w:val="0"/>
        <w:pageBreakBefore w:val="0"/>
        <w:widowControl w:val="0"/>
        <w:kinsoku/>
        <w:wordWrap/>
        <w:overflowPunct/>
        <w:topLinePunct w:val="0"/>
        <w:autoSpaceDE/>
        <w:autoSpaceDN/>
        <w:bidi w:val="0"/>
        <w:adjustRightInd w:val="0"/>
        <w:snapToGrid w:val="0"/>
        <w:spacing w:line="30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 报告</w:t>
      </w:r>
      <w:r>
        <w:rPr>
          <w:rFonts w:hint="eastAsia" w:ascii="仿宋" w:hAnsi="仿宋" w:eastAsia="仿宋" w:cs="仿宋"/>
          <w:sz w:val="32"/>
          <w:szCs w:val="32"/>
          <w:lang w:eastAsia="zh-CN"/>
        </w:rPr>
        <w:t>无建设单位</w:t>
      </w:r>
      <w:r>
        <w:rPr>
          <w:rFonts w:hint="eastAsia" w:ascii="仿宋" w:hAnsi="仿宋" w:eastAsia="仿宋" w:cs="仿宋"/>
          <w:sz w:val="32"/>
          <w:szCs w:val="32"/>
        </w:rPr>
        <w:t>公章无效。</w:t>
      </w:r>
    </w:p>
    <w:p>
      <w:pPr>
        <w:keepNext w:val="0"/>
        <w:keepLines w:val="0"/>
        <w:pageBreakBefore w:val="0"/>
        <w:widowControl w:val="0"/>
        <w:kinsoku/>
        <w:wordWrap/>
        <w:overflowPunct/>
        <w:topLinePunct w:val="0"/>
        <w:autoSpaceDE/>
        <w:autoSpaceDN/>
        <w:bidi w:val="0"/>
        <w:adjustRightInd w:val="0"/>
        <w:snapToGrid w:val="0"/>
        <w:spacing w:line="30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 未经书面批准，不得复制（全文复制除外）检测报告。</w:t>
      </w:r>
    </w:p>
    <w:p>
      <w:pPr>
        <w:keepNext w:val="0"/>
        <w:keepLines w:val="0"/>
        <w:pageBreakBefore w:val="0"/>
        <w:widowControl w:val="0"/>
        <w:kinsoku/>
        <w:wordWrap/>
        <w:overflowPunct/>
        <w:topLinePunct w:val="0"/>
        <w:autoSpaceDE/>
        <w:autoSpaceDN/>
        <w:bidi w:val="0"/>
        <w:adjustRightInd w:val="0"/>
        <w:snapToGrid w:val="0"/>
        <w:spacing w:line="30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 报告无主检、审核、批准人签</w:t>
      </w:r>
      <w:r>
        <w:rPr>
          <w:rFonts w:hint="eastAsia" w:ascii="仿宋" w:hAnsi="仿宋" w:eastAsia="仿宋" w:cs="仿宋"/>
          <w:sz w:val="32"/>
          <w:szCs w:val="32"/>
          <w:lang w:eastAsia="zh-CN"/>
        </w:rPr>
        <w:t>名</w:t>
      </w:r>
      <w:r>
        <w:rPr>
          <w:rFonts w:hint="eastAsia" w:ascii="仿宋" w:hAnsi="仿宋" w:eastAsia="仿宋" w:cs="仿宋"/>
          <w:sz w:val="32"/>
          <w:szCs w:val="32"/>
        </w:rPr>
        <w:t>无效。</w:t>
      </w:r>
    </w:p>
    <w:p>
      <w:pPr>
        <w:keepNext w:val="0"/>
        <w:keepLines w:val="0"/>
        <w:pageBreakBefore w:val="0"/>
        <w:widowControl w:val="0"/>
        <w:kinsoku/>
        <w:wordWrap/>
        <w:overflowPunct/>
        <w:topLinePunct w:val="0"/>
        <w:autoSpaceDE/>
        <w:autoSpaceDN/>
        <w:bidi w:val="0"/>
        <w:adjustRightInd w:val="0"/>
        <w:snapToGrid w:val="0"/>
        <w:spacing w:line="30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 本报告应根据检测现场情况，保证完整性、真实性、有效性，得出明确检测结论，并对检测质量和检测结果负终身责任。</w:t>
      </w:r>
    </w:p>
    <w:p>
      <w:pPr>
        <w:adjustRightInd w:val="0"/>
        <w:snapToGrid w:val="0"/>
        <w:spacing w:line="300" w:lineRule="auto"/>
        <w:rPr>
          <w:rFonts w:hint="eastAsia" w:ascii="仿宋" w:hAnsi="仿宋" w:eastAsia="仿宋" w:cs="仿宋"/>
          <w:sz w:val="32"/>
          <w:szCs w:val="32"/>
        </w:rPr>
      </w:pPr>
    </w:p>
    <w:p>
      <w:pPr>
        <w:adjustRightInd w:val="0"/>
        <w:snapToGrid w:val="0"/>
        <w:spacing w:line="300" w:lineRule="auto"/>
        <w:rPr>
          <w:rFonts w:hint="eastAsia" w:ascii="仿宋" w:hAnsi="仿宋" w:eastAsia="仿宋" w:cs="仿宋"/>
          <w:sz w:val="32"/>
          <w:szCs w:val="32"/>
        </w:rPr>
      </w:pPr>
    </w:p>
    <w:p>
      <w:pPr>
        <w:adjustRightInd w:val="0"/>
        <w:snapToGrid w:val="0"/>
        <w:spacing w:line="300" w:lineRule="auto"/>
        <w:rPr>
          <w:rFonts w:hint="eastAsia" w:ascii="仿宋" w:hAnsi="仿宋" w:eastAsia="仿宋" w:cs="仿宋"/>
          <w:sz w:val="32"/>
          <w:szCs w:val="32"/>
        </w:rPr>
      </w:pPr>
    </w:p>
    <w:p>
      <w:pPr>
        <w:adjustRightInd w:val="0"/>
        <w:snapToGrid w:val="0"/>
        <w:spacing w:line="300" w:lineRule="auto"/>
        <w:rPr>
          <w:rFonts w:hint="eastAsia" w:ascii="仿宋" w:hAnsi="仿宋" w:eastAsia="仿宋" w:cs="仿宋"/>
          <w:sz w:val="32"/>
          <w:szCs w:val="32"/>
        </w:rPr>
      </w:pPr>
    </w:p>
    <w:p>
      <w:pPr>
        <w:adjustRightInd w:val="0"/>
        <w:snapToGrid w:val="0"/>
        <w:spacing w:line="300" w:lineRule="auto"/>
        <w:rPr>
          <w:rFonts w:hint="eastAsia" w:ascii="仿宋" w:hAnsi="仿宋" w:eastAsia="仿宋" w:cs="仿宋"/>
          <w:sz w:val="32"/>
          <w:szCs w:val="32"/>
        </w:rPr>
      </w:pPr>
    </w:p>
    <w:p>
      <w:pPr>
        <w:adjustRightInd w:val="0"/>
        <w:snapToGrid w:val="0"/>
        <w:spacing w:line="300" w:lineRule="auto"/>
        <w:rPr>
          <w:rFonts w:hint="eastAsia" w:ascii="仿宋" w:hAnsi="仿宋" w:eastAsia="仿宋" w:cs="仿宋"/>
          <w:sz w:val="32"/>
          <w:szCs w:val="32"/>
        </w:rPr>
      </w:pPr>
    </w:p>
    <w:p>
      <w:pPr>
        <w:adjustRightInd w:val="0"/>
        <w:snapToGrid w:val="0"/>
        <w:spacing w:line="300" w:lineRule="auto"/>
        <w:rPr>
          <w:rFonts w:hint="eastAsia" w:ascii="仿宋" w:hAnsi="仿宋" w:eastAsia="仿宋" w:cs="仿宋"/>
          <w:sz w:val="32"/>
          <w:szCs w:val="32"/>
        </w:rPr>
      </w:pPr>
    </w:p>
    <w:p>
      <w:pPr>
        <w:adjustRightInd w:val="0"/>
        <w:snapToGrid w:val="0"/>
        <w:spacing w:line="300" w:lineRule="auto"/>
        <w:rPr>
          <w:rFonts w:hint="eastAsia" w:ascii="仿宋" w:hAnsi="仿宋" w:eastAsia="仿宋" w:cs="仿宋"/>
          <w:sz w:val="32"/>
          <w:szCs w:val="32"/>
        </w:rPr>
      </w:pPr>
    </w:p>
    <w:p>
      <w:pPr>
        <w:adjustRightInd w:val="0"/>
        <w:snapToGrid w:val="0"/>
        <w:spacing w:line="300" w:lineRule="auto"/>
        <w:rPr>
          <w:rFonts w:hint="eastAsia" w:ascii="仿宋" w:hAnsi="仿宋" w:eastAsia="仿宋" w:cs="仿宋"/>
          <w:sz w:val="32"/>
          <w:szCs w:val="32"/>
        </w:rPr>
      </w:pPr>
    </w:p>
    <w:p>
      <w:pPr>
        <w:pStyle w:val="22"/>
        <w:adjustRightInd w:val="0"/>
        <w:snapToGrid w:val="0"/>
        <w:spacing w:line="300" w:lineRule="auto"/>
        <w:ind w:left="360" w:firstLine="0" w:firstLineChars="0"/>
        <w:rPr>
          <w:rFonts w:hint="eastAsia" w:ascii="仿宋" w:hAnsi="仿宋" w:eastAsia="仿宋" w:cs="仿宋"/>
          <w:sz w:val="32"/>
          <w:szCs w:val="32"/>
          <w:u w:val="single"/>
        </w:rPr>
      </w:pPr>
      <w:r>
        <w:rPr>
          <w:rFonts w:hint="eastAsia" w:ascii="仿宋" w:hAnsi="仿宋" w:eastAsia="仿宋" w:cs="仿宋"/>
          <w:sz w:val="32"/>
          <w:szCs w:val="32"/>
          <w:u w:val="single"/>
        </w:rPr>
        <w:t xml:space="preserve">                                                                            </w:t>
      </w:r>
    </w:p>
    <w:p>
      <w:pPr>
        <w:pStyle w:val="22"/>
        <w:adjustRightInd w:val="0"/>
        <w:snapToGrid w:val="0"/>
        <w:spacing w:line="300" w:lineRule="auto"/>
        <w:ind w:left="360" w:firstLine="0" w:firstLineChars="0"/>
        <w:jc w:val="distribute"/>
        <w:rPr>
          <w:rFonts w:hint="eastAsia" w:ascii="仿宋" w:hAnsi="仿宋" w:eastAsia="仿宋" w:cs="仿宋"/>
          <w:sz w:val="28"/>
          <w:szCs w:val="28"/>
        </w:rPr>
      </w:pPr>
      <w:r>
        <w:rPr>
          <w:rFonts w:hint="eastAsia" w:ascii="仿宋" w:hAnsi="仿宋" w:eastAsia="仿宋" w:cs="仿宋"/>
          <w:sz w:val="28"/>
          <w:szCs w:val="28"/>
          <w:lang w:eastAsia="zh-CN"/>
        </w:rPr>
        <w:t>建设</w:t>
      </w:r>
      <w:r>
        <w:rPr>
          <w:rFonts w:hint="eastAsia" w:ascii="仿宋" w:hAnsi="仿宋" w:eastAsia="仿宋" w:cs="仿宋"/>
          <w:sz w:val="28"/>
          <w:szCs w:val="28"/>
        </w:rPr>
        <w:t xml:space="preserve">单位名称   出具报告日期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第  页</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共  页</w:t>
      </w:r>
    </w:p>
    <w:p>
      <w:pPr>
        <w:widowControl/>
        <w:jc w:val="left"/>
        <w:rPr>
          <w:rFonts w:hint="eastAsia" w:ascii="仿宋" w:hAnsi="仿宋" w:eastAsia="仿宋" w:cs="仿宋"/>
          <w:b/>
          <w:sz w:val="24"/>
          <w:szCs w:val="24"/>
        </w:rPr>
      </w:pPr>
      <w:r>
        <w:rPr>
          <w:rFonts w:hint="eastAsia" w:ascii="仿宋" w:hAnsi="仿宋" w:eastAsia="仿宋" w:cs="仿宋"/>
          <w:b/>
          <w:sz w:val="24"/>
          <w:szCs w:val="24"/>
        </w:rPr>
        <w:br w:type="page"/>
      </w:r>
    </w:p>
    <w:p>
      <w:pPr>
        <w:pStyle w:val="22"/>
        <w:adjustRightInd w:val="0"/>
        <w:snapToGrid w:val="0"/>
        <w:spacing w:line="300" w:lineRule="auto"/>
        <w:ind w:left="360" w:firstLine="0" w:firstLineChars="0"/>
        <w:jc w:val="center"/>
        <w:rPr>
          <w:rFonts w:hint="eastAsia" w:ascii="仿宋" w:hAnsi="仿宋" w:eastAsia="仿宋" w:cs="仿宋"/>
          <w:b/>
          <w:sz w:val="28"/>
          <w:szCs w:val="28"/>
        </w:rPr>
      </w:pPr>
      <w:r>
        <w:rPr>
          <w:rFonts w:hint="eastAsia" w:ascii="仿宋" w:hAnsi="仿宋" w:eastAsia="仿宋" w:cs="仿宋"/>
          <w:b/>
          <w:sz w:val="28"/>
          <w:szCs w:val="28"/>
        </w:rPr>
        <w:t>建筑防火检测报告</w:t>
      </w:r>
    </w:p>
    <w:tbl>
      <w:tblPr>
        <w:tblStyle w:val="14"/>
        <w:tblW w:w="9228" w:type="dxa"/>
        <w:jc w:val="center"/>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9"/>
        <w:gridCol w:w="1345"/>
        <w:gridCol w:w="1108"/>
        <w:gridCol w:w="1195"/>
        <w:gridCol w:w="1275"/>
        <w:gridCol w:w="26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29" w:type="dxa"/>
            <w:tcBorders>
              <w:top w:val="single" w:color="auto" w:sz="4" w:space="0"/>
              <w:left w:val="single" w:color="auto" w:sz="4" w:space="0"/>
              <w:right w:val="single" w:color="auto" w:sz="4" w:space="0"/>
            </w:tcBorders>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7599" w:type="dxa"/>
            <w:gridSpan w:val="5"/>
            <w:tcBorders>
              <w:top w:val="single" w:color="auto" w:sz="4" w:space="0"/>
              <w:left w:val="single" w:color="auto" w:sz="4" w:space="0"/>
              <w:right w:val="single" w:color="auto" w:sz="4" w:space="0"/>
            </w:tcBorders>
          </w:tcPr>
          <w:p>
            <w:pPr>
              <w:pStyle w:val="22"/>
              <w:adjustRightInd w:val="0"/>
              <w:snapToGrid w:val="0"/>
              <w:spacing w:line="300" w:lineRule="auto"/>
              <w:ind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29" w:type="dxa"/>
            <w:tcBorders>
              <w:left w:val="single" w:color="auto" w:sz="4" w:space="0"/>
            </w:tcBorders>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项目地址</w:t>
            </w:r>
          </w:p>
        </w:tc>
        <w:tc>
          <w:tcPr>
            <w:tcW w:w="7599" w:type="dxa"/>
            <w:gridSpan w:val="5"/>
            <w:tcBorders>
              <w:right w:val="single" w:color="auto" w:sz="4" w:space="0"/>
            </w:tcBorders>
          </w:tcPr>
          <w:p>
            <w:pPr>
              <w:pStyle w:val="22"/>
              <w:adjustRightInd w:val="0"/>
              <w:snapToGrid w:val="0"/>
              <w:spacing w:line="300" w:lineRule="auto"/>
              <w:ind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29" w:type="dxa"/>
            <w:tcBorders>
              <w:left w:val="single" w:color="auto" w:sz="4" w:space="0"/>
            </w:tcBorders>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建设单位</w:t>
            </w:r>
          </w:p>
        </w:tc>
        <w:tc>
          <w:tcPr>
            <w:tcW w:w="1345" w:type="dxa"/>
          </w:tcPr>
          <w:p>
            <w:pPr>
              <w:pStyle w:val="22"/>
              <w:adjustRightInd w:val="0"/>
              <w:snapToGrid w:val="0"/>
              <w:spacing w:line="300" w:lineRule="auto"/>
              <w:ind w:firstLine="0" w:firstLineChars="0"/>
              <w:jc w:val="center"/>
              <w:rPr>
                <w:rFonts w:hint="eastAsia" w:ascii="仿宋" w:hAnsi="仿宋" w:eastAsia="仿宋" w:cs="仿宋"/>
                <w:sz w:val="24"/>
                <w:szCs w:val="24"/>
              </w:rPr>
            </w:pPr>
          </w:p>
        </w:tc>
        <w:tc>
          <w:tcPr>
            <w:tcW w:w="1108" w:type="dxa"/>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联系人</w:t>
            </w:r>
          </w:p>
        </w:tc>
        <w:tc>
          <w:tcPr>
            <w:tcW w:w="1195" w:type="dxa"/>
          </w:tcPr>
          <w:p>
            <w:pPr>
              <w:pStyle w:val="22"/>
              <w:adjustRightInd w:val="0"/>
              <w:snapToGrid w:val="0"/>
              <w:spacing w:line="300" w:lineRule="auto"/>
              <w:ind w:firstLine="0" w:firstLineChars="0"/>
              <w:jc w:val="center"/>
              <w:rPr>
                <w:rFonts w:hint="eastAsia" w:ascii="仿宋" w:hAnsi="仿宋" w:eastAsia="仿宋" w:cs="仿宋"/>
                <w:sz w:val="24"/>
                <w:szCs w:val="24"/>
              </w:rPr>
            </w:pPr>
          </w:p>
        </w:tc>
        <w:tc>
          <w:tcPr>
            <w:tcW w:w="1275" w:type="dxa"/>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联系电话</w:t>
            </w:r>
          </w:p>
        </w:tc>
        <w:tc>
          <w:tcPr>
            <w:tcW w:w="2676" w:type="dxa"/>
            <w:tcBorders>
              <w:right w:val="single" w:color="auto" w:sz="4" w:space="0"/>
            </w:tcBorders>
          </w:tcPr>
          <w:p>
            <w:pPr>
              <w:pStyle w:val="22"/>
              <w:adjustRightInd w:val="0"/>
              <w:snapToGrid w:val="0"/>
              <w:spacing w:line="300" w:lineRule="auto"/>
              <w:ind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29" w:type="dxa"/>
            <w:tcBorders>
              <w:left w:val="single" w:color="auto" w:sz="4" w:space="0"/>
            </w:tcBorders>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设计单位</w:t>
            </w:r>
          </w:p>
        </w:tc>
        <w:tc>
          <w:tcPr>
            <w:tcW w:w="2453" w:type="dxa"/>
            <w:gridSpan w:val="2"/>
          </w:tcPr>
          <w:p>
            <w:pPr>
              <w:pStyle w:val="22"/>
              <w:adjustRightInd w:val="0"/>
              <w:snapToGrid w:val="0"/>
              <w:spacing w:line="300" w:lineRule="auto"/>
              <w:ind w:firstLine="0" w:firstLineChars="0"/>
              <w:jc w:val="center"/>
              <w:rPr>
                <w:rFonts w:hint="eastAsia" w:ascii="仿宋" w:hAnsi="仿宋" w:eastAsia="仿宋" w:cs="仿宋"/>
                <w:sz w:val="24"/>
                <w:szCs w:val="24"/>
              </w:rPr>
            </w:pPr>
          </w:p>
        </w:tc>
        <w:tc>
          <w:tcPr>
            <w:tcW w:w="1195" w:type="dxa"/>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施工单位</w:t>
            </w:r>
          </w:p>
        </w:tc>
        <w:tc>
          <w:tcPr>
            <w:tcW w:w="3951" w:type="dxa"/>
            <w:gridSpan w:val="2"/>
            <w:tcBorders>
              <w:right w:val="single" w:color="auto" w:sz="4" w:space="0"/>
            </w:tcBorders>
          </w:tcPr>
          <w:p>
            <w:pPr>
              <w:pStyle w:val="22"/>
              <w:adjustRightInd w:val="0"/>
              <w:snapToGrid w:val="0"/>
              <w:spacing w:line="300" w:lineRule="auto"/>
              <w:ind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29" w:type="dxa"/>
            <w:tcBorders>
              <w:left w:val="single" w:color="auto" w:sz="4" w:space="0"/>
            </w:tcBorders>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委托单位</w:t>
            </w:r>
          </w:p>
        </w:tc>
        <w:tc>
          <w:tcPr>
            <w:tcW w:w="1345" w:type="dxa"/>
          </w:tcPr>
          <w:p>
            <w:pPr>
              <w:pStyle w:val="22"/>
              <w:adjustRightInd w:val="0"/>
              <w:snapToGrid w:val="0"/>
              <w:spacing w:line="300" w:lineRule="auto"/>
              <w:ind w:firstLine="0" w:firstLineChars="0"/>
              <w:jc w:val="center"/>
              <w:rPr>
                <w:rFonts w:hint="eastAsia" w:ascii="仿宋" w:hAnsi="仿宋" w:eastAsia="仿宋" w:cs="仿宋"/>
                <w:sz w:val="24"/>
                <w:szCs w:val="24"/>
              </w:rPr>
            </w:pPr>
          </w:p>
        </w:tc>
        <w:tc>
          <w:tcPr>
            <w:tcW w:w="1108" w:type="dxa"/>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联系人</w:t>
            </w:r>
          </w:p>
        </w:tc>
        <w:tc>
          <w:tcPr>
            <w:tcW w:w="1195" w:type="dxa"/>
          </w:tcPr>
          <w:p>
            <w:pPr>
              <w:pStyle w:val="22"/>
              <w:adjustRightInd w:val="0"/>
              <w:snapToGrid w:val="0"/>
              <w:spacing w:line="300" w:lineRule="auto"/>
              <w:ind w:firstLine="0" w:firstLineChars="0"/>
              <w:jc w:val="center"/>
              <w:rPr>
                <w:rFonts w:hint="eastAsia" w:ascii="仿宋" w:hAnsi="仿宋" w:eastAsia="仿宋" w:cs="仿宋"/>
                <w:sz w:val="24"/>
                <w:szCs w:val="24"/>
              </w:rPr>
            </w:pPr>
          </w:p>
        </w:tc>
        <w:tc>
          <w:tcPr>
            <w:tcW w:w="1275" w:type="dxa"/>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联系电话</w:t>
            </w:r>
          </w:p>
        </w:tc>
        <w:tc>
          <w:tcPr>
            <w:tcW w:w="2676" w:type="dxa"/>
            <w:tcBorders>
              <w:right w:val="single" w:color="auto" w:sz="4" w:space="0"/>
            </w:tcBorders>
          </w:tcPr>
          <w:p>
            <w:pPr>
              <w:pStyle w:val="22"/>
              <w:adjustRightInd w:val="0"/>
              <w:snapToGrid w:val="0"/>
              <w:spacing w:line="300" w:lineRule="auto"/>
              <w:ind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99" w:hRule="atLeast"/>
          <w:jc w:val="center"/>
        </w:trPr>
        <w:tc>
          <w:tcPr>
            <w:tcW w:w="1629" w:type="dxa"/>
            <w:tcBorders>
              <w:left w:val="single" w:color="auto" w:sz="4" w:space="0"/>
            </w:tcBorders>
          </w:tcPr>
          <w:p>
            <w:pPr>
              <w:pStyle w:val="22"/>
              <w:adjustRightInd w:val="0"/>
              <w:snapToGrid w:val="0"/>
              <w:spacing w:line="300" w:lineRule="auto"/>
              <w:ind w:firstLine="0" w:firstLineChars="0"/>
              <w:jc w:val="center"/>
              <w:rPr>
                <w:rFonts w:hint="eastAsia" w:ascii="仿宋" w:hAnsi="仿宋" w:eastAsia="仿宋" w:cs="仿宋"/>
                <w:sz w:val="24"/>
                <w:szCs w:val="24"/>
              </w:rPr>
            </w:pPr>
          </w:p>
          <w:p>
            <w:pPr>
              <w:pStyle w:val="22"/>
              <w:adjustRightInd w:val="0"/>
              <w:snapToGrid w:val="0"/>
              <w:spacing w:line="300" w:lineRule="auto"/>
              <w:ind w:firstLine="0" w:firstLineChars="0"/>
              <w:jc w:val="center"/>
              <w:rPr>
                <w:rFonts w:hint="eastAsia" w:ascii="仿宋" w:hAnsi="仿宋" w:eastAsia="仿宋" w:cs="仿宋"/>
                <w:sz w:val="24"/>
                <w:szCs w:val="24"/>
              </w:rPr>
            </w:pPr>
          </w:p>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工程类别</w:t>
            </w:r>
          </w:p>
        </w:tc>
        <w:tc>
          <w:tcPr>
            <w:tcW w:w="2453" w:type="dxa"/>
            <w:gridSpan w:val="2"/>
          </w:tcPr>
          <w:p>
            <w:pPr>
              <w:pStyle w:val="22"/>
              <w:adjustRightInd w:val="0"/>
              <w:snapToGrid w:val="0"/>
              <w:spacing w:line="300" w:lineRule="auto"/>
              <w:ind w:firstLine="0" w:firstLineChars="0"/>
              <w:jc w:val="left"/>
              <w:rPr>
                <w:rFonts w:hint="eastAsia" w:ascii="仿宋" w:hAnsi="仿宋" w:eastAsia="仿宋" w:cs="仿宋"/>
                <w:sz w:val="24"/>
                <w:szCs w:val="24"/>
              </w:rPr>
            </w:pPr>
            <w:r>
              <w:rPr>
                <w:rFonts w:hint="eastAsia" w:ascii="仿宋" w:hAnsi="仿宋" w:eastAsia="仿宋" w:cs="仿宋"/>
                <w:b w:val="0"/>
                <w:bCs w:val="0"/>
                <w:sz w:val="24"/>
                <w:szCs w:val="24"/>
              </w:rPr>
              <w:sym w:font="Wingdings" w:char="00A8"/>
            </w:r>
            <w:r>
              <w:rPr>
                <w:rFonts w:hint="eastAsia" w:ascii="仿宋" w:hAnsi="仿宋" w:eastAsia="仿宋" w:cs="仿宋"/>
                <w:sz w:val="24"/>
                <w:szCs w:val="24"/>
              </w:rPr>
              <w:t>新建</w:t>
            </w:r>
          </w:p>
          <w:p>
            <w:pPr>
              <w:pStyle w:val="22"/>
              <w:adjustRightInd w:val="0"/>
              <w:snapToGrid w:val="0"/>
              <w:spacing w:line="300" w:lineRule="auto"/>
              <w:ind w:firstLine="0" w:firstLineChars="0"/>
              <w:jc w:val="left"/>
              <w:rPr>
                <w:rFonts w:hint="eastAsia" w:ascii="仿宋" w:hAnsi="仿宋" w:eastAsia="仿宋" w:cs="仿宋"/>
                <w:sz w:val="24"/>
                <w:szCs w:val="24"/>
              </w:rPr>
            </w:pPr>
            <w:r>
              <w:rPr>
                <w:rFonts w:hint="eastAsia" w:ascii="仿宋" w:hAnsi="仿宋" w:eastAsia="仿宋" w:cs="仿宋"/>
                <w:b w:val="0"/>
                <w:bCs w:val="0"/>
                <w:sz w:val="24"/>
                <w:szCs w:val="24"/>
              </w:rPr>
              <w:sym w:font="Wingdings" w:char="00A8"/>
            </w:r>
            <w:r>
              <w:rPr>
                <w:rFonts w:hint="eastAsia" w:ascii="仿宋" w:hAnsi="仿宋" w:eastAsia="仿宋" w:cs="仿宋"/>
                <w:sz w:val="24"/>
                <w:szCs w:val="24"/>
              </w:rPr>
              <w:t>扩建</w:t>
            </w:r>
          </w:p>
          <w:p>
            <w:pPr>
              <w:pStyle w:val="22"/>
              <w:adjustRightInd w:val="0"/>
              <w:snapToGrid w:val="0"/>
              <w:spacing w:line="300" w:lineRule="auto"/>
              <w:ind w:firstLine="0" w:firstLineChars="0"/>
              <w:jc w:val="left"/>
              <w:rPr>
                <w:rFonts w:hint="eastAsia" w:ascii="仿宋" w:hAnsi="仿宋" w:eastAsia="仿宋" w:cs="仿宋"/>
                <w:sz w:val="24"/>
                <w:szCs w:val="24"/>
              </w:rPr>
            </w:pPr>
            <w:r>
              <w:rPr>
                <w:rFonts w:hint="eastAsia" w:ascii="仿宋" w:hAnsi="仿宋" w:eastAsia="仿宋" w:cs="仿宋"/>
                <w:b w:val="0"/>
                <w:bCs w:val="0"/>
                <w:sz w:val="24"/>
                <w:szCs w:val="24"/>
              </w:rPr>
              <w:sym w:font="Wingdings" w:char="00A8"/>
            </w:r>
            <w:r>
              <w:rPr>
                <w:rFonts w:hint="eastAsia" w:ascii="仿宋" w:hAnsi="仿宋" w:eastAsia="仿宋" w:cs="仿宋"/>
                <w:sz w:val="24"/>
                <w:szCs w:val="24"/>
              </w:rPr>
              <w:t>改建（</w:t>
            </w:r>
            <w:r>
              <w:rPr>
                <w:rFonts w:hint="eastAsia" w:ascii="仿宋" w:hAnsi="仿宋" w:eastAsia="仿宋" w:cs="仿宋"/>
                <w:b w:val="0"/>
                <w:bCs w:val="0"/>
                <w:sz w:val="24"/>
                <w:szCs w:val="24"/>
              </w:rPr>
              <w:sym w:font="Wingdings" w:char="00A8"/>
            </w:r>
            <w:r>
              <w:rPr>
                <w:rFonts w:hint="eastAsia" w:ascii="仿宋" w:hAnsi="仿宋" w:eastAsia="仿宋" w:cs="仿宋"/>
                <w:sz w:val="24"/>
                <w:szCs w:val="24"/>
              </w:rPr>
              <w:t>装修</w:t>
            </w:r>
          </w:p>
          <w:p>
            <w:pPr>
              <w:pStyle w:val="22"/>
              <w:adjustRightInd w:val="0"/>
              <w:snapToGrid w:val="0"/>
              <w:spacing w:line="300" w:lineRule="auto"/>
              <w:jc w:val="left"/>
              <w:rPr>
                <w:rFonts w:hint="eastAsia" w:ascii="仿宋" w:hAnsi="仿宋" w:eastAsia="仿宋" w:cs="仿宋"/>
                <w:sz w:val="24"/>
                <w:szCs w:val="24"/>
              </w:rPr>
            </w:pPr>
            <w:r>
              <w:rPr>
                <w:rFonts w:hint="eastAsia" w:ascii="仿宋" w:hAnsi="仿宋" w:eastAsia="仿宋" w:cs="仿宋"/>
                <w:b w:val="0"/>
                <w:bCs w:val="0"/>
                <w:sz w:val="24"/>
                <w:szCs w:val="24"/>
              </w:rPr>
              <w:sym w:font="Wingdings" w:char="00A8"/>
            </w:r>
            <w:r>
              <w:rPr>
                <w:rFonts w:hint="eastAsia" w:ascii="仿宋" w:hAnsi="仿宋" w:eastAsia="仿宋" w:cs="仿宋"/>
                <w:sz w:val="24"/>
                <w:szCs w:val="24"/>
              </w:rPr>
              <w:t>建筑保温</w:t>
            </w:r>
          </w:p>
          <w:p>
            <w:pPr>
              <w:pStyle w:val="22"/>
              <w:adjustRightInd w:val="0"/>
              <w:snapToGrid w:val="0"/>
              <w:spacing w:line="300" w:lineRule="auto"/>
              <w:jc w:val="left"/>
              <w:rPr>
                <w:rFonts w:hint="eastAsia" w:ascii="仿宋" w:hAnsi="仿宋" w:eastAsia="仿宋" w:cs="仿宋"/>
                <w:sz w:val="24"/>
                <w:szCs w:val="24"/>
              </w:rPr>
            </w:pPr>
            <w:r>
              <w:rPr>
                <w:rFonts w:hint="eastAsia" w:ascii="仿宋" w:hAnsi="仿宋" w:eastAsia="仿宋" w:cs="仿宋"/>
                <w:b w:val="0"/>
                <w:bCs w:val="0"/>
                <w:sz w:val="24"/>
                <w:szCs w:val="24"/>
              </w:rPr>
              <w:sym w:font="Wingdings" w:char="00A8"/>
            </w:r>
            <w:r>
              <w:rPr>
                <w:rFonts w:hint="eastAsia" w:ascii="仿宋" w:hAnsi="仿宋" w:eastAsia="仿宋" w:cs="仿宋"/>
                <w:sz w:val="24"/>
                <w:szCs w:val="24"/>
              </w:rPr>
              <w:t>用途变更）</w:t>
            </w:r>
          </w:p>
        </w:tc>
        <w:tc>
          <w:tcPr>
            <w:tcW w:w="1195" w:type="dxa"/>
          </w:tcPr>
          <w:p>
            <w:pPr>
              <w:pStyle w:val="22"/>
              <w:adjustRightInd w:val="0"/>
              <w:snapToGrid w:val="0"/>
              <w:spacing w:line="300" w:lineRule="auto"/>
              <w:ind w:firstLine="0" w:firstLineChars="0"/>
              <w:jc w:val="center"/>
              <w:rPr>
                <w:rFonts w:hint="eastAsia" w:ascii="仿宋" w:hAnsi="仿宋" w:eastAsia="仿宋" w:cs="仿宋"/>
                <w:sz w:val="24"/>
                <w:szCs w:val="24"/>
              </w:rPr>
            </w:pPr>
          </w:p>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建设工程消防设计审</w:t>
            </w:r>
            <w:r>
              <w:rPr>
                <w:rFonts w:hint="eastAsia" w:ascii="仿宋" w:hAnsi="仿宋" w:eastAsia="仿宋" w:cs="仿宋"/>
                <w:sz w:val="24"/>
                <w:szCs w:val="24"/>
                <w:lang w:eastAsia="zh-CN"/>
              </w:rPr>
              <w:t>查</w:t>
            </w:r>
            <w:r>
              <w:rPr>
                <w:rFonts w:hint="eastAsia" w:ascii="仿宋" w:hAnsi="仿宋" w:eastAsia="仿宋" w:cs="仿宋"/>
                <w:sz w:val="24"/>
                <w:szCs w:val="24"/>
              </w:rPr>
              <w:t>意见书</w:t>
            </w:r>
          </w:p>
        </w:tc>
        <w:tc>
          <w:tcPr>
            <w:tcW w:w="3951" w:type="dxa"/>
            <w:gridSpan w:val="2"/>
            <w:tcBorders>
              <w:right w:val="single" w:color="auto" w:sz="4" w:space="0"/>
            </w:tcBorders>
          </w:tcPr>
          <w:p>
            <w:pPr>
              <w:pStyle w:val="22"/>
              <w:adjustRightInd w:val="0"/>
              <w:snapToGrid w:val="0"/>
              <w:spacing w:line="300" w:lineRule="auto"/>
              <w:ind w:firstLine="0" w:firstLineChars="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29" w:type="dxa"/>
            <w:tcBorders>
              <w:left w:val="single" w:color="auto" w:sz="4" w:space="0"/>
            </w:tcBorders>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火灾危险性</w:t>
            </w:r>
          </w:p>
        </w:tc>
        <w:tc>
          <w:tcPr>
            <w:tcW w:w="2453" w:type="dxa"/>
            <w:gridSpan w:val="2"/>
          </w:tcPr>
          <w:p>
            <w:pPr>
              <w:pStyle w:val="22"/>
              <w:adjustRightInd w:val="0"/>
              <w:snapToGrid w:val="0"/>
              <w:spacing w:line="300" w:lineRule="auto"/>
              <w:ind w:firstLine="0" w:firstLineChars="0"/>
              <w:rPr>
                <w:rFonts w:hint="eastAsia" w:ascii="仿宋" w:hAnsi="仿宋" w:eastAsia="仿宋" w:cs="仿宋"/>
                <w:sz w:val="24"/>
                <w:szCs w:val="24"/>
              </w:rPr>
            </w:pPr>
          </w:p>
        </w:tc>
        <w:tc>
          <w:tcPr>
            <w:tcW w:w="1195" w:type="dxa"/>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使用性质</w:t>
            </w:r>
          </w:p>
        </w:tc>
        <w:tc>
          <w:tcPr>
            <w:tcW w:w="3951" w:type="dxa"/>
            <w:gridSpan w:val="2"/>
            <w:tcBorders>
              <w:right w:val="single" w:color="auto" w:sz="4" w:space="0"/>
            </w:tcBorders>
          </w:tcPr>
          <w:p>
            <w:pPr>
              <w:pStyle w:val="22"/>
              <w:adjustRightInd w:val="0"/>
              <w:snapToGrid w:val="0"/>
              <w:spacing w:line="300" w:lineRule="auto"/>
              <w:ind w:firstLine="0" w:firstLineChars="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29" w:type="dxa"/>
            <w:tcBorders>
              <w:left w:val="single" w:color="auto" w:sz="4" w:space="0"/>
            </w:tcBorders>
          </w:tcPr>
          <w:p>
            <w:pPr>
              <w:pStyle w:val="22"/>
              <w:adjustRightInd w:val="0"/>
              <w:snapToGrid w:val="0"/>
              <w:spacing w:line="300" w:lineRule="auto"/>
              <w:ind w:firstLine="0" w:firstLineChars="0"/>
              <w:jc w:val="center"/>
              <w:rPr>
                <w:rFonts w:hint="eastAsia" w:ascii="仿宋" w:hAnsi="仿宋" w:eastAsia="仿宋" w:cs="仿宋"/>
                <w:sz w:val="24"/>
                <w:szCs w:val="24"/>
                <w:vertAlign w:val="superscript"/>
              </w:rPr>
            </w:pPr>
            <w:r>
              <w:rPr>
                <w:rFonts w:hint="eastAsia" w:ascii="仿宋" w:hAnsi="仿宋" w:eastAsia="仿宋" w:cs="仿宋"/>
                <w:sz w:val="24"/>
                <w:szCs w:val="24"/>
              </w:rPr>
              <w:t>建筑面积（m</w:t>
            </w:r>
            <w:r>
              <w:rPr>
                <w:rFonts w:hint="eastAsia" w:ascii="仿宋" w:hAnsi="仿宋" w:eastAsia="仿宋" w:cs="仿宋"/>
                <w:sz w:val="24"/>
                <w:szCs w:val="24"/>
                <w:vertAlign w:val="superscript"/>
              </w:rPr>
              <w:t>2</w:t>
            </w:r>
            <w:r>
              <w:rPr>
                <w:rFonts w:hint="eastAsia" w:ascii="仿宋" w:hAnsi="仿宋" w:eastAsia="仿宋" w:cs="仿宋"/>
                <w:sz w:val="24"/>
                <w:szCs w:val="24"/>
              </w:rPr>
              <w:t>）</w:t>
            </w:r>
          </w:p>
        </w:tc>
        <w:tc>
          <w:tcPr>
            <w:tcW w:w="2453" w:type="dxa"/>
            <w:gridSpan w:val="2"/>
          </w:tcPr>
          <w:p>
            <w:pPr>
              <w:pStyle w:val="22"/>
              <w:adjustRightInd w:val="0"/>
              <w:snapToGrid w:val="0"/>
              <w:spacing w:line="300" w:lineRule="auto"/>
              <w:ind w:firstLine="0" w:firstLineChars="0"/>
              <w:rPr>
                <w:rFonts w:hint="eastAsia" w:ascii="仿宋" w:hAnsi="仿宋" w:eastAsia="仿宋" w:cs="仿宋"/>
                <w:sz w:val="24"/>
                <w:szCs w:val="24"/>
              </w:rPr>
            </w:pPr>
          </w:p>
        </w:tc>
        <w:tc>
          <w:tcPr>
            <w:tcW w:w="1195" w:type="dxa"/>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占地面积（m</w:t>
            </w:r>
            <w:r>
              <w:rPr>
                <w:rFonts w:hint="eastAsia" w:ascii="仿宋" w:hAnsi="仿宋" w:eastAsia="仿宋" w:cs="仿宋"/>
                <w:sz w:val="24"/>
                <w:szCs w:val="24"/>
                <w:vertAlign w:val="superscript"/>
              </w:rPr>
              <w:t>2</w:t>
            </w:r>
            <w:r>
              <w:rPr>
                <w:rFonts w:hint="eastAsia" w:ascii="仿宋" w:hAnsi="仿宋" w:eastAsia="仿宋" w:cs="仿宋"/>
                <w:sz w:val="24"/>
                <w:szCs w:val="24"/>
              </w:rPr>
              <w:t>）</w:t>
            </w:r>
          </w:p>
        </w:tc>
        <w:tc>
          <w:tcPr>
            <w:tcW w:w="3951" w:type="dxa"/>
            <w:gridSpan w:val="2"/>
            <w:tcBorders>
              <w:right w:val="single" w:color="auto" w:sz="4" w:space="0"/>
            </w:tcBorders>
          </w:tcPr>
          <w:p>
            <w:pPr>
              <w:pStyle w:val="22"/>
              <w:adjustRightInd w:val="0"/>
              <w:snapToGrid w:val="0"/>
              <w:spacing w:line="300" w:lineRule="auto"/>
              <w:ind w:firstLine="0" w:firstLineChars="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29" w:type="dxa"/>
            <w:tcBorders>
              <w:left w:val="single" w:color="auto" w:sz="4" w:space="0"/>
            </w:tcBorders>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建筑高度（m）</w:t>
            </w:r>
          </w:p>
        </w:tc>
        <w:tc>
          <w:tcPr>
            <w:tcW w:w="2453" w:type="dxa"/>
            <w:gridSpan w:val="2"/>
          </w:tcPr>
          <w:p>
            <w:pPr>
              <w:pStyle w:val="22"/>
              <w:adjustRightInd w:val="0"/>
              <w:snapToGrid w:val="0"/>
              <w:spacing w:line="300" w:lineRule="auto"/>
              <w:ind w:firstLine="0" w:firstLineChars="0"/>
              <w:rPr>
                <w:rFonts w:hint="eastAsia" w:ascii="仿宋" w:hAnsi="仿宋" w:eastAsia="仿宋" w:cs="仿宋"/>
                <w:sz w:val="24"/>
                <w:szCs w:val="24"/>
              </w:rPr>
            </w:pPr>
          </w:p>
        </w:tc>
        <w:tc>
          <w:tcPr>
            <w:tcW w:w="1195" w:type="dxa"/>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层数</w:t>
            </w:r>
          </w:p>
        </w:tc>
        <w:tc>
          <w:tcPr>
            <w:tcW w:w="3951" w:type="dxa"/>
            <w:gridSpan w:val="2"/>
            <w:tcBorders>
              <w:right w:val="single" w:color="auto" w:sz="4" w:space="0"/>
            </w:tcBorders>
          </w:tcPr>
          <w:p>
            <w:pPr>
              <w:pStyle w:val="22"/>
              <w:adjustRightInd w:val="0"/>
              <w:snapToGrid w:val="0"/>
              <w:spacing w:line="300" w:lineRule="auto"/>
              <w:ind w:firstLine="0" w:firstLineChars="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29" w:type="dxa"/>
            <w:tcBorders>
              <w:left w:val="single" w:color="auto" w:sz="4" w:space="0"/>
            </w:tcBorders>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检测日期</w:t>
            </w:r>
          </w:p>
        </w:tc>
        <w:tc>
          <w:tcPr>
            <w:tcW w:w="7599" w:type="dxa"/>
            <w:gridSpan w:val="5"/>
            <w:tcBorders>
              <w:right w:val="single" w:color="auto" w:sz="4" w:space="0"/>
            </w:tcBorders>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pacing w:val="150"/>
                <w:kern w:val="0"/>
                <w:sz w:val="24"/>
                <w:szCs w:val="24"/>
                <w:fitText w:val="1320" w:id="1290685837"/>
              </w:rPr>
              <w:t>年月</w:t>
            </w:r>
            <w:r>
              <w:rPr>
                <w:rFonts w:hint="eastAsia" w:ascii="仿宋" w:hAnsi="仿宋" w:eastAsia="仿宋" w:cs="仿宋"/>
                <w:spacing w:val="0"/>
                <w:kern w:val="0"/>
                <w:sz w:val="24"/>
                <w:szCs w:val="24"/>
                <w:fitText w:val="1320" w:id="1290685837"/>
              </w:rPr>
              <w:t>日</w:t>
            </w:r>
            <w:r>
              <w:rPr>
                <w:rFonts w:hint="eastAsia" w:ascii="仿宋" w:hAnsi="仿宋" w:eastAsia="仿宋" w:cs="仿宋"/>
                <w:kern w:val="0"/>
                <w:sz w:val="24"/>
                <w:szCs w:val="24"/>
                <w:lang w:val="en-US" w:eastAsia="zh-CN"/>
              </w:rPr>
              <w:t xml:space="preserve"> </w:t>
            </w:r>
            <w:r>
              <w:rPr>
                <w:rFonts w:hint="eastAsia" w:ascii="仿宋" w:hAnsi="仿宋" w:eastAsia="仿宋" w:cs="仿宋"/>
                <w:kern w:val="0"/>
                <w:sz w:val="24"/>
                <w:szCs w:val="24"/>
              </w:rPr>
              <w:t xml:space="preserve">至         </w:t>
            </w:r>
            <w:r>
              <w:rPr>
                <w:rFonts w:hint="eastAsia" w:ascii="仿宋" w:hAnsi="仿宋" w:eastAsia="仿宋" w:cs="仿宋"/>
                <w:spacing w:val="180"/>
                <w:kern w:val="0"/>
                <w:sz w:val="24"/>
                <w:szCs w:val="24"/>
                <w:fitText w:val="1440" w:id="54543020"/>
              </w:rPr>
              <w:t>年月</w:t>
            </w:r>
            <w:r>
              <w:rPr>
                <w:rFonts w:hint="eastAsia" w:ascii="仿宋" w:hAnsi="仿宋" w:eastAsia="仿宋" w:cs="仿宋"/>
                <w:spacing w:val="0"/>
                <w:kern w:val="0"/>
                <w:sz w:val="24"/>
                <w:szCs w:val="24"/>
                <w:fitText w:val="1440" w:id="5454302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29" w:type="dxa"/>
            <w:tcBorders>
              <w:left w:val="single" w:color="auto" w:sz="4" w:space="0"/>
            </w:tcBorders>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检测依据</w:t>
            </w:r>
          </w:p>
        </w:tc>
        <w:tc>
          <w:tcPr>
            <w:tcW w:w="7599" w:type="dxa"/>
            <w:gridSpan w:val="5"/>
            <w:tcBorders>
              <w:right w:val="single" w:color="auto" w:sz="4" w:space="0"/>
            </w:tcBorders>
          </w:tcPr>
          <w:p>
            <w:pPr>
              <w:adjustRightInd w:val="0"/>
              <w:snapToGrid w:val="0"/>
              <w:spacing w:line="300" w:lineRule="auto"/>
              <w:ind w:left="210" w:leftChars="100"/>
              <w:rPr>
                <w:rFonts w:hint="default" w:ascii="仿宋" w:hAnsi="仿宋" w:eastAsia="仿宋" w:cs="仿宋"/>
                <w:sz w:val="24"/>
                <w:szCs w:val="24"/>
                <w:lang w:val="en-US" w:eastAsia="zh-CN"/>
              </w:rPr>
            </w:pPr>
            <w:r>
              <w:rPr>
                <w:rFonts w:hint="eastAsia" w:ascii="仿宋" w:hAnsi="仿宋" w:eastAsia="仿宋" w:cs="仿宋"/>
                <w:sz w:val="24"/>
                <w:szCs w:val="24"/>
              </w:rPr>
              <w:t>《建筑消防设施检测技术规程》DBJ  44/XXX</w:t>
            </w:r>
            <w:r>
              <w:rPr>
                <w:rFonts w:hint="eastAsia" w:ascii="仿宋" w:hAnsi="仿宋" w:eastAsia="仿宋" w:cs="仿宋"/>
                <w:sz w:val="24"/>
                <w:szCs w:val="24"/>
                <w:vertAlign w:val="baseline"/>
                <w:lang w:val="en-US" w:eastAsia="zh-CN"/>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29" w:type="dxa"/>
            <w:tcBorders>
              <w:left w:val="single" w:color="auto" w:sz="4" w:space="0"/>
            </w:tcBorders>
          </w:tcPr>
          <w:p>
            <w:pPr>
              <w:pStyle w:val="22"/>
              <w:adjustRightInd w:val="0"/>
              <w:snapToGrid w:val="0"/>
              <w:spacing w:line="300" w:lineRule="auto"/>
              <w:ind w:firstLine="0" w:firstLineChars="0"/>
              <w:jc w:val="center"/>
              <w:rPr>
                <w:rFonts w:hint="eastAsia" w:ascii="仿宋" w:hAnsi="仿宋" w:eastAsia="仿宋" w:cs="仿宋"/>
                <w:sz w:val="24"/>
                <w:szCs w:val="24"/>
              </w:rPr>
            </w:pPr>
          </w:p>
          <w:p>
            <w:pPr>
              <w:pStyle w:val="22"/>
              <w:adjustRightInd w:val="0"/>
              <w:snapToGrid w:val="0"/>
              <w:spacing w:line="300" w:lineRule="auto"/>
              <w:ind w:firstLine="240" w:firstLineChars="100"/>
              <w:jc w:val="both"/>
              <w:rPr>
                <w:rFonts w:hint="eastAsia" w:ascii="仿宋" w:hAnsi="仿宋" w:eastAsia="仿宋" w:cs="仿宋"/>
                <w:sz w:val="24"/>
                <w:szCs w:val="24"/>
              </w:rPr>
            </w:pPr>
            <w:r>
              <w:rPr>
                <w:rFonts w:hint="eastAsia" w:ascii="仿宋" w:hAnsi="仿宋" w:eastAsia="仿宋" w:cs="仿宋"/>
                <w:sz w:val="24"/>
                <w:szCs w:val="24"/>
              </w:rPr>
              <w:t>检测内容</w:t>
            </w:r>
          </w:p>
        </w:tc>
        <w:tc>
          <w:tcPr>
            <w:tcW w:w="7599" w:type="dxa"/>
            <w:gridSpan w:val="5"/>
            <w:tcBorders>
              <w:right w:val="single" w:color="auto" w:sz="4" w:space="0"/>
            </w:tcBorders>
          </w:tcPr>
          <w:p>
            <w:pPr>
              <w:pStyle w:val="22"/>
              <w:adjustRightInd w:val="0"/>
              <w:snapToGrid w:val="0"/>
              <w:spacing w:line="300" w:lineRule="auto"/>
              <w:ind w:left="0" w:leftChars="0" w:firstLine="0" w:firstLineChars="0"/>
              <w:rPr>
                <w:rFonts w:hint="eastAsia" w:ascii="仿宋" w:hAnsi="仿宋" w:eastAsia="仿宋" w:cs="仿宋"/>
                <w:sz w:val="24"/>
                <w:szCs w:val="24"/>
              </w:rPr>
            </w:pPr>
            <w:r>
              <w:rPr>
                <w:rFonts w:hint="eastAsia" w:ascii="仿宋" w:hAnsi="仿宋" w:eastAsia="仿宋" w:cs="仿宋"/>
                <w:b w:val="0"/>
                <w:bCs w:val="0"/>
                <w:sz w:val="24"/>
                <w:szCs w:val="24"/>
              </w:rPr>
              <w:sym w:font="Wingdings" w:char="00A8"/>
            </w:r>
            <w:r>
              <w:rPr>
                <w:rFonts w:hint="eastAsia" w:ascii="仿宋" w:hAnsi="仿宋" w:eastAsia="仿宋" w:cs="仿宋"/>
                <w:sz w:val="24"/>
                <w:szCs w:val="24"/>
              </w:rPr>
              <w:t xml:space="preserve">建筑类别 </w:t>
            </w:r>
            <w:r>
              <w:rPr>
                <w:rFonts w:hint="eastAsia" w:ascii="仿宋" w:hAnsi="仿宋" w:eastAsia="仿宋" w:cs="仿宋"/>
                <w:b w:val="0"/>
                <w:bCs w:val="0"/>
                <w:sz w:val="24"/>
                <w:szCs w:val="24"/>
              </w:rPr>
              <w:sym w:font="Wingdings" w:char="00A8"/>
            </w:r>
            <w:r>
              <w:rPr>
                <w:rFonts w:hint="eastAsia" w:ascii="仿宋" w:hAnsi="仿宋" w:eastAsia="仿宋" w:cs="仿宋"/>
                <w:sz w:val="24"/>
                <w:szCs w:val="24"/>
              </w:rPr>
              <w:t>耐火等级</w:t>
            </w:r>
            <w:r>
              <w:rPr>
                <w:rFonts w:hint="eastAsia" w:ascii="仿宋" w:hAnsi="仿宋" w:eastAsia="仿宋" w:cs="仿宋"/>
                <w:sz w:val="24"/>
                <w:szCs w:val="24"/>
                <w:lang w:val="en-US" w:eastAsia="zh-CN"/>
              </w:rPr>
              <w:t xml:space="preserve"> </w:t>
            </w:r>
            <w:r>
              <w:rPr>
                <w:rFonts w:hint="eastAsia" w:ascii="仿宋" w:hAnsi="仿宋" w:eastAsia="仿宋" w:cs="仿宋"/>
                <w:b w:val="0"/>
                <w:bCs w:val="0"/>
                <w:sz w:val="24"/>
                <w:szCs w:val="24"/>
              </w:rPr>
              <w:sym w:font="Wingdings" w:char="00A8"/>
            </w:r>
            <w:r>
              <w:rPr>
                <w:rFonts w:hint="eastAsia" w:ascii="仿宋" w:hAnsi="仿宋" w:eastAsia="仿宋" w:cs="仿宋"/>
                <w:sz w:val="24"/>
                <w:szCs w:val="24"/>
              </w:rPr>
              <w:t>防火间距</w:t>
            </w:r>
            <w:r>
              <w:rPr>
                <w:rFonts w:hint="eastAsia" w:ascii="仿宋" w:hAnsi="仿宋" w:eastAsia="仿宋" w:cs="仿宋"/>
                <w:sz w:val="24"/>
                <w:szCs w:val="24"/>
                <w:lang w:val="en-US" w:eastAsia="zh-CN"/>
              </w:rPr>
              <w:t xml:space="preserve"> </w:t>
            </w:r>
            <w:r>
              <w:rPr>
                <w:rFonts w:hint="eastAsia" w:ascii="仿宋" w:hAnsi="仿宋" w:eastAsia="仿宋" w:cs="仿宋"/>
                <w:b w:val="0"/>
                <w:bCs w:val="0"/>
                <w:sz w:val="24"/>
                <w:szCs w:val="24"/>
              </w:rPr>
              <w:sym w:font="Wingdings" w:char="00A8"/>
            </w:r>
            <w:r>
              <w:rPr>
                <w:rFonts w:hint="eastAsia" w:ascii="仿宋" w:hAnsi="仿宋" w:eastAsia="仿宋" w:cs="仿宋"/>
                <w:sz w:val="24"/>
                <w:szCs w:val="24"/>
              </w:rPr>
              <w:t>消防车道</w:t>
            </w:r>
            <w:r>
              <w:rPr>
                <w:rFonts w:hint="eastAsia" w:ascii="仿宋" w:hAnsi="仿宋" w:eastAsia="仿宋" w:cs="仿宋"/>
                <w:sz w:val="24"/>
                <w:szCs w:val="24"/>
                <w:lang w:val="en-US" w:eastAsia="zh-CN"/>
              </w:rPr>
              <w:t xml:space="preserve"> </w:t>
            </w:r>
            <w:r>
              <w:rPr>
                <w:rFonts w:hint="eastAsia" w:ascii="仿宋" w:hAnsi="仿宋" w:eastAsia="仿宋" w:cs="仿宋"/>
                <w:b w:val="0"/>
                <w:bCs w:val="0"/>
                <w:sz w:val="24"/>
                <w:szCs w:val="24"/>
              </w:rPr>
              <w:sym w:font="Wingdings" w:char="00A8"/>
            </w:r>
            <w:r>
              <w:rPr>
                <w:rFonts w:hint="eastAsia" w:ascii="仿宋" w:hAnsi="仿宋" w:eastAsia="仿宋" w:cs="仿宋"/>
                <w:sz w:val="24"/>
                <w:szCs w:val="24"/>
              </w:rPr>
              <w:t>救援场地和入口</w:t>
            </w:r>
          </w:p>
          <w:p>
            <w:pPr>
              <w:pStyle w:val="22"/>
              <w:adjustRightInd w:val="0"/>
              <w:snapToGrid w:val="0"/>
              <w:spacing w:line="300" w:lineRule="auto"/>
              <w:ind w:left="0" w:leftChars="0" w:firstLine="0" w:firstLineChars="0"/>
              <w:rPr>
                <w:rFonts w:hint="eastAsia" w:ascii="仿宋" w:hAnsi="仿宋" w:eastAsia="仿宋" w:cs="仿宋"/>
                <w:sz w:val="24"/>
                <w:szCs w:val="24"/>
              </w:rPr>
            </w:pPr>
            <w:r>
              <w:rPr>
                <w:rFonts w:hint="eastAsia" w:ascii="仿宋" w:hAnsi="仿宋" w:eastAsia="仿宋" w:cs="仿宋"/>
                <w:b w:val="0"/>
                <w:bCs w:val="0"/>
                <w:sz w:val="24"/>
                <w:szCs w:val="24"/>
              </w:rPr>
              <w:sym w:font="Wingdings" w:char="00A8"/>
            </w:r>
            <w:r>
              <w:rPr>
                <w:rFonts w:hint="eastAsia" w:ascii="仿宋" w:hAnsi="仿宋" w:eastAsia="仿宋" w:cs="仿宋"/>
                <w:sz w:val="24"/>
                <w:szCs w:val="24"/>
              </w:rPr>
              <w:t>特殊场所</w:t>
            </w:r>
            <w:r>
              <w:rPr>
                <w:rFonts w:hint="eastAsia" w:ascii="仿宋" w:hAnsi="仿宋" w:eastAsia="仿宋" w:cs="仿宋"/>
                <w:sz w:val="24"/>
                <w:szCs w:val="24"/>
                <w:lang w:val="en-US" w:eastAsia="zh-CN"/>
              </w:rPr>
              <w:t xml:space="preserve"> </w:t>
            </w:r>
            <w:r>
              <w:rPr>
                <w:rFonts w:hint="eastAsia" w:ascii="仿宋" w:hAnsi="仿宋" w:eastAsia="仿宋" w:cs="仿宋"/>
                <w:b w:val="0"/>
                <w:bCs w:val="0"/>
                <w:sz w:val="24"/>
                <w:szCs w:val="24"/>
              </w:rPr>
              <w:sym w:font="Wingdings" w:char="00A8"/>
            </w:r>
            <w:r>
              <w:rPr>
                <w:rFonts w:hint="eastAsia" w:ascii="仿宋" w:hAnsi="仿宋" w:eastAsia="仿宋" w:cs="仿宋"/>
                <w:sz w:val="24"/>
                <w:szCs w:val="24"/>
              </w:rPr>
              <w:t>防火分区和层数</w:t>
            </w:r>
            <w:r>
              <w:rPr>
                <w:rFonts w:hint="eastAsia" w:ascii="仿宋" w:hAnsi="仿宋" w:eastAsia="仿宋" w:cs="仿宋"/>
                <w:sz w:val="24"/>
                <w:szCs w:val="24"/>
                <w:lang w:val="en-US" w:eastAsia="zh-CN"/>
              </w:rPr>
              <w:t xml:space="preserve"> </w:t>
            </w:r>
            <w:r>
              <w:rPr>
                <w:rFonts w:hint="eastAsia" w:ascii="仿宋" w:hAnsi="仿宋" w:eastAsia="仿宋" w:cs="仿宋"/>
                <w:b w:val="0"/>
                <w:bCs w:val="0"/>
                <w:sz w:val="24"/>
                <w:szCs w:val="24"/>
              </w:rPr>
              <w:sym w:font="Wingdings" w:char="00A8"/>
            </w:r>
            <w:r>
              <w:rPr>
                <w:rFonts w:hint="eastAsia" w:ascii="仿宋" w:hAnsi="仿宋" w:eastAsia="仿宋" w:cs="仿宋"/>
                <w:sz w:val="24"/>
                <w:szCs w:val="24"/>
              </w:rPr>
              <w:t>疏散门/疏散走道/疏散楼梯间（间）</w:t>
            </w:r>
          </w:p>
          <w:p>
            <w:pPr>
              <w:pStyle w:val="22"/>
              <w:adjustRightInd w:val="0"/>
              <w:snapToGrid w:val="0"/>
              <w:spacing w:line="300" w:lineRule="auto"/>
              <w:ind w:left="0" w:leftChars="0" w:firstLine="0" w:firstLineChars="0"/>
              <w:rPr>
                <w:rFonts w:hint="eastAsia" w:ascii="仿宋" w:hAnsi="仿宋" w:eastAsia="仿宋" w:cs="仿宋"/>
                <w:sz w:val="24"/>
                <w:szCs w:val="24"/>
              </w:rPr>
            </w:pPr>
            <w:r>
              <w:rPr>
                <w:rFonts w:hint="eastAsia" w:ascii="仿宋" w:hAnsi="仿宋" w:eastAsia="仿宋" w:cs="仿宋"/>
                <w:b w:val="0"/>
                <w:bCs w:val="0"/>
                <w:sz w:val="24"/>
                <w:szCs w:val="24"/>
              </w:rPr>
              <w:sym w:font="Wingdings" w:char="00A8"/>
            </w:r>
            <w:r>
              <w:rPr>
                <w:rFonts w:hint="eastAsia" w:ascii="仿宋" w:hAnsi="仿宋" w:eastAsia="仿宋" w:cs="仿宋"/>
                <w:sz w:val="24"/>
                <w:szCs w:val="24"/>
              </w:rPr>
              <w:t>防排烟楼梯间前室、消防电梯前室及合用前室</w:t>
            </w:r>
            <w:r>
              <w:rPr>
                <w:rFonts w:hint="eastAsia" w:ascii="仿宋" w:hAnsi="仿宋" w:eastAsia="仿宋" w:cs="仿宋"/>
                <w:sz w:val="24"/>
                <w:szCs w:val="24"/>
                <w:lang w:val="en-US" w:eastAsia="zh-CN"/>
              </w:rPr>
              <w:t xml:space="preserve"> </w:t>
            </w:r>
            <w:r>
              <w:rPr>
                <w:rFonts w:hint="eastAsia" w:ascii="仿宋" w:hAnsi="仿宋" w:eastAsia="仿宋" w:cs="仿宋"/>
                <w:b w:val="0"/>
                <w:bCs w:val="0"/>
                <w:sz w:val="24"/>
                <w:szCs w:val="24"/>
              </w:rPr>
              <w:sym w:font="Wingdings" w:char="00A8"/>
            </w:r>
            <w:r>
              <w:rPr>
                <w:rFonts w:hint="eastAsia" w:ascii="仿宋" w:hAnsi="仿宋" w:eastAsia="仿宋" w:cs="仿宋"/>
                <w:sz w:val="24"/>
                <w:szCs w:val="24"/>
              </w:rPr>
              <w:t>安全出</w:t>
            </w:r>
            <w:r>
              <w:rPr>
                <w:rFonts w:hint="eastAsia" w:ascii="仿宋" w:hAnsi="仿宋" w:eastAsia="仿宋" w:cs="仿宋"/>
                <w:sz w:val="24"/>
                <w:szCs w:val="24"/>
                <w:lang w:eastAsia="zh-CN"/>
              </w:rPr>
              <w:t>口</w:t>
            </w:r>
            <w:r>
              <w:rPr>
                <w:rFonts w:hint="eastAsia" w:ascii="仿宋" w:hAnsi="仿宋" w:eastAsia="仿宋" w:cs="仿宋"/>
                <w:b w:val="0"/>
                <w:bCs w:val="0"/>
                <w:sz w:val="24"/>
                <w:szCs w:val="24"/>
              </w:rPr>
              <w:sym w:font="Wingdings" w:char="00A8"/>
            </w:r>
            <w:r>
              <w:rPr>
                <w:rFonts w:hint="eastAsia" w:ascii="仿宋" w:hAnsi="仿宋" w:eastAsia="仿宋" w:cs="仿宋"/>
                <w:sz w:val="24"/>
                <w:szCs w:val="24"/>
              </w:rPr>
              <w:t>避难设施</w:t>
            </w:r>
            <w:r>
              <w:rPr>
                <w:rFonts w:hint="eastAsia" w:ascii="仿宋" w:hAnsi="仿宋" w:eastAsia="仿宋" w:cs="仿宋"/>
                <w:b w:val="0"/>
                <w:bCs w:val="0"/>
                <w:sz w:val="24"/>
                <w:szCs w:val="24"/>
              </w:rPr>
              <w:sym w:font="Wingdings" w:char="00A8"/>
            </w:r>
            <w:r>
              <w:rPr>
                <w:rFonts w:hint="eastAsia" w:ascii="仿宋" w:hAnsi="仿宋" w:eastAsia="仿宋" w:cs="仿宋"/>
                <w:sz w:val="24"/>
                <w:szCs w:val="24"/>
              </w:rPr>
              <w:t>消防电梯</w:t>
            </w:r>
            <w:r>
              <w:rPr>
                <w:rFonts w:hint="eastAsia" w:ascii="仿宋" w:hAnsi="仿宋" w:eastAsia="仿宋" w:cs="仿宋"/>
                <w:sz w:val="24"/>
                <w:szCs w:val="24"/>
                <w:lang w:val="en-US" w:eastAsia="zh-CN"/>
              </w:rPr>
              <w:t xml:space="preserve"> </w:t>
            </w:r>
            <w:r>
              <w:rPr>
                <w:rFonts w:hint="eastAsia" w:ascii="仿宋" w:hAnsi="仿宋" w:eastAsia="仿宋" w:cs="仿宋"/>
                <w:b w:val="0"/>
                <w:bCs w:val="0"/>
                <w:sz w:val="24"/>
                <w:szCs w:val="24"/>
              </w:rPr>
              <w:sym w:font="Wingdings" w:char="00A8"/>
            </w:r>
            <w:r>
              <w:rPr>
                <w:rFonts w:hint="eastAsia" w:ascii="仿宋" w:hAnsi="仿宋" w:eastAsia="仿宋" w:cs="仿宋"/>
                <w:sz w:val="24"/>
                <w:szCs w:val="24"/>
              </w:rPr>
              <w:t>电梯井等竖井</w:t>
            </w:r>
            <w:r>
              <w:rPr>
                <w:rFonts w:hint="eastAsia" w:ascii="仿宋" w:hAnsi="仿宋" w:eastAsia="仿宋" w:cs="仿宋"/>
                <w:sz w:val="24"/>
                <w:szCs w:val="24"/>
                <w:lang w:val="en-US" w:eastAsia="zh-CN"/>
              </w:rPr>
              <w:t xml:space="preserve"> </w:t>
            </w:r>
            <w:r>
              <w:rPr>
                <w:rFonts w:hint="eastAsia" w:ascii="仿宋" w:hAnsi="仿宋" w:eastAsia="仿宋" w:cs="仿宋"/>
                <w:b w:val="0"/>
                <w:bCs w:val="0"/>
                <w:sz w:val="24"/>
                <w:szCs w:val="24"/>
              </w:rPr>
              <w:sym w:font="Wingdings" w:char="00A8"/>
            </w:r>
            <w:r>
              <w:rPr>
                <w:rFonts w:hint="eastAsia" w:ascii="仿宋" w:hAnsi="仿宋" w:eastAsia="仿宋" w:cs="仿宋"/>
                <w:sz w:val="24"/>
                <w:szCs w:val="24"/>
              </w:rPr>
              <w:t>建筑保温</w:t>
            </w:r>
            <w:r>
              <w:rPr>
                <w:rFonts w:hint="eastAsia" w:ascii="仿宋" w:hAnsi="仿宋" w:eastAsia="仿宋" w:cs="仿宋"/>
                <w:sz w:val="24"/>
                <w:szCs w:val="24"/>
                <w:lang w:val="en-US" w:eastAsia="zh-CN"/>
              </w:rPr>
              <w:t xml:space="preserve"> </w:t>
            </w:r>
            <w:r>
              <w:rPr>
                <w:rFonts w:hint="eastAsia" w:ascii="仿宋" w:hAnsi="仿宋" w:eastAsia="仿宋" w:cs="仿宋"/>
                <w:b w:val="0"/>
                <w:bCs w:val="0"/>
                <w:sz w:val="24"/>
                <w:szCs w:val="24"/>
              </w:rPr>
              <w:sym w:font="Wingdings" w:char="00A8"/>
            </w:r>
            <w:r>
              <w:rPr>
                <w:rFonts w:hint="eastAsia" w:ascii="仿宋" w:hAnsi="仿宋" w:eastAsia="仿宋" w:cs="仿宋"/>
                <w:sz w:val="24"/>
                <w:szCs w:val="24"/>
              </w:rPr>
              <w:t>室内装修</w:t>
            </w:r>
            <w:r>
              <w:rPr>
                <w:rFonts w:hint="eastAsia" w:ascii="仿宋" w:hAnsi="仿宋" w:eastAsia="仿宋" w:cs="仿宋"/>
                <w:sz w:val="24"/>
                <w:szCs w:val="24"/>
                <w:lang w:val="en-US" w:eastAsia="zh-CN"/>
              </w:rPr>
              <w:t xml:space="preserve"> </w:t>
            </w:r>
            <w:r>
              <w:rPr>
                <w:rFonts w:hint="eastAsia" w:ascii="仿宋" w:hAnsi="仿宋" w:eastAsia="仿宋" w:cs="仿宋"/>
                <w:b w:val="0"/>
                <w:bCs w:val="0"/>
                <w:sz w:val="24"/>
                <w:szCs w:val="24"/>
              </w:rPr>
              <w:sym w:font="Wingdings" w:char="00A8"/>
            </w:r>
            <w:r>
              <w:rPr>
                <w:rFonts w:hint="eastAsia" w:ascii="仿宋" w:hAnsi="仿宋" w:eastAsia="仿宋" w:cs="仿宋"/>
                <w:sz w:val="24"/>
                <w:szCs w:val="24"/>
              </w:rPr>
              <w:t>建筑防爆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29" w:type="dxa"/>
            <w:tcBorders>
              <w:left w:val="single" w:color="auto" w:sz="4" w:space="0"/>
            </w:tcBorders>
          </w:tcPr>
          <w:p>
            <w:pPr>
              <w:pStyle w:val="22"/>
              <w:adjustRightInd w:val="0"/>
              <w:snapToGrid w:val="0"/>
              <w:spacing w:line="300" w:lineRule="auto"/>
              <w:ind w:firstLine="0" w:firstLineChars="0"/>
              <w:jc w:val="center"/>
              <w:rPr>
                <w:rFonts w:hint="eastAsia" w:ascii="仿宋" w:hAnsi="仿宋" w:eastAsia="仿宋" w:cs="仿宋"/>
                <w:sz w:val="24"/>
                <w:szCs w:val="24"/>
              </w:rPr>
            </w:pPr>
          </w:p>
          <w:p>
            <w:pPr>
              <w:pStyle w:val="22"/>
              <w:adjustRightInd w:val="0"/>
              <w:snapToGrid w:val="0"/>
              <w:spacing w:line="300" w:lineRule="auto"/>
              <w:ind w:firstLine="0" w:firstLineChars="0"/>
              <w:jc w:val="center"/>
              <w:rPr>
                <w:rFonts w:hint="eastAsia" w:ascii="仿宋" w:hAnsi="仿宋" w:eastAsia="仿宋" w:cs="仿宋"/>
                <w:sz w:val="24"/>
                <w:szCs w:val="24"/>
              </w:rPr>
            </w:pPr>
          </w:p>
          <w:p>
            <w:pPr>
              <w:pStyle w:val="22"/>
              <w:adjustRightInd w:val="0"/>
              <w:snapToGrid w:val="0"/>
              <w:spacing w:line="300" w:lineRule="auto"/>
              <w:ind w:firstLine="0" w:firstLineChars="0"/>
              <w:jc w:val="center"/>
              <w:rPr>
                <w:rFonts w:hint="eastAsia" w:ascii="仿宋" w:hAnsi="仿宋" w:eastAsia="仿宋" w:cs="仿宋"/>
                <w:sz w:val="24"/>
                <w:szCs w:val="24"/>
              </w:rPr>
            </w:pPr>
          </w:p>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检测结论</w:t>
            </w:r>
          </w:p>
        </w:tc>
        <w:tc>
          <w:tcPr>
            <w:tcW w:w="7599" w:type="dxa"/>
            <w:gridSpan w:val="5"/>
            <w:tcBorders>
              <w:right w:val="single" w:color="auto" w:sz="4" w:space="0"/>
            </w:tcBorders>
          </w:tcPr>
          <w:p>
            <w:pPr>
              <w:pStyle w:val="22"/>
              <w:adjustRightInd w:val="0"/>
              <w:snapToGrid w:val="0"/>
              <w:spacing w:line="30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本次检测场所检测项目为：建筑类别、耐火等级、防火间距、消防车道、救援场地和入口、特殊场所、防火分区和层数、疏散门/疏散走道/疏散楼梯（间）、防烟楼梯间、消防电梯前室及合用前室、安全出口、避难设施、消防电梯、电梯井等竖井、建筑保温、室内装修、建筑防爆等，所检项目</w:t>
            </w:r>
            <w:r>
              <w:rPr>
                <w:rFonts w:hint="eastAsia" w:ascii="仿宋" w:hAnsi="仿宋" w:eastAsia="仿宋" w:cs="仿宋"/>
                <w:sz w:val="24"/>
                <w:szCs w:val="24"/>
                <w:u w:val="single"/>
              </w:rPr>
              <w:t>符合/不符合</w:t>
            </w:r>
            <w:r>
              <w:rPr>
                <w:rFonts w:hint="eastAsia" w:ascii="仿宋" w:hAnsi="仿宋" w:eastAsia="仿宋" w:cs="仿宋"/>
                <w:sz w:val="24"/>
                <w:szCs w:val="24"/>
              </w:rPr>
              <w:t>检验依据要求，本次</w:t>
            </w:r>
            <w:r>
              <w:rPr>
                <w:rFonts w:hint="eastAsia" w:ascii="仿宋" w:hAnsi="仿宋" w:eastAsia="仿宋" w:cs="仿宋"/>
                <w:sz w:val="24"/>
                <w:szCs w:val="24"/>
                <w:lang w:eastAsia="zh-CN"/>
              </w:rPr>
              <w:t>自行</w:t>
            </w:r>
            <w:r>
              <w:rPr>
                <w:rFonts w:hint="eastAsia" w:ascii="仿宋" w:hAnsi="仿宋" w:eastAsia="仿宋" w:cs="仿宋"/>
                <w:sz w:val="24"/>
                <w:szCs w:val="24"/>
              </w:rPr>
              <w:t>检测</w:t>
            </w:r>
            <w:r>
              <w:rPr>
                <w:rFonts w:hint="eastAsia" w:ascii="仿宋" w:hAnsi="仿宋" w:eastAsia="仿宋" w:cs="仿宋"/>
                <w:sz w:val="24"/>
                <w:szCs w:val="24"/>
                <w:u w:val="single"/>
              </w:rPr>
              <w:t>合格/不合格。</w:t>
            </w:r>
          </w:p>
          <w:p>
            <w:pPr>
              <w:pStyle w:val="22"/>
              <w:adjustRightInd w:val="0"/>
              <w:snapToGrid w:val="0"/>
              <w:spacing w:line="300" w:lineRule="auto"/>
              <w:ind w:left="2730" w:leftChars="1300" w:firstLine="0" w:firstLineChars="0"/>
              <w:jc w:val="center"/>
              <w:rPr>
                <w:rFonts w:hint="eastAsia" w:ascii="仿宋" w:hAnsi="仿宋" w:eastAsia="仿宋" w:cs="仿宋"/>
                <w:sz w:val="24"/>
                <w:szCs w:val="24"/>
              </w:rPr>
            </w:pPr>
            <w:r>
              <w:rPr>
                <w:rFonts w:hint="eastAsia" w:ascii="仿宋" w:hAnsi="仿宋" w:eastAsia="仿宋" w:cs="仿宋"/>
                <w:sz w:val="24"/>
                <w:szCs w:val="24"/>
              </w:rPr>
              <w:t>（检测专用章）</w:t>
            </w:r>
          </w:p>
          <w:p>
            <w:pPr>
              <w:pStyle w:val="22"/>
              <w:adjustRightInd w:val="0"/>
              <w:snapToGrid w:val="0"/>
              <w:spacing w:line="300" w:lineRule="auto"/>
              <w:ind w:left="3990" w:leftChars="1900" w:firstLine="0" w:firstLineChars="0"/>
              <w:jc w:val="center"/>
              <w:rPr>
                <w:rFonts w:hint="eastAsia" w:ascii="仿宋" w:hAnsi="仿宋" w:eastAsia="仿宋" w:cs="仿宋"/>
                <w:sz w:val="24"/>
                <w:szCs w:val="24"/>
              </w:rPr>
            </w:pPr>
            <w:r>
              <w:rPr>
                <w:rFonts w:hint="eastAsia" w:ascii="仿宋" w:hAnsi="仿宋" w:eastAsia="仿宋" w:cs="仿宋"/>
                <w:spacing w:val="240"/>
                <w:kern w:val="0"/>
                <w:sz w:val="24"/>
                <w:szCs w:val="24"/>
                <w:fitText w:val="1680" w:id="72360905"/>
              </w:rPr>
              <w:t>年月</w:t>
            </w:r>
            <w:r>
              <w:rPr>
                <w:rFonts w:hint="eastAsia" w:ascii="仿宋" w:hAnsi="仿宋" w:eastAsia="仿宋" w:cs="仿宋"/>
                <w:spacing w:val="0"/>
                <w:kern w:val="0"/>
                <w:sz w:val="24"/>
                <w:szCs w:val="24"/>
                <w:fitText w:val="1680" w:id="72360905"/>
              </w:rPr>
              <w:t>日</w:t>
            </w:r>
            <w:r>
              <w:rPr>
                <w:rFonts w:hint="eastAsia" w:ascii="仿宋" w:hAnsi="仿宋" w:eastAsia="仿宋" w:cs="仿宋"/>
                <w:kern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29" w:type="dxa"/>
            <w:tcBorders>
              <w:left w:val="single" w:color="auto" w:sz="4" w:space="0"/>
              <w:bottom w:val="single" w:color="auto" w:sz="4" w:space="0"/>
              <w:right w:val="single" w:color="auto" w:sz="4" w:space="0"/>
            </w:tcBorders>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备注</w:t>
            </w:r>
          </w:p>
        </w:tc>
        <w:tc>
          <w:tcPr>
            <w:tcW w:w="7599" w:type="dxa"/>
            <w:gridSpan w:val="5"/>
            <w:tcBorders>
              <w:left w:val="single" w:color="auto" w:sz="4" w:space="0"/>
              <w:bottom w:val="single" w:color="auto" w:sz="4" w:space="0"/>
              <w:right w:val="single" w:color="auto" w:sz="4" w:space="0"/>
            </w:tcBorders>
          </w:tcPr>
          <w:p>
            <w:pPr>
              <w:pStyle w:val="22"/>
              <w:adjustRightInd w:val="0"/>
              <w:snapToGrid w:val="0"/>
              <w:spacing w:line="300" w:lineRule="auto"/>
              <w:ind w:firstLine="0" w:firstLineChars="0"/>
              <w:rPr>
                <w:rFonts w:hint="eastAsia" w:ascii="仿宋" w:hAnsi="仿宋" w:eastAsia="仿宋" w:cs="仿宋"/>
                <w:sz w:val="24"/>
                <w:szCs w:val="24"/>
              </w:rPr>
            </w:pPr>
          </w:p>
        </w:tc>
      </w:tr>
    </w:tbl>
    <w:p>
      <w:pPr>
        <w:adjustRightInd w:val="0"/>
        <w:snapToGrid w:val="0"/>
        <w:spacing w:line="300" w:lineRule="auto"/>
        <w:rPr>
          <w:rFonts w:hint="eastAsia" w:ascii="仿宋" w:hAnsi="仿宋" w:eastAsia="仿宋" w:cs="仿宋"/>
          <w:sz w:val="24"/>
          <w:szCs w:val="24"/>
        </w:rPr>
      </w:pPr>
    </w:p>
    <w:p>
      <w:pPr>
        <w:adjustRightInd w:val="0"/>
        <w:snapToGrid w:val="0"/>
        <w:spacing w:line="300" w:lineRule="auto"/>
        <w:ind w:left="210" w:leftChars="100"/>
        <w:jc w:val="distribute"/>
        <w:rPr>
          <w:rFonts w:hint="eastAsia" w:ascii="仿宋" w:hAnsi="仿宋" w:eastAsia="仿宋" w:cs="仿宋"/>
          <w:sz w:val="24"/>
          <w:szCs w:val="24"/>
        </w:rPr>
      </w:pPr>
      <w:r>
        <w:rPr>
          <w:rFonts w:hint="eastAsia" w:ascii="仿宋" w:hAnsi="仿宋" w:eastAsia="仿宋" w:cs="仿宋"/>
          <w:sz w:val="24"/>
          <w:szCs w:val="24"/>
        </w:rPr>
        <w:t>项目负责人：         审核：        批准：       （执行印章）</w:t>
      </w:r>
    </w:p>
    <w:p>
      <w:pPr>
        <w:pStyle w:val="22"/>
        <w:adjustRightInd w:val="0"/>
        <w:snapToGrid w:val="0"/>
        <w:spacing w:line="300" w:lineRule="auto"/>
        <w:ind w:left="360" w:firstLine="0" w:firstLineChars="0"/>
        <w:rPr>
          <w:rFonts w:hint="default" w:ascii="仿宋" w:hAnsi="仿宋" w:eastAsia="仿宋" w:cs="仿宋"/>
          <w:sz w:val="24"/>
          <w:szCs w:val="24"/>
          <w:lang w:val="en-US" w:eastAsia="zh-CN"/>
        </w:rPr>
      </w:pP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p>
    <w:p>
      <w:pPr>
        <w:pStyle w:val="22"/>
        <w:adjustRightInd w:val="0"/>
        <w:snapToGrid w:val="0"/>
        <w:spacing w:line="300" w:lineRule="auto"/>
        <w:ind w:left="360" w:firstLine="0" w:firstLineChars="0"/>
        <w:jc w:val="distribute"/>
        <w:rPr>
          <w:rFonts w:hint="eastAsia" w:ascii="仿宋" w:hAnsi="仿宋" w:eastAsia="仿宋" w:cs="仿宋"/>
          <w:sz w:val="24"/>
          <w:szCs w:val="24"/>
        </w:rPr>
      </w:pPr>
      <w:r>
        <w:rPr>
          <w:rFonts w:hint="eastAsia" w:ascii="仿宋" w:hAnsi="仿宋" w:eastAsia="仿宋" w:cs="仿宋"/>
          <w:sz w:val="24"/>
          <w:szCs w:val="24"/>
        </w:rPr>
        <w:t>检测单位</w:t>
      </w:r>
      <w:r>
        <w:rPr>
          <w:rFonts w:hint="eastAsia" w:ascii="仿宋" w:hAnsi="仿宋" w:eastAsia="仿宋" w:cs="仿宋"/>
          <w:sz w:val="24"/>
          <w:szCs w:val="24"/>
          <w:lang w:eastAsia="zh-CN"/>
        </w:rPr>
        <w:t>（建设单位）</w:t>
      </w:r>
      <w:r>
        <w:rPr>
          <w:rFonts w:hint="eastAsia" w:ascii="仿宋" w:hAnsi="仿宋" w:eastAsia="仿宋" w:cs="仿宋"/>
          <w:sz w:val="24"/>
          <w:szCs w:val="24"/>
        </w:rPr>
        <w:t>名称        出具报告日期          报告编号       第  页   共  页</w:t>
      </w:r>
    </w:p>
    <w:p>
      <w:pPr>
        <w:pStyle w:val="22"/>
        <w:adjustRightInd w:val="0"/>
        <w:snapToGrid w:val="0"/>
        <w:spacing w:line="300" w:lineRule="auto"/>
        <w:ind w:left="360" w:firstLine="0" w:firstLineChars="0"/>
        <w:jc w:val="center"/>
        <w:rPr>
          <w:rFonts w:hint="eastAsia" w:ascii="仿宋" w:hAnsi="仿宋" w:eastAsia="仿宋" w:cs="仿宋"/>
          <w:b/>
          <w:sz w:val="24"/>
          <w:szCs w:val="24"/>
        </w:rPr>
      </w:pPr>
    </w:p>
    <w:p>
      <w:pPr>
        <w:pStyle w:val="22"/>
        <w:adjustRightInd w:val="0"/>
        <w:snapToGrid w:val="0"/>
        <w:spacing w:line="300" w:lineRule="auto"/>
        <w:ind w:left="360" w:firstLine="0" w:firstLineChars="0"/>
        <w:jc w:val="center"/>
        <w:rPr>
          <w:rFonts w:hint="eastAsia" w:ascii="仿宋" w:hAnsi="仿宋" w:eastAsia="仿宋" w:cs="仿宋"/>
          <w:b/>
          <w:sz w:val="28"/>
          <w:szCs w:val="28"/>
        </w:rPr>
      </w:pPr>
    </w:p>
    <w:p>
      <w:pPr>
        <w:pStyle w:val="22"/>
        <w:adjustRightInd w:val="0"/>
        <w:snapToGrid w:val="0"/>
        <w:spacing w:line="300" w:lineRule="auto"/>
        <w:ind w:left="360" w:firstLine="0" w:firstLineChars="0"/>
        <w:jc w:val="center"/>
        <w:rPr>
          <w:rFonts w:hint="eastAsia" w:ascii="仿宋" w:hAnsi="仿宋" w:eastAsia="仿宋" w:cs="仿宋"/>
          <w:b/>
          <w:sz w:val="28"/>
          <w:szCs w:val="28"/>
        </w:rPr>
      </w:pPr>
      <w:r>
        <w:rPr>
          <w:rFonts w:hint="eastAsia" w:ascii="仿宋" w:hAnsi="仿宋" w:eastAsia="仿宋" w:cs="仿宋"/>
          <w:b/>
          <w:sz w:val="28"/>
          <w:szCs w:val="28"/>
        </w:rPr>
        <w:t>检测结果汇总表</w:t>
      </w:r>
    </w:p>
    <w:tbl>
      <w:tblPr>
        <w:tblStyle w:val="14"/>
        <w:tblW w:w="8926"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1"/>
        <w:gridCol w:w="3938"/>
        <w:gridCol w:w="2015"/>
        <w:gridCol w:w="22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 w:hRule="atLeast"/>
        </w:trPr>
        <w:tc>
          <w:tcPr>
            <w:tcW w:w="741" w:type="dxa"/>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pacing w:val="60"/>
                <w:kern w:val="0"/>
                <w:sz w:val="24"/>
                <w:szCs w:val="24"/>
                <w:fitText w:val="600" w:id="1037443467"/>
              </w:rPr>
              <w:t>序</w:t>
            </w:r>
            <w:r>
              <w:rPr>
                <w:rFonts w:hint="eastAsia" w:ascii="仿宋" w:hAnsi="仿宋" w:eastAsia="仿宋" w:cs="仿宋"/>
                <w:spacing w:val="0"/>
                <w:kern w:val="0"/>
                <w:sz w:val="24"/>
                <w:szCs w:val="24"/>
                <w:fitText w:val="600" w:id="1037443467"/>
              </w:rPr>
              <w:t>号</w:t>
            </w:r>
          </w:p>
        </w:tc>
        <w:tc>
          <w:tcPr>
            <w:tcW w:w="3938" w:type="dxa"/>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2015" w:type="dxa"/>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检测结论</w:t>
            </w:r>
          </w:p>
        </w:tc>
        <w:tc>
          <w:tcPr>
            <w:tcW w:w="2232" w:type="dxa"/>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不合格情况描述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1" w:type="dxa"/>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1</w:t>
            </w:r>
          </w:p>
        </w:tc>
        <w:tc>
          <w:tcPr>
            <w:tcW w:w="3938" w:type="dxa"/>
          </w:tcPr>
          <w:p>
            <w:pPr>
              <w:pStyle w:val="22"/>
              <w:adjustRightInd w:val="0"/>
              <w:snapToGrid w:val="0"/>
              <w:spacing w:line="30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建筑类别</w:t>
            </w:r>
          </w:p>
        </w:tc>
        <w:tc>
          <w:tcPr>
            <w:tcW w:w="2015" w:type="dxa"/>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合格/不合格</w:t>
            </w:r>
          </w:p>
        </w:tc>
        <w:tc>
          <w:tcPr>
            <w:tcW w:w="2232" w:type="dxa"/>
          </w:tcPr>
          <w:p>
            <w:pPr>
              <w:pStyle w:val="22"/>
              <w:adjustRightInd w:val="0"/>
              <w:snapToGrid w:val="0"/>
              <w:spacing w:line="300" w:lineRule="auto"/>
              <w:ind w:firstLine="0" w:firstLineChars="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1" w:type="dxa"/>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2</w:t>
            </w:r>
          </w:p>
        </w:tc>
        <w:tc>
          <w:tcPr>
            <w:tcW w:w="3938" w:type="dxa"/>
          </w:tcPr>
          <w:p>
            <w:pPr>
              <w:pStyle w:val="22"/>
              <w:adjustRightInd w:val="0"/>
              <w:snapToGrid w:val="0"/>
              <w:spacing w:line="30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耐火等级</w:t>
            </w:r>
          </w:p>
        </w:tc>
        <w:tc>
          <w:tcPr>
            <w:tcW w:w="2015" w:type="dxa"/>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合格/不合格</w:t>
            </w:r>
          </w:p>
        </w:tc>
        <w:tc>
          <w:tcPr>
            <w:tcW w:w="2232" w:type="dxa"/>
          </w:tcPr>
          <w:p>
            <w:pPr>
              <w:pStyle w:val="22"/>
              <w:adjustRightInd w:val="0"/>
              <w:snapToGrid w:val="0"/>
              <w:spacing w:line="300" w:lineRule="auto"/>
              <w:ind w:firstLine="0" w:firstLineChars="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1" w:type="dxa"/>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3</w:t>
            </w:r>
          </w:p>
        </w:tc>
        <w:tc>
          <w:tcPr>
            <w:tcW w:w="3938" w:type="dxa"/>
          </w:tcPr>
          <w:p>
            <w:pPr>
              <w:pStyle w:val="22"/>
              <w:adjustRightInd w:val="0"/>
              <w:snapToGrid w:val="0"/>
              <w:spacing w:line="30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防火间距</w:t>
            </w:r>
          </w:p>
        </w:tc>
        <w:tc>
          <w:tcPr>
            <w:tcW w:w="2015" w:type="dxa"/>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合格/不合格</w:t>
            </w:r>
          </w:p>
        </w:tc>
        <w:tc>
          <w:tcPr>
            <w:tcW w:w="2232" w:type="dxa"/>
          </w:tcPr>
          <w:p>
            <w:pPr>
              <w:pStyle w:val="22"/>
              <w:adjustRightInd w:val="0"/>
              <w:snapToGrid w:val="0"/>
              <w:spacing w:line="300" w:lineRule="auto"/>
              <w:ind w:firstLine="0" w:firstLineChars="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1" w:type="dxa"/>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4</w:t>
            </w:r>
          </w:p>
        </w:tc>
        <w:tc>
          <w:tcPr>
            <w:tcW w:w="3938" w:type="dxa"/>
          </w:tcPr>
          <w:p>
            <w:pPr>
              <w:pStyle w:val="22"/>
              <w:adjustRightInd w:val="0"/>
              <w:snapToGrid w:val="0"/>
              <w:spacing w:line="30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消防车道</w:t>
            </w:r>
          </w:p>
        </w:tc>
        <w:tc>
          <w:tcPr>
            <w:tcW w:w="2015" w:type="dxa"/>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合格/不合格</w:t>
            </w:r>
          </w:p>
        </w:tc>
        <w:tc>
          <w:tcPr>
            <w:tcW w:w="2232" w:type="dxa"/>
          </w:tcPr>
          <w:p>
            <w:pPr>
              <w:pStyle w:val="22"/>
              <w:adjustRightInd w:val="0"/>
              <w:snapToGrid w:val="0"/>
              <w:spacing w:line="300" w:lineRule="auto"/>
              <w:ind w:firstLine="0" w:firstLineChars="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1" w:type="dxa"/>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5</w:t>
            </w:r>
          </w:p>
        </w:tc>
        <w:tc>
          <w:tcPr>
            <w:tcW w:w="3938" w:type="dxa"/>
          </w:tcPr>
          <w:p>
            <w:pPr>
              <w:pStyle w:val="22"/>
              <w:adjustRightInd w:val="0"/>
              <w:snapToGrid w:val="0"/>
              <w:spacing w:line="30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救援场地和入口</w:t>
            </w:r>
          </w:p>
        </w:tc>
        <w:tc>
          <w:tcPr>
            <w:tcW w:w="2015" w:type="dxa"/>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合格/不合格</w:t>
            </w:r>
          </w:p>
        </w:tc>
        <w:tc>
          <w:tcPr>
            <w:tcW w:w="2232" w:type="dxa"/>
          </w:tcPr>
          <w:p>
            <w:pPr>
              <w:pStyle w:val="22"/>
              <w:adjustRightInd w:val="0"/>
              <w:snapToGrid w:val="0"/>
              <w:spacing w:line="300" w:lineRule="auto"/>
              <w:ind w:firstLine="0" w:firstLineChars="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1" w:type="dxa"/>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6</w:t>
            </w:r>
          </w:p>
        </w:tc>
        <w:tc>
          <w:tcPr>
            <w:tcW w:w="3938" w:type="dxa"/>
          </w:tcPr>
          <w:p>
            <w:pPr>
              <w:pStyle w:val="22"/>
              <w:adjustRightInd w:val="0"/>
              <w:snapToGrid w:val="0"/>
              <w:spacing w:line="30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特殊场所</w:t>
            </w:r>
          </w:p>
        </w:tc>
        <w:tc>
          <w:tcPr>
            <w:tcW w:w="2015" w:type="dxa"/>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合格/不合格</w:t>
            </w:r>
          </w:p>
        </w:tc>
        <w:tc>
          <w:tcPr>
            <w:tcW w:w="2232" w:type="dxa"/>
          </w:tcPr>
          <w:p>
            <w:pPr>
              <w:pStyle w:val="22"/>
              <w:adjustRightInd w:val="0"/>
              <w:snapToGrid w:val="0"/>
              <w:spacing w:line="300" w:lineRule="auto"/>
              <w:ind w:firstLine="0" w:firstLineChars="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1" w:type="dxa"/>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7</w:t>
            </w:r>
          </w:p>
        </w:tc>
        <w:tc>
          <w:tcPr>
            <w:tcW w:w="3938" w:type="dxa"/>
          </w:tcPr>
          <w:p>
            <w:pPr>
              <w:pStyle w:val="22"/>
              <w:adjustRightInd w:val="0"/>
              <w:snapToGrid w:val="0"/>
              <w:spacing w:line="30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防火分区和层数</w:t>
            </w:r>
          </w:p>
        </w:tc>
        <w:tc>
          <w:tcPr>
            <w:tcW w:w="2015" w:type="dxa"/>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合格/不合格</w:t>
            </w:r>
          </w:p>
        </w:tc>
        <w:tc>
          <w:tcPr>
            <w:tcW w:w="2232" w:type="dxa"/>
          </w:tcPr>
          <w:p>
            <w:pPr>
              <w:pStyle w:val="22"/>
              <w:adjustRightInd w:val="0"/>
              <w:snapToGrid w:val="0"/>
              <w:spacing w:line="300" w:lineRule="auto"/>
              <w:ind w:firstLine="0" w:firstLineChars="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1" w:type="dxa"/>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8</w:t>
            </w:r>
          </w:p>
        </w:tc>
        <w:tc>
          <w:tcPr>
            <w:tcW w:w="3938" w:type="dxa"/>
          </w:tcPr>
          <w:p>
            <w:pPr>
              <w:pStyle w:val="22"/>
              <w:adjustRightInd w:val="0"/>
              <w:snapToGrid w:val="0"/>
              <w:spacing w:line="30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疏散门/疏散走道/疏散楼梯（间）</w:t>
            </w:r>
          </w:p>
        </w:tc>
        <w:tc>
          <w:tcPr>
            <w:tcW w:w="2015" w:type="dxa"/>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合格/不合格</w:t>
            </w:r>
          </w:p>
        </w:tc>
        <w:tc>
          <w:tcPr>
            <w:tcW w:w="2232" w:type="dxa"/>
          </w:tcPr>
          <w:p>
            <w:pPr>
              <w:pStyle w:val="22"/>
              <w:adjustRightInd w:val="0"/>
              <w:snapToGrid w:val="0"/>
              <w:spacing w:line="300" w:lineRule="auto"/>
              <w:ind w:firstLine="0" w:firstLineChars="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1" w:type="dxa"/>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9</w:t>
            </w:r>
          </w:p>
        </w:tc>
        <w:tc>
          <w:tcPr>
            <w:tcW w:w="3938" w:type="dxa"/>
          </w:tcPr>
          <w:p>
            <w:pPr>
              <w:pStyle w:val="22"/>
              <w:adjustRightInd w:val="0"/>
              <w:snapToGrid w:val="0"/>
              <w:spacing w:line="30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防烟楼梯间前室、消防电梯前室及合用前室</w:t>
            </w:r>
          </w:p>
        </w:tc>
        <w:tc>
          <w:tcPr>
            <w:tcW w:w="2015" w:type="dxa"/>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合格/不合格</w:t>
            </w:r>
          </w:p>
        </w:tc>
        <w:tc>
          <w:tcPr>
            <w:tcW w:w="2232" w:type="dxa"/>
          </w:tcPr>
          <w:p>
            <w:pPr>
              <w:pStyle w:val="22"/>
              <w:adjustRightInd w:val="0"/>
              <w:snapToGrid w:val="0"/>
              <w:spacing w:line="300" w:lineRule="auto"/>
              <w:ind w:firstLine="0" w:firstLineChars="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1" w:type="dxa"/>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10</w:t>
            </w:r>
          </w:p>
        </w:tc>
        <w:tc>
          <w:tcPr>
            <w:tcW w:w="3938" w:type="dxa"/>
          </w:tcPr>
          <w:p>
            <w:pPr>
              <w:pStyle w:val="22"/>
              <w:adjustRightInd w:val="0"/>
              <w:snapToGrid w:val="0"/>
              <w:spacing w:line="30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安全出口</w:t>
            </w:r>
          </w:p>
        </w:tc>
        <w:tc>
          <w:tcPr>
            <w:tcW w:w="2015" w:type="dxa"/>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合格/不合格</w:t>
            </w:r>
          </w:p>
        </w:tc>
        <w:tc>
          <w:tcPr>
            <w:tcW w:w="2232" w:type="dxa"/>
          </w:tcPr>
          <w:p>
            <w:pPr>
              <w:pStyle w:val="22"/>
              <w:adjustRightInd w:val="0"/>
              <w:snapToGrid w:val="0"/>
              <w:spacing w:line="300" w:lineRule="auto"/>
              <w:ind w:firstLine="0" w:firstLineChars="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1" w:type="dxa"/>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11</w:t>
            </w:r>
          </w:p>
        </w:tc>
        <w:tc>
          <w:tcPr>
            <w:tcW w:w="3938" w:type="dxa"/>
          </w:tcPr>
          <w:p>
            <w:pPr>
              <w:pStyle w:val="22"/>
              <w:adjustRightInd w:val="0"/>
              <w:snapToGrid w:val="0"/>
              <w:spacing w:line="30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避难设施</w:t>
            </w:r>
          </w:p>
        </w:tc>
        <w:tc>
          <w:tcPr>
            <w:tcW w:w="2015" w:type="dxa"/>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合格/不合格</w:t>
            </w:r>
          </w:p>
        </w:tc>
        <w:tc>
          <w:tcPr>
            <w:tcW w:w="2232" w:type="dxa"/>
          </w:tcPr>
          <w:p>
            <w:pPr>
              <w:pStyle w:val="22"/>
              <w:adjustRightInd w:val="0"/>
              <w:snapToGrid w:val="0"/>
              <w:spacing w:line="300" w:lineRule="auto"/>
              <w:ind w:firstLine="0" w:firstLineChars="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1" w:type="dxa"/>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12</w:t>
            </w:r>
          </w:p>
        </w:tc>
        <w:tc>
          <w:tcPr>
            <w:tcW w:w="3938" w:type="dxa"/>
          </w:tcPr>
          <w:p>
            <w:pPr>
              <w:pStyle w:val="22"/>
              <w:adjustRightInd w:val="0"/>
              <w:snapToGrid w:val="0"/>
              <w:spacing w:line="30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消防电梯</w:t>
            </w:r>
          </w:p>
        </w:tc>
        <w:tc>
          <w:tcPr>
            <w:tcW w:w="2015" w:type="dxa"/>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合格/不合格</w:t>
            </w:r>
          </w:p>
        </w:tc>
        <w:tc>
          <w:tcPr>
            <w:tcW w:w="2232" w:type="dxa"/>
          </w:tcPr>
          <w:p>
            <w:pPr>
              <w:pStyle w:val="22"/>
              <w:adjustRightInd w:val="0"/>
              <w:snapToGrid w:val="0"/>
              <w:spacing w:line="300" w:lineRule="auto"/>
              <w:ind w:firstLine="0" w:firstLineChars="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1" w:type="dxa"/>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13</w:t>
            </w:r>
          </w:p>
        </w:tc>
        <w:tc>
          <w:tcPr>
            <w:tcW w:w="3938" w:type="dxa"/>
          </w:tcPr>
          <w:p>
            <w:pPr>
              <w:pStyle w:val="22"/>
              <w:adjustRightInd w:val="0"/>
              <w:snapToGrid w:val="0"/>
              <w:spacing w:line="30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电梯井等竖井</w:t>
            </w:r>
          </w:p>
        </w:tc>
        <w:tc>
          <w:tcPr>
            <w:tcW w:w="2015" w:type="dxa"/>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合格/不合格</w:t>
            </w:r>
          </w:p>
        </w:tc>
        <w:tc>
          <w:tcPr>
            <w:tcW w:w="2232" w:type="dxa"/>
          </w:tcPr>
          <w:p>
            <w:pPr>
              <w:pStyle w:val="22"/>
              <w:adjustRightInd w:val="0"/>
              <w:snapToGrid w:val="0"/>
              <w:spacing w:line="300" w:lineRule="auto"/>
              <w:ind w:firstLine="0" w:firstLineChars="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1" w:type="dxa"/>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14</w:t>
            </w:r>
          </w:p>
        </w:tc>
        <w:tc>
          <w:tcPr>
            <w:tcW w:w="3938" w:type="dxa"/>
          </w:tcPr>
          <w:p>
            <w:pPr>
              <w:pStyle w:val="22"/>
              <w:adjustRightInd w:val="0"/>
              <w:snapToGrid w:val="0"/>
              <w:spacing w:line="30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建筑保温</w:t>
            </w:r>
          </w:p>
        </w:tc>
        <w:tc>
          <w:tcPr>
            <w:tcW w:w="2015" w:type="dxa"/>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合格/不合格</w:t>
            </w:r>
          </w:p>
        </w:tc>
        <w:tc>
          <w:tcPr>
            <w:tcW w:w="2232" w:type="dxa"/>
          </w:tcPr>
          <w:p>
            <w:pPr>
              <w:pStyle w:val="22"/>
              <w:adjustRightInd w:val="0"/>
              <w:snapToGrid w:val="0"/>
              <w:spacing w:line="300" w:lineRule="auto"/>
              <w:ind w:firstLine="0" w:firstLineChars="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1" w:type="dxa"/>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15</w:t>
            </w:r>
          </w:p>
        </w:tc>
        <w:tc>
          <w:tcPr>
            <w:tcW w:w="3938" w:type="dxa"/>
          </w:tcPr>
          <w:p>
            <w:pPr>
              <w:pStyle w:val="22"/>
              <w:adjustRightInd w:val="0"/>
              <w:snapToGrid w:val="0"/>
              <w:spacing w:line="30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室内装修</w:t>
            </w:r>
          </w:p>
        </w:tc>
        <w:tc>
          <w:tcPr>
            <w:tcW w:w="2015" w:type="dxa"/>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合格/不合格</w:t>
            </w:r>
          </w:p>
        </w:tc>
        <w:tc>
          <w:tcPr>
            <w:tcW w:w="2232" w:type="dxa"/>
          </w:tcPr>
          <w:p>
            <w:pPr>
              <w:pStyle w:val="22"/>
              <w:adjustRightInd w:val="0"/>
              <w:snapToGrid w:val="0"/>
              <w:spacing w:line="300" w:lineRule="auto"/>
              <w:ind w:firstLine="0" w:firstLineChars="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1" w:type="dxa"/>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16</w:t>
            </w:r>
          </w:p>
        </w:tc>
        <w:tc>
          <w:tcPr>
            <w:tcW w:w="3938" w:type="dxa"/>
          </w:tcPr>
          <w:p>
            <w:pPr>
              <w:pStyle w:val="22"/>
              <w:adjustRightInd w:val="0"/>
              <w:snapToGrid w:val="0"/>
              <w:spacing w:line="30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建筑防爆</w:t>
            </w:r>
          </w:p>
        </w:tc>
        <w:tc>
          <w:tcPr>
            <w:tcW w:w="2015" w:type="dxa"/>
          </w:tcPr>
          <w:p>
            <w:pPr>
              <w:pStyle w:val="22"/>
              <w:adjustRightInd w:val="0"/>
              <w:snapToGrid w:val="0"/>
              <w:spacing w:line="30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合格/不合格</w:t>
            </w:r>
          </w:p>
        </w:tc>
        <w:tc>
          <w:tcPr>
            <w:tcW w:w="2232" w:type="dxa"/>
          </w:tcPr>
          <w:p>
            <w:pPr>
              <w:pStyle w:val="22"/>
              <w:adjustRightInd w:val="0"/>
              <w:snapToGrid w:val="0"/>
              <w:spacing w:line="300" w:lineRule="auto"/>
              <w:ind w:firstLine="0" w:firstLineChars="0"/>
              <w:rPr>
                <w:rFonts w:hint="eastAsia" w:ascii="仿宋" w:hAnsi="仿宋" w:eastAsia="仿宋" w:cs="仿宋"/>
                <w:sz w:val="24"/>
                <w:szCs w:val="24"/>
              </w:rPr>
            </w:pPr>
          </w:p>
        </w:tc>
      </w:tr>
    </w:tbl>
    <w:p>
      <w:pPr>
        <w:adjustRightInd w:val="0"/>
        <w:snapToGrid w:val="0"/>
        <w:spacing w:line="300" w:lineRule="auto"/>
        <w:rPr>
          <w:rFonts w:hint="eastAsia" w:ascii="仿宋" w:hAnsi="仿宋" w:eastAsia="仿宋" w:cs="仿宋"/>
          <w:sz w:val="24"/>
          <w:szCs w:val="24"/>
        </w:rPr>
      </w:pPr>
      <w:r>
        <w:rPr>
          <w:rFonts w:hint="eastAsia" w:ascii="仿宋" w:hAnsi="仿宋" w:eastAsia="仿宋" w:cs="仿宋"/>
          <w:sz w:val="24"/>
          <w:szCs w:val="24"/>
        </w:rPr>
        <w:t xml:space="preserve"> </w:t>
      </w:r>
    </w:p>
    <w:p>
      <w:pPr>
        <w:adjustRightInd w:val="0"/>
        <w:snapToGrid w:val="0"/>
        <w:spacing w:line="300" w:lineRule="auto"/>
        <w:rPr>
          <w:rFonts w:hint="eastAsia" w:ascii="仿宋" w:hAnsi="仿宋" w:eastAsia="仿宋" w:cs="仿宋"/>
          <w:sz w:val="24"/>
          <w:szCs w:val="24"/>
        </w:rPr>
      </w:pPr>
      <w:bookmarkStart w:id="0" w:name="_GoBack"/>
      <w:bookmarkEnd w:id="0"/>
    </w:p>
    <w:p>
      <w:pPr>
        <w:adjustRightInd w:val="0"/>
        <w:snapToGrid w:val="0"/>
        <w:spacing w:line="300" w:lineRule="auto"/>
        <w:rPr>
          <w:rFonts w:hint="eastAsia" w:ascii="仿宋" w:hAnsi="仿宋" w:eastAsia="仿宋" w:cs="仿宋"/>
          <w:sz w:val="24"/>
          <w:szCs w:val="24"/>
        </w:rPr>
      </w:pPr>
    </w:p>
    <w:p>
      <w:pPr>
        <w:adjustRightInd w:val="0"/>
        <w:snapToGrid w:val="0"/>
        <w:spacing w:line="300" w:lineRule="auto"/>
        <w:rPr>
          <w:rFonts w:hint="eastAsia" w:ascii="仿宋" w:hAnsi="仿宋" w:eastAsia="仿宋" w:cs="仿宋"/>
          <w:sz w:val="24"/>
          <w:szCs w:val="24"/>
        </w:rPr>
      </w:pPr>
    </w:p>
    <w:p>
      <w:pPr>
        <w:adjustRightInd w:val="0"/>
        <w:snapToGrid w:val="0"/>
        <w:spacing w:line="300" w:lineRule="auto"/>
        <w:rPr>
          <w:rFonts w:hint="eastAsia" w:ascii="仿宋" w:hAnsi="仿宋" w:eastAsia="仿宋" w:cs="仿宋"/>
          <w:sz w:val="24"/>
          <w:szCs w:val="24"/>
        </w:rPr>
      </w:pPr>
    </w:p>
    <w:p>
      <w:pPr>
        <w:adjustRightInd w:val="0"/>
        <w:snapToGrid w:val="0"/>
        <w:spacing w:line="300" w:lineRule="auto"/>
        <w:rPr>
          <w:rFonts w:hint="eastAsia" w:ascii="仿宋" w:hAnsi="仿宋" w:eastAsia="仿宋" w:cs="仿宋"/>
          <w:sz w:val="24"/>
          <w:szCs w:val="24"/>
        </w:rPr>
      </w:pPr>
    </w:p>
    <w:p>
      <w:pPr>
        <w:adjustRightInd w:val="0"/>
        <w:snapToGrid w:val="0"/>
        <w:spacing w:line="300" w:lineRule="auto"/>
        <w:rPr>
          <w:rFonts w:hint="eastAsia" w:ascii="仿宋" w:hAnsi="仿宋" w:eastAsia="仿宋" w:cs="仿宋"/>
          <w:sz w:val="24"/>
          <w:szCs w:val="24"/>
        </w:rPr>
      </w:pPr>
    </w:p>
    <w:p>
      <w:pPr>
        <w:adjustRightInd w:val="0"/>
        <w:snapToGrid w:val="0"/>
        <w:spacing w:line="300" w:lineRule="auto"/>
        <w:rPr>
          <w:rFonts w:hint="eastAsia" w:ascii="仿宋" w:hAnsi="仿宋" w:eastAsia="仿宋" w:cs="仿宋"/>
          <w:sz w:val="24"/>
          <w:szCs w:val="24"/>
        </w:rPr>
      </w:pPr>
    </w:p>
    <w:p>
      <w:pPr>
        <w:adjustRightInd w:val="0"/>
        <w:snapToGrid w:val="0"/>
        <w:spacing w:line="300" w:lineRule="auto"/>
        <w:rPr>
          <w:rFonts w:hint="eastAsia" w:ascii="仿宋" w:hAnsi="仿宋" w:eastAsia="仿宋" w:cs="仿宋"/>
          <w:sz w:val="24"/>
          <w:szCs w:val="24"/>
        </w:rPr>
      </w:pPr>
    </w:p>
    <w:p>
      <w:pPr>
        <w:adjustRightInd w:val="0"/>
        <w:snapToGrid w:val="0"/>
        <w:spacing w:line="300" w:lineRule="auto"/>
        <w:rPr>
          <w:rFonts w:hint="eastAsia" w:ascii="仿宋" w:hAnsi="仿宋" w:eastAsia="仿宋" w:cs="仿宋"/>
          <w:sz w:val="24"/>
          <w:szCs w:val="24"/>
        </w:rPr>
      </w:pPr>
    </w:p>
    <w:p>
      <w:pPr>
        <w:adjustRightInd w:val="0"/>
        <w:snapToGrid w:val="0"/>
        <w:spacing w:line="300" w:lineRule="auto"/>
        <w:rPr>
          <w:rFonts w:hint="eastAsia" w:ascii="仿宋" w:hAnsi="仿宋" w:eastAsia="仿宋" w:cs="仿宋"/>
          <w:sz w:val="24"/>
          <w:szCs w:val="24"/>
        </w:rPr>
      </w:pPr>
    </w:p>
    <w:p>
      <w:pPr>
        <w:adjustRightInd w:val="0"/>
        <w:snapToGrid w:val="0"/>
        <w:spacing w:line="300" w:lineRule="auto"/>
        <w:rPr>
          <w:rFonts w:hint="eastAsia" w:ascii="仿宋" w:hAnsi="仿宋" w:eastAsia="仿宋" w:cs="仿宋"/>
          <w:sz w:val="24"/>
          <w:szCs w:val="24"/>
        </w:rPr>
      </w:pPr>
    </w:p>
    <w:p>
      <w:pPr>
        <w:adjustRightInd w:val="0"/>
        <w:snapToGrid w:val="0"/>
        <w:spacing w:line="300" w:lineRule="auto"/>
        <w:rPr>
          <w:rFonts w:hint="eastAsia" w:ascii="仿宋" w:hAnsi="仿宋" w:eastAsia="仿宋" w:cs="仿宋"/>
          <w:sz w:val="24"/>
          <w:szCs w:val="24"/>
          <w:u w:val="single"/>
        </w:rPr>
      </w:pPr>
      <w:r>
        <w:rPr>
          <w:rFonts w:hint="eastAsia" w:ascii="仿宋" w:hAnsi="仿宋" w:eastAsia="仿宋" w:cs="仿宋"/>
          <w:sz w:val="24"/>
          <w:szCs w:val="24"/>
        </w:rPr>
        <w:t xml:space="preserve"> </w:t>
      </w:r>
      <w:r>
        <w:rPr>
          <w:rFonts w:hint="eastAsia" w:ascii="仿宋" w:hAnsi="仿宋" w:eastAsia="仿宋" w:cs="仿宋"/>
          <w:sz w:val="24"/>
          <w:szCs w:val="24"/>
          <w:u w:val="single"/>
        </w:rPr>
        <w:t xml:space="preserve">                                                                            </w:t>
      </w:r>
    </w:p>
    <w:p>
      <w:pPr>
        <w:pStyle w:val="22"/>
        <w:adjustRightInd w:val="0"/>
        <w:snapToGrid w:val="0"/>
        <w:spacing w:line="300" w:lineRule="auto"/>
        <w:ind w:left="360" w:firstLine="0" w:firstLineChars="0"/>
        <w:jc w:val="distribute"/>
        <w:rPr>
          <w:rFonts w:hint="eastAsia" w:ascii="仿宋" w:hAnsi="仿宋" w:eastAsia="仿宋" w:cs="仿宋"/>
          <w:b/>
          <w:sz w:val="36"/>
          <w:szCs w:val="36"/>
        </w:rPr>
      </w:pPr>
      <w:r>
        <w:rPr>
          <w:rFonts w:hint="eastAsia" w:ascii="仿宋" w:hAnsi="仿宋" w:eastAsia="仿宋" w:cs="仿宋"/>
          <w:sz w:val="24"/>
          <w:szCs w:val="24"/>
          <w:lang w:eastAsia="zh-CN"/>
        </w:rPr>
        <w:t>建设</w:t>
      </w:r>
      <w:r>
        <w:rPr>
          <w:rFonts w:hint="eastAsia" w:ascii="仿宋" w:hAnsi="仿宋" w:eastAsia="仿宋" w:cs="仿宋"/>
          <w:sz w:val="24"/>
          <w:szCs w:val="24"/>
        </w:rPr>
        <w:t>单位名称        出具报告日期          报告编号       第  页   共  页</w:t>
      </w:r>
    </w:p>
    <w:p>
      <w:pPr>
        <w:adjustRightInd w:val="0"/>
        <w:snapToGrid w:val="0"/>
        <w:spacing w:line="300" w:lineRule="auto"/>
        <w:ind w:left="1680" w:leftChars="800" w:firstLine="2530" w:firstLineChars="700"/>
        <w:jc w:val="both"/>
        <w:rPr>
          <w:rFonts w:hint="eastAsia" w:ascii="仿宋" w:hAnsi="仿宋" w:eastAsia="仿宋" w:cs="仿宋"/>
          <w:b/>
          <w:sz w:val="36"/>
          <w:szCs w:val="36"/>
        </w:rPr>
      </w:pPr>
    </w:p>
    <w:p>
      <w:pPr>
        <w:adjustRightInd w:val="0"/>
        <w:snapToGrid w:val="0"/>
        <w:spacing w:line="300" w:lineRule="auto"/>
        <w:ind w:left="1680" w:leftChars="800" w:firstLine="2530" w:firstLineChars="700"/>
        <w:jc w:val="both"/>
        <w:rPr>
          <w:rFonts w:hint="eastAsia" w:ascii="仿宋" w:hAnsi="仿宋" w:eastAsia="仿宋" w:cs="仿宋"/>
          <w:b/>
          <w:sz w:val="36"/>
          <w:szCs w:val="36"/>
          <w:lang w:eastAsia="zh-CN"/>
        </w:rPr>
      </w:pPr>
      <w:r>
        <w:rPr>
          <w:rFonts w:hint="eastAsia" w:ascii="仿宋" w:hAnsi="仿宋" w:eastAsia="仿宋" w:cs="仿宋"/>
          <w:b/>
          <w:sz w:val="36"/>
          <w:szCs w:val="36"/>
        </w:rPr>
        <w:t>检测</w:t>
      </w:r>
      <w:r>
        <w:rPr>
          <w:rFonts w:hint="eastAsia" w:ascii="仿宋" w:hAnsi="仿宋" w:eastAsia="仿宋" w:cs="仿宋"/>
          <w:b/>
          <w:sz w:val="36"/>
          <w:szCs w:val="36"/>
          <w:lang w:eastAsia="zh-CN"/>
        </w:rPr>
        <w:t>报告</w:t>
      </w:r>
    </w:p>
    <w:tbl>
      <w:tblPr>
        <w:tblStyle w:val="14"/>
        <w:tblW w:w="95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559"/>
        <w:gridCol w:w="567"/>
        <w:gridCol w:w="5103"/>
        <w:gridCol w:w="12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40" w:hRule="atLeast"/>
        </w:trPr>
        <w:tc>
          <w:tcPr>
            <w:tcW w:w="1101" w:type="dxa"/>
            <w:vAlign w:val="center"/>
          </w:tcPr>
          <w:p>
            <w:pPr>
              <w:adjustRightInd w:val="0"/>
              <w:snapToGrid w:val="0"/>
              <w:jc w:val="center"/>
              <w:rPr>
                <w:rFonts w:hint="eastAsia" w:ascii="仿宋" w:hAnsi="仿宋" w:eastAsia="仿宋" w:cs="仿宋"/>
                <w:b/>
                <w:kern w:val="0"/>
                <w:sz w:val="24"/>
                <w:szCs w:val="24"/>
              </w:rPr>
            </w:pPr>
            <w:r>
              <w:rPr>
                <w:rFonts w:hint="eastAsia" w:ascii="仿宋" w:hAnsi="仿宋" w:eastAsia="仿宋" w:cs="仿宋"/>
                <w:b/>
                <w:kern w:val="0"/>
                <w:sz w:val="24"/>
                <w:szCs w:val="24"/>
              </w:rPr>
              <w:t>项目</w:t>
            </w:r>
          </w:p>
          <w:p>
            <w:pPr>
              <w:adjustRightInd w:val="0"/>
              <w:snapToGrid w:val="0"/>
              <w:jc w:val="center"/>
              <w:rPr>
                <w:rFonts w:hint="eastAsia" w:ascii="仿宋" w:hAnsi="仿宋" w:eastAsia="仿宋" w:cs="仿宋"/>
                <w:b/>
                <w:kern w:val="0"/>
                <w:sz w:val="24"/>
                <w:szCs w:val="24"/>
              </w:rPr>
            </w:pPr>
            <w:r>
              <w:rPr>
                <w:rFonts w:hint="eastAsia" w:ascii="仿宋" w:hAnsi="仿宋" w:eastAsia="仿宋" w:cs="仿宋"/>
                <w:b/>
                <w:kern w:val="0"/>
                <w:sz w:val="24"/>
                <w:szCs w:val="24"/>
              </w:rPr>
              <w:t>编号</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检测项</w:t>
            </w:r>
          </w:p>
        </w:tc>
        <w:tc>
          <w:tcPr>
            <w:tcW w:w="567" w:type="dxa"/>
            <w:vAlign w:val="center"/>
          </w:tcPr>
          <w:p>
            <w:pPr>
              <w:adjustRightInd w:val="0"/>
              <w:snapToGrid w:val="0"/>
              <w:jc w:val="center"/>
              <w:rPr>
                <w:rFonts w:hint="eastAsia" w:ascii="仿宋" w:hAnsi="仿宋" w:eastAsia="仿宋" w:cs="仿宋"/>
                <w:b/>
                <w:kern w:val="0"/>
                <w:sz w:val="24"/>
                <w:szCs w:val="24"/>
              </w:rPr>
            </w:pPr>
            <w:r>
              <w:rPr>
                <w:rFonts w:hint="eastAsia" w:ascii="仿宋" w:hAnsi="仿宋" w:eastAsia="仿宋" w:cs="仿宋"/>
                <w:b/>
                <w:kern w:val="0"/>
                <w:sz w:val="24"/>
                <w:szCs w:val="24"/>
              </w:rPr>
              <w:t>重要</w:t>
            </w:r>
          </w:p>
          <w:p>
            <w:pPr>
              <w:adjustRightInd w:val="0"/>
              <w:snapToGrid w:val="0"/>
              <w:jc w:val="center"/>
              <w:rPr>
                <w:rFonts w:hint="eastAsia" w:ascii="仿宋" w:hAnsi="仿宋" w:eastAsia="仿宋" w:cs="仿宋"/>
                <w:b/>
                <w:kern w:val="0"/>
                <w:sz w:val="24"/>
                <w:szCs w:val="24"/>
              </w:rPr>
            </w:pPr>
            <w:r>
              <w:rPr>
                <w:rFonts w:hint="eastAsia" w:ascii="仿宋" w:hAnsi="仿宋" w:eastAsia="仿宋" w:cs="仿宋"/>
                <w:b/>
                <w:kern w:val="0"/>
                <w:sz w:val="24"/>
                <w:szCs w:val="24"/>
              </w:rPr>
              <w:t>等级</w:t>
            </w:r>
          </w:p>
        </w:tc>
        <w:tc>
          <w:tcPr>
            <w:tcW w:w="5103"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检测标准（规范要求）</w:t>
            </w:r>
          </w:p>
        </w:tc>
        <w:tc>
          <w:tcPr>
            <w:tcW w:w="1223" w:type="dxa"/>
            <w:vAlign w:val="center"/>
          </w:tcPr>
          <w:p>
            <w:pPr>
              <w:adjustRightInd w:val="0"/>
              <w:snapToGrid w:val="0"/>
              <w:jc w:val="center"/>
              <w:rPr>
                <w:rFonts w:hint="eastAsia" w:ascii="仿宋" w:hAnsi="仿宋" w:eastAsia="仿宋" w:cs="仿宋"/>
                <w:b/>
                <w:sz w:val="24"/>
                <w:szCs w:val="24"/>
                <w:lang w:eastAsia="zh-CN"/>
              </w:rPr>
            </w:pPr>
            <w:r>
              <w:rPr>
                <w:rFonts w:hint="eastAsia" w:ascii="仿宋" w:hAnsi="仿宋" w:eastAsia="仿宋" w:cs="仿宋"/>
                <w:b/>
                <w:sz w:val="24"/>
                <w:szCs w:val="24"/>
                <w:lang w:eastAsia="zh-CN"/>
              </w:rPr>
              <w:t>检测结果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 w:hRule="atLeast"/>
        </w:trPr>
        <w:tc>
          <w:tcPr>
            <w:tcW w:w="1101" w:type="dxa"/>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5.1</w:t>
            </w:r>
          </w:p>
        </w:tc>
        <w:tc>
          <w:tcPr>
            <w:tcW w:w="1559" w:type="dxa"/>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建筑类别</w:t>
            </w:r>
          </w:p>
        </w:tc>
        <w:tc>
          <w:tcPr>
            <w:tcW w:w="567" w:type="dxa"/>
          </w:tcPr>
          <w:p>
            <w:pPr>
              <w:adjustRightInd w:val="0"/>
              <w:snapToGrid w:val="0"/>
              <w:jc w:val="center"/>
              <w:rPr>
                <w:rFonts w:hint="eastAsia" w:ascii="仿宋" w:hAnsi="仿宋" w:eastAsia="仿宋" w:cs="仿宋"/>
                <w:b/>
                <w:sz w:val="24"/>
                <w:szCs w:val="24"/>
              </w:rPr>
            </w:pPr>
          </w:p>
        </w:tc>
        <w:tc>
          <w:tcPr>
            <w:tcW w:w="5103" w:type="dxa"/>
          </w:tcPr>
          <w:p>
            <w:pPr>
              <w:adjustRightInd w:val="0"/>
              <w:snapToGrid w:val="0"/>
              <w:ind w:firstLine="482" w:firstLineChars="200"/>
              <w:jc w:val="center"/>
              <w:rPr>
                <w:rFonts w:hint="eastAsia" w:ascii="仿宋" w:hAnsi="仿宋" w:eastAsia="仿宋" w:cs="仿宋"/>
                <w:b/>
                <w:sz w:val="24"/>
                <w:szCs w:val="24"/>
              </w:rPr>
            </w:pPr>
          </w:p>
        </w:tc>
        <w:tc>
          <w:tcPr>
            <w:tcW w:w="1223" w:type="dxa"/>
          </w:tcPr>
          <w:p>
            <w:pPr>
              <w:adjustRightInd w:val="0"/>
              <w:snapToGrid w:val="0"/>
              <w:ind w:firstLine="482" w:firstLineChars="200"/>
              <w:jc w:val="center"/>
              <w:rPr>
                <w:rFonts w:hint="eastAsia" w:ascii="仿宋" w:hAnsi="仿宋" w:eastAsia="仿宋" w:cs="仿宋"/>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5.1.1</w:t>
            </w:r>
          </w:p>
        </w:tc>
        <w:tc>
          <w:tcPr>
            <w:tcW w:w="1559" w:type="dxa"/>
            <w:vAlign w:val="center"/>
          </w:tcPr>
          <w:p>
            <w:pPr>
              <w:tabs>
                <w:tab w:val="left" w:pos="743"/>
              </w:tabs>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厂房分类</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480" w:firstLineChars="200"/>
              <w:rPr>
                <w:rFonts w:hint="eastAsia" w:ascii="仿宋" w:hAnsi="仿宋" w:eastAsia="仿宋" w:cs="仿宋"/>
                <w:sz w:val="24"/>
                <w:szCs w:val="24"/>
              </w:rPr>
            </w:pPr>
            <w:r>
              <w:rPr>
                <w:rFonts w:hint="eastAsia" w:ascii="仿宋" w:hAnsi="仿宋" w:eastAsia="仿宋" w:cs="仿宋"/>
                <w:sz w:val="24"/>
                <w:szCs w:val="24"/>
              </w:rPr>
              <w:t>根据生产中使用或产生的物质性质、数量等可将厂房将分为甲、乙、丙、丁、戊等</w:t>
            </w:r>
          </w:p>
        </w:tc>
        <w:tc>
          <w:tcPr>
            <w:tcW w:w="1223" w:type="dxa"/>
            <w:vAlign w:val="center"/>
          </w:tcPr>
          <w:p>
            <w:pPr>
              <w:adjustRightInd w:val="0"/>
              <w:snapToGrid w:val="0"/>
              <w:jc w:val="center"/>
              <w:rPr>
                <w:rFonts w:hint="eastAsia" w:ascii="仿宋" w:hAnsi="仿宋" w:eastAsia="仿宋" w:cs="仿宋"/>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5.1.2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仓库分类</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480" w:firstLineChars="200"/>
              <w:rPr>
                <w:rFonts w:hint="eastAsia" w:ascii="仿宋" w:hAnsi="仿宋" w:eastAsia="仿宋" w:cs="仿宋"/>
                <w:sz w:val="24"/>
                <w:szCs w:val="24"/>
              </w:rPr>
            </w:pPr>
            <w:r>
              <w:rPr>
                <w:rFonts w:hint="eastAsia" w:ascii="仿宋" w:hAnsi="仿宋" w:eastAsia="仿宋" w:cs="仿宋"/>
                <w:sz w:val="24"/>
                <w:szCs w:val="24"/>
              </w:rPr>
              <w:t>根据储存物品的性质和储存物品中的可燃物数量等可将仓库分为甲、乙、丙、丁、戊等</w:t>
            </w:r>
          </w:p>
        </w:tc>
        <w:tc>
          <w:tcPr>
            <w:tcW w:w="1223" w:type="dxa"/>
            <w:vAlign w:val="center"/>
          </w:tcPr>
          <w:p>
            <w:pPr>
              <w:adjustRightInd w:val="0"/>
              <w:snapToGrid w:val="0"/>
              <w:jc w:val="center"/>
              <w:rPr>
                <w:rFonts w:hint="eastAsia" w:ascii="仿宋" w:hAnsi="仿宋" w:eastAsia="仿宋" w:cs="仿宋"/>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5.1.3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民用建筑分类</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480" w:firstLineChars="200"/>
              <w:rPr>
                <w:rFonts w:hint="eastAsia" w:ascii="仿宋" w:hAnsi="仿宋" w:eastAsia="仿宋" w:cs="仿宋"/>
                <w:sz w:val="24"/>
                <w:szCs w:val="24"/>
              </w:rPr>
            </w:pPr>
            <w:r>
              <w:rPr>
                <w:rFonts w:hint="eastAsia" w:ascii="仿宋" w:hAnsi="仿宋" w:eastAsia="仿宋" w:cs="仿宋"/>
                <w:sz w:val="24"/>
                <w:szCs w:val="24"/>
              </w:rPr>
              <w:t>根据建筑高度、层数、使用功能和楼层面积等可将仓库民用建筑分为单、多层建筑及一类、二类高层建筑</w:t>
            </w:r>
          </w:p>
        </w:tc>
        <w:tc>
          <w:tcPr>
            <w:tcW w:w="1223" w:type="dxa"/>
            <w:vAlign w:val="center"/>
          </w:tcPr>
          <w:p>
            <w:pPr>
              <w:adjustRightInd w:val="0"/>
              <w:snapToGrid w:val="0"/>
              <w:jc w:val="center"/>
              <w:rPr>
                <w:rFonts w:hint="eastAsia" w:ascii="仿宋" w:hAnsi="仿宋" w:eastAsia="仿宋" w:cs="仿宋"/>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 w:hRule="atLeast"/>
        </w:trPr>
        <w:tc>
          <w:tcPr>
            <w:tcW w:w="1101" w:type="dxa"/>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5.2</w:t>
            </w:r>
          </w:p>
        </w:tc>
        <w:tc>
          <w:tcPr>
            <w:tcW w:w="1559" w:type="dxa"/>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耐火等级</w:t>
            </w:r>
          </w:p>
        </w:tc>
        <w:tc>
          <w:tcPr>
            <w:tcW w:w="567" w:type="dxa"/>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240" w:firstLineChars="100"/>
              <w:rPr>
                <w:rFonts w:hint="eastAsia" w:ascii="仿宋" w:hAnsi="仿宋" w:eastAsia="仿宋" w:cs="仿宋"/>
                <w:sz w:val="24"/>
                <w:szCs w:val="24"/>
              </w:rPr>
            </w:pPr>
          </w:p>
        </w:tc>
        <w:tc>
          <w:tcPr>
            <w:tcW w:w="1223" w:type="dxa"/>
            <w:vAlign w:val="center"/>
          </w:tcPr>
          <w:p>
            <w:pPr>
              <w:adjustRightInd w:val="0"/>
              <w:snapToGrid w:val="0"/>
              <w:ind w:firstLine="241" w:firstLineChars="100"/>
              <w:jc w:val="center"/>
              <w:rPr>
                <w:rFonts w:hint="eastAsia" w:ascii="仿宋" w:hAnsi="仿宋" w:eastAsia="仿宋" w:cs="仿宋"/>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4" w:hRule="atLeast"/>
        </w:trPr>
        <w:tc>
          <w:tcPr>
            <w:tcW w:w="1101" w:type="dxa"/>
            <w:vMerge w:val="restart"/>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5.2.1</w:t>
            </w:r>
          </w:p>
        </w:tc>
        <w:tc>
          <w:tcPr>
            <w:tcW w:w="1559" w:type="dxa"/>
            <w:vMerge w:val="restart"/>
            <w:vAlign w:val="center"/>
          </w:tcPr>
          <w:p>
            <w:pPr>
              <w:tabs>
                <w:tab w:val="left" w:pos="601"/>
              </w:tabs>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建筑耐火等级</w:t>
            </w:r>
          </w:p>
        </w:tc>
        <w:tc>
          <w:tcPr>
            <w:tcW w:w="567" w:type="dxa"/>
            <w:vMerge w:val="restart"/>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厂房和仓库的耐火等级可分为一、二、三、四级，且应符合标准GB 50016</w:t>
            </w:r>
            <w:r>
              <w:rPr>
                <w:rFonts w:hint="eastAsia" w:ascii="仿宋" w:hAnsi="仿宋" w:eastAsia="仿宋" w:cs="仿宋"/>
                <w:sz w:val="24"/>
                <w:szCs w:val="24"/>
                <w:lang w:val="en-US" w:eastAsia="zh-CN"/>
              </w:rPr>
              <w:t>-</w:t>
            </w:r>
            <w:r>
              <w:rPr>
                <w:rFonts w:hint="eastAsia" w:ascii="仿宋" w:hAnsi="仿宋" w:eastAsia="仿宋" w:cs="仿宋"/>
                <w:sz w:val="24"/>
                <w:szCs w:val="24"/>
              </w:rPr>
              <w:t>2014第3.2.1~3.28要求</w:t>
            </w:r>
          </w:p>
        </w:tc>
        <w:tc>
          <w:tcPr>
            <w:tcW w:w="1223" w:type="dxa"/>
            <w:vAlign w:val="center"/>
          </w:tcPr>
          <w:p>
            <w:pPr>
              <w:adjustRightInd w:val="0"/>
              <w:snapToGrid w:val="0"/>
              <w:jc w:val="center"/>
              <w:rPr>
                <w:rFonts w:hint="eastAsia" w:ascii="仿宋" w:hAnsi="仿宋" w:eastAsia="仿宋" w:cs="仿宋"/>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trPr>
        <w:tc>
          <w:tcPr>
            <w:tcW w:w="1101" w:type="dxa"/>
            <w:vMerge w:val="continue"/>
            <w:vAlign w:val="center"/>
          </w:tcPr>
          <w:p>
            <w:pPr>
              <w:adjustRightInd w:val="0"/>
              <w:snapToGrid w:val="0"/>
              <w:spacing w:before="0" w:beforeLines="-2147483648" w:after="0" w:afterLines="-2147483648"/>
              <w:ind w:firstLine="480" w:firstLineChars="200"/>
              <w:jc w:val="center"/>
              <w:rPr>
                <w:rFonts w:hint="eastAsia" w:ascii="仿宋" w:hAnsi="仿宋" w:eastAsia="仿宋" w:cs="仿宋"/>
                <w:sz w:val="24"/>
                <w:szCs w:val="24"/>
              </w:rPr>
              <w:pPrChange w:id="1" w:author="admin" w:date="2016-07-22T15:50:00Z">
                <w:pPr>
                  <w:spacing w:before="156" w:beforeLines="50" w:after="156" w:afterLines="50"/>
                  <w:jc w:val="center"/>
                </w:pPr>
              </w:pPrChange>
            </w:pPr>
          </w:p>
        </w:tc>
        <w:tc>
          <w:tcPr>
            <w:tcW w:w="1559" w:type="dxa"/>
            <w:vMerge w:val="continue"/>
            <w:vAlign w:val="center"/>
          </w:tcPr>
          <w:p>
            <w:pPr>
              <w:adjustRightInd w:val="0"/>
              <w:snapToGrid w:val="0"/>
              <w:spacing w:before="0" w:beforeLines="-2147483648" w:after="0" w:afterLines="-2147483648"/>
              <w:ind w:firstLine="480" w:firstLineChars="200"/>
              <w:jc w:val="center"/>
              <w:rPr>
                <w:rFonts w:hint="eastAsia" w:ascii="仿宋" w:hAnsi="仿宋" w:eastAsia="仿宋" w:cs="仿宋"/>
                <w:sz w:val="24"/>
                <w:szCs w:val="24"/>
              </w:rPr>
              <w:pPrChange w:id="2" w:author="admin" w:date="2016-07-22T15:50:00Z">
                <w:pPr>
                  <w:spacing w:before="156" w:beforeLines="50" w:after="156" w:afterLines="50"/>
                  <w:jc w:val="center"/>
                </w:pPr>
              </w:pPrChange>
            </w:pPr>
          </w:p>
        </w:tc>
        <w:tc>
          <w:tcPr>
            <w:tcW w:w="567" w:type="dxa"/>
            <w:vMerge w:val="continue"/>
            <w:vAlign w:val="center"/>
          </w:tcPr>
          <w:p>
            <w:pPr>
              <w:adjustRightInd w:val="0"/>
              <w:snapToGrid w:val="0"/>
              <w:spacing w:before="0" w:beforeLines="-2147483648" w:after="0" w:afterLines="-2147483648"/>
              <w:ind w:firstLine="480" w:firstLineChars="200"/>
              <w:jc w:val="center"/>
              <w:rPr>
                <w:rFonts w:hint="eastAsia" w:ascii="仿宋" w:hAnsi="仿宋" w:eastAsia="仿宋" w:cs="仿宋"/>
                <w:sz w:val="24"/>
                <w:szCs w:val="24"/>
              </w:rPr>
              <w:pPrChange w:id="3" w:author="admin" w:date="2016-07-22T15:50:00Z">
                <w:pPr>
                  <w:spacing w:before="156" w:beforeLines="50" w:after="156" w:afterLines="50"/>
                  <w:jc w:val="center"/>
                </w:pPr>
              </w:pPrChange>
            </w:pP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民用建筑的耐火等级可分为一、二、三、四级，且地下或半地下建筑（室）和一类高层建筑的耐火等级不应低于一级；单、多层重要公共建筑和二类高层建筑的耐火等级不应低于二级</w:t>
            </w:r>
          </w:p>
        </w:tc>
        <w:tc>
          <w:tcPr>
            <w:tcW w:w="1223" w:type="dxa"/>
            <w:vAlign w:val="center"/>
          </w:tcPr>
          <w:p>
            <w:pPr>
              <w:adjustRightInd w:val="0"/>
              <w:snapToGrid w:val="0"/>
              <w:jc w:val="center"/>
              <w:rPr>
                <w:rFonts w:hint="eastAsia" w:ascii="仿宋" w:hAnsi="仿宋" w:eastAsia="仿宋" w:cs="仿宋"/>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5.2.2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构件耐火性能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除特殊规定外，墙、柱、梁、楼板、屋顶承重构件、疏散楼梯、吊顶等构件的耐火极限应符合标准GB 50016—2014第3.2.1、表5.1.2要求</w:t>
            </w:r>
          </w:p>
        </w:tc>
        <w:tc>
          <w:tcPr>
            <w:tcW w:w="1223" w:type="dxa"/>
            <w:vAlign w:val="center"/>
          </w:tcPr>
          <w:p>
            <w:pPr>
              <w:adjustRightInd w:val="0"/>
              <w:snapToGrid w:val="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5.2.3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构件耐火极限</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除特殊规定外，墙、柱、梁、楼板、屋顶承重构件、疏散楼梯、吊顶等构件的燃烧性能应符合标准GB 50016—2014第3.2.1、5.1.2中对应表3.2.1、表5.1.2要求</w:t>
            </w:r>
          </w:p>
        </w:tc>
        <w:tc>
          <w:tcPr>
            <w:tcW w:w="1223" w:type="dxa"/>
            <w:vAlign w:val="center"/>
          </w:tcPr>
          <w:p>
            <w:pPr>
              <w:adjustRightInd w:val="0"/>
              <w:snapToGrid w:val="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1101" w:type="dxa"/>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5.3</w:t>
            </w:r>
          </w:p>
        </w:tc>
        <w:tc>
          <w:tcPr>
            <w:tcW w:w="1559" w:type="dxa"/>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防火间距</w:t>
            </w:r>
          </w:p>
        </w:tc>
        <w:tc>
          <w:tcPr>
            <w:tcW w:w="567" w:type="dxa"/>
          </w:tcPr>
          <w:p>
            <w:pPr>
              <w:adjustRightInd w:val="0"/>
              <w:snapToGrid w:val="0"/>
              <w:ind w:firstLine="482" w:firstLineChars="200"/>
              <w:jc w:val="center"/>
              <w:rPr>
                <w:rFonts w:hint="eastAsia" w:ascii="仿宋" w:hAnsi="仿宋" w:eastAsia="仿宋" w:cs="仿宋"/>
                <w:b/>
                <w:sz w:val="24"/>
                <w:szCs w:val="24"/>
              </w:rPr>
            </w:pPr>
          </w:p>
        </w:tc>
        <w:tc>
          <w:tcPr>
            <w:tcW w:w="5103" w:type="dxa"/>
          </w:tcPr>
          <w:p>
            <w:pPr>
              <w:adjustRightInd w:val="0"/>
              <w:snapToGrid w:val="0"/>
              <w:ind w:firstLine="240" w:firstLineChars="100"/>
              <w:rPr>
                <w:rFonts w:hint="eastAsia" w:ascii="仿宋" w:hAnsi="仿宋" w:eastAsia="仿宋" w:cs="仿宋"/>
                <w:sz w:val="24"/>
                <w:szCs w:val="24"/>
              </w:rPr>
            </w:pP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5.3.1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防火间距</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建筑间的防火间距应符合标准和设计要求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5.4</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消防车道</w:t>
            </w:r>
          </w:p>
        </w:tc>
        <w:tc>
          <w:tcPr>
            <w:tcW w:w="567" w:type="dxa"/>
            <w:vAlign w:val="center"/>
          </w:tcPr>
          <w:p>
            <w:pPr>
              <w:adjustRightInd w:val="0"/>
              <w:snapToGrid w:val="0"/>
              <w:ind w:firstLine="480" w:firstLineChars="200"/>
              <w:jc w:val="center"/>
              <w:rPr>
                <w:rFonts w:hint="eastAsia" w:ascii="仿宋" w:hAnsi="仿宋" w:eastAsia="仿宋" w:cs="仿宋"/>
                <w:sz w:val="24"/>
                <w:szCs w:val="24"/>
              </w:rPr>
            </w:pPr>
          </w:p>
        </w:tc>
        <w:tc>
          <w:tcPr>
            <w:tcW w:w="5103" w:type="dxa"/>
          </w:tcPr>
          <w:p>
            <w:pPr>
              <w:adjustRightInd w:val="0"/>
              <w:snapToGrid w:val="0"/>
              <w:ind w:firstLine="240" w:firstLineChars="100"/>
              <w:jc w:val="center"/>
              <w:rPr>
                <w:rFonts w:hint="eastAsia" w:ascii="仿宋" w:hAnsi="仿宋" w:eastAsia="仿宋" w:cs="仿宋"/>
                <w:sz w:val="24"/>
                <w:szCs w:val="24"/>
              </w:rPr>
            </w:pPr>
          </w:p>
        </w:tc>
        <w:tc>
          <w:tcPr>
            <w:tcW w:w="1223" w:type="dxa"/>
          </w:tcPr>
          <w:p>
            <w:pPr>
              <w:adjustRightInd w:val="0"/>
              <w:snapToGrid w:val="0"/>
              <w:ind w:firstLine="240" w:firstLineChars="10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5.4.1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消防车道设置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按标准、设计及消防建审意见书等要求设置消防车道</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5.4.2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车道净宽、净高</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消防车道的净宽和净空高度均不小于4.0m</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5.4.3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转弯半径</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转弯半径满足消防车转弯的要求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5.4.4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车道与建筑物间障碍物</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消防车道与建筑之间不应设置妨碍消防车操作的树木、架空管线等障碍物</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5.4.5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车道与建筑外墙距离</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消防车道靠建筑外墙一侧的边缘距离建筑外墙不宜小于5m</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5.4.6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车道坡度</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消防车道的坡度不宜大于8%</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5.4.7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环形消防车道</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环形消防车道至少应有两处与其他车道连通</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5.4.8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尽头式消防车道回车场</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尽头式消防车至少应设置回车道或回车场，回车场面积不应小于12m x 12m</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5.4.9</w:t>
            </w:r>
          </w:p>
        </w:tc>
        <w:tc>
          <w:tcPr>
            <w:tcW w:w="155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高层建筑及重型消防车使用回车场</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高层建筑回车场面积不宜小于15m x 15m，供重型消防车使用的回车场面积不宜小于18m</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x 18m</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5.5</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救援场地和入口</w:t>
            </w:r>
          </w:p>
        </w:tc>
        <w:tc>
          <w:tcPr>
            <w:tcW w:w="567" w:type="dxa"/>
            <w:vAlign w:val="center"/>
          </w:tcPr>
          <w:p>
            <w:pPr>
              <w:adjustRightInd w:val="0"/>
              <w:snapToGrid w:val="0"/>
              <w:ind w:firstLine="480" w:firstLineChars="200"/>
              <w:jc w:val="center"/>
              <w:rPr>
                <w:rFonts w:hint="eastAsia" w:ascii="仿宋" w:hAnsi="仿宋" w:eastAsia="仿宋" w:cs="仿宋"/>
                <w:sz w:val="24"/>
                <w:szCs w:val="24"/>
              </w:rPr>
            </w:pPr>
          </w:p>
        </w:tc>
        <w:tc>
          <w:tcPr>
            <w:tcW w:w="5103" w:type="dxa"/>
            <w:vAlign w:val="center"/>
          </w:tcPr>
          <w:p>
            <w:pPr>
              <w:adjustRightInd w:val="0"/>
              <w:snapToGrid w:val="0"/>
              <w:ind w:firstLine="240" w:firstLineChars="100"/>
              <w:jc w:val="center"/>
              <w:rPr>
                <w:rFonts w:hint="eastAsia" w:ascii="仿宋" w:hAnsi="仿宋" w:eastAsia="仿宋" w:cs="仿宋"/>
                <w:sz w:val="24"/>
                <w:szCs w:val="24"/>
              </w:rPr>
            </w:pPr>
          </w:p>
        </w:tc>
        <w:tc>
          <w:tcPr>
            <w:tcW w:w="1223" w:type="dxa"/>
            <w:vAlign w:val="center"/>
          </w:tcPr>
          <w:p>
            <w:pPr>
              <w:adjustRightInd w:val="0"/>
              <w:snapToGrid w:val="0"/>
              <w:ind w:firstLine="240" w:firstLineChars="10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5.5.1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高层建筑连续救援场地</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高层建筑应至少沿一个长边或周边长度的1/4且不小于一个长边长度的地边连续布置消防车登高操作场地，且范围内裙楼房进深不应大于4m</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5.5.2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高层建筑间隔救援场地</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建筑高度不大于50m的建筑，连续布置消防车登高操作场地确有困难时，可间隔布置，单间隔距离不宜大于30m，且消防车登高操作场地的总长度应符合规定</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5.5.3</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救援场地与建筑间障碍物</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消防车登高操作场地与厂方、仓库、民用建筑间不应设置妨碍消防车操作的树木、架空管线等障碍物和车库出入口</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5.5.4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救援场地长度、宽度</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消防车登高操作场地长度、宽度分别不应小于15m和10m。建筑高度大于50m的建筑，场地长度、宽度分别不应小于20m和10m</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5.5.5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救援场地与建筑间距</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场地应与消防车道相连，场地靠建筑外墙一侧的边缘距离建筑外墙不宜小于5m，且不应大于10m</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5.5.6</w:t>
            </w:r>
          </w:p>
        </w:tc>
        <w:tc>
          <w:tcPr>
            <w:tcW w:w="1559" w:type="dxa"/>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救援场地坡度</w:t>
            </w:r>
          </w:p>
        </w:tc>
        <w:tc>
          <w:tcPr>
            <w:tcW w:w="567" w:type="dxa"/>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场地的坡度不宜大于3%</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5.5.7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救援入口</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建筑物与消防车登高操作场地相对应的范围内，应设置直通室外的楼梯或直通楼梯间入口</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5.5.8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救援窗口设置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厂房、仓库、公共建筑的外墙应与每层的适当位置设置消防救援窗口</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5.5.9</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救援窗口位置、标识</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窗口位置应与消防车登高操作场地相对应，窗口玻璃应宜于破碎，并应设置可在室外易于识别的明显标志</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5.5.10</w:t>
            </w:r>
          </w:p>
        </w:tc>
        <w:tc>
          <w:tcPr>
            <w:tcW w:w="1559" w:type="dxa"/>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救援窗口数量</w:t>
            </w:r>
          </w:p>
        </w:tc>
        <w:tc>
          <w:tcPr>
            <w:tcW w:w="567" w:type="dxa"/>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每个防火分区不应少于2个消防救援窗口</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5.5.11</w:t>
            </w:r>
          </w:p>
        </w:tc>
        <w:tc>
          <w:tcPr>
            <w:tcW w:w="1559" w:type="dxa"/>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救援窗口净高、净宽</w:t>
            </w:r>
          </w:p>
        </w:tc>
        <w:tc>
          <w:tcPr>
            <w:tcW w:w="567" w:type="dxa"/>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净高度、净宽度均不应小于1.0m</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5.5.12</w:t>
            </w:r>
          </w:p>
        </w:tc>
        <w:tc>
          <w:tcPr>
            <w:tcW w:w="155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救援窗口距室内地面高度</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下沿距室内地面不宜大于1.2m，间距不宜大于20m</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5.6</w:t>
            </w:r>
          </w:p>
        </w:tc>
        <w:tc>
          <w:tcPr>
            <w:tcW w:w="1559" w:type="dxa"/>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特殊场所</w:t>
            </w:r>
          </w:p>
        </w:tc>
        <w:tc>
          <w:tcPr>
            <w:tcW w:w="567" w:type="dxa"/>
          </w:tcPr>
          <w:p>
            <w:pPr>
              <w:adjustRightInd w:val="0"/>
              <w:snapToGrid w:val="0"/>
              <w:ind w:firstLine="480" w:firstLineChars="200"/>
              <w:jc w:val="center"/>
              <w:rPr>
                <w:rFonts w:hint="eastAsia" w:ascii="仿宋" w:hAnsi="仿宋" w:eastAsia="仿宋" w:cs="仿宋"/>
                <w:sz w:val="24"/>
                <w:szCs w:val="24"/>
              </w:rPr>
            </w:pPr>
          </w:p>
        </w:tc>
        <w:tc>
          <w:tcPr>
            <w:tcW w:w="5103" w:type="dxa"/>
          </w:tcPr>
          <w:p>
            <w:pPr>
              <w:adjustRightInd w:val="0"/>
              <w:snapToGrid w:val="0"/>
              <w:ind w:firstLine="240" w:firstLineChars="100"/>
              <w:rPr>
                <w:rFonts w:hint="eastAsia" w:ascii="仿宋" w:hAnsi="仿宋" w:eastAsia="仿宋" w:cs="仿宋"/>
                <w:sz w:val="24"/>
                <w:szCs w:val="24"/>
              </w:rPr>
            </w:pP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5.6.1</w:t>
            </w:r>
          </w:p>
        </w:tc>
        <w:tc>
          <w:tcPr>
            <w:tcW w:w="1559" w:type="dxa"/>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消防控制室</w:t>
            </w:r>
          </w:p>
        </w:tc>
        <w:tc>
          <w:tcPr>
            <w:tcW w:w="567" w:type="dxa"/>
          </w:tcPr>
          <w:p>
            <w:pPr>
              <w:adjustRightInd w:val="0"/>
              <w:snapToGrid w:val="0"/>
              <w:ind w:firstLine="480" w:firstLineChars="200"/>
              <w:jc w:val="center"/>
              <w:rPr>
                <w:rFonts w:hint="eastAsia" w:ascii="仿宋" w:hAnsi="仿宋" w:eastAsia="仿宋" w:cs="仿宋"/>
                <w:sz w:val="24"/>
                <w:szCs w:val="24"/>
              </w:rPr>
            </w:pPr>
          </w:p>
        </w:tc>
        <w:tc>
          <w:tcPr>
            <w:tcW w:w="5103" w:type="dxa"/>
          </w:tcPr>
          <w:p>
            <w:pPr>
              <w:adjustRightInd w:val="0"/>
              <w:snapToGrid w:val="0"/>
              <w:ind w:firstLine="240" w:firstLineChars="100"/>
              <w:rPr>
                <w:rFonts w:hint="eastAsia" w:ascii="仿宋" w:hAnsi="仿宋" w:eastAsia="仿宋" w:cs="仿宋"/>
                <w:sz w:val="24"/>
                <w:szCs w:val="24"/>
              </w:rPr>
            </w:pP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消防控制室设置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设置火灾自动报警系统和需要联动控制的消防设备的建筑（群）应设置消防控制室</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消防控制室防火分隔</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单独建造的消防控制室，其耐火等级不应低于二级。附设在建筑内的消防控制室应采用耐火极限不低于2.00h的防火隔离和1.50h的楼板与其他部位分隔</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3</w:t>
            </w:r>
          </w:p>
        </w:tc>
        <w:tc>
          <w:tcPr>
            <w:tcW w:w="155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消防控制室通向建筑内用门</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消防控制室开向建筑内的门应采用乙级防火门</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消防控制室位置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消防控制室不应设置在电磁场干扰较强及其他可能影响消防控制设备正常工作的房间附近</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w:t>
            </w:r>
          </w:p>
        </w:tc>
        <w:tc>
          <w:tcPr>
            <w:tcW w:w="1559" w:type="dxa"/>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消防控制室疏散门</w:t>
            </w:r>
          </w:p>
        </w:tc>
        <w:tc>
          <w:tcPr>
            <w:tcW w:w="567" w:type="dxa"/>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消防控制室疏散门应直通室外或安全出口</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6</w:t>
            </w:r>
          </w:p>
        </w:tc>
        <w:tc>
          <w:tcPr>
            <w:tcW w:w="1559" w:type="dxa"/>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防水淹措施</w:t>
            </w:r>
          </w:p>
        </w:tc>
        <w:tc>
          <w:tcPr>
            <w:tcW w:w="567" w:type="dxa"/>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消防控制室应采取防水淹的技术措施</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 w:hRule="atLeast"/>
        </w:trPr>
        <w:tc>
          <w:tcPr>
            <w:tcW w:w="1101" w:type="dxa"/>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5.6.2</w:t>
            </w:r>
          </w:p>
        </w:tc>
        <w:tc>
          <w:tcPr>
            <w:tcW w:w="1559" w:type="dxa"/>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消防水泵房</w:t>
            </w:r>
          </w:p>
        </w:tc>
        <w:tc>
          <w:tcPr>
            <w:tcW w:w="567" w:type="dxa"/>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240" w:firstLineChars="100"/>
              <w:jc w:val="center"/>
              <w:rPr>
                <w:rFonts w:hint="eastAsia" w:ascii="仿宋" w:hAnsi="仿宋" w:eastAsia="仿宋" w:cs="仿宋"/>
                <w:sz w:val="24"/>
                <w:szCs w:val="24"/>
              </w:rPr>
            </w:pPr>
          </w:p>
        </w:tc>
        <w:tc>
          <w:tcPr>
            <w:tcW w:w="1223" w:type="dxa"/>
          </w:tcPr>
          <w:p>
            <w:pPr>
              <w:adjustRightInd w:val="0"/>
              <w:snapToGrid w:val="0"/>
              <w:ind w:firstLine="240" w:firstLineChars="10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消防水泵房防火分隔</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单独建造的消防水泵房，其耐火等级不应低于二级，附设在建筑内的消防水泵房应采用耐火极限不低于2.00h的防火墙和1.50h的楼板与其他部位分隔</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消防水泵房位置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附设在建筑内的消防水泵房，不应设置在地下三层及以下或室内地面与室外出入口地坪高差大于10m的地下楼层</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消防水泵房通向建筑内用门</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消防水泵房开向建筑内的门应采用乙级防火门</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 w:hRule="atLeast"/>
        </w:trPr>
        <w:tc>
          <w:tcPr>
            <w:tcW w:w="1101" w:type="dxa"/>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4</w:t>
            </w:r>
          </w:p>
        </w:tc>
        <w:tc>
          <w:tcPr>
            <w:tcW w:w="1559" w:type="dxa"/>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消防水泵房疏散门</w:t>
            </w:r>
          </w:p>
        </w:tc>
        <w:tc>
          <w:tcPr>
            <w:tcW w:w="567" w:type="dxa"/>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消防水泵房疏散门应直通室外或安全出口</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w:t>
            </w:r>
          </w:p>
        </w:tc>
        <w:tc>
          <w:tcPr>
            <w:tcW w:w="1559" w:type="dxa"/>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消防水泵房防水淹措施</w:t>
            </w:r>
          </w:p>
        </w:tc>
        <w:tc>
          <w:tcPr>
            <w:tcW w:w="567" w:type="dxa"/>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消防水泵房应采取防水淹的技术措施</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 w:hRule="atLeast"/>
        </w:trPr>
        <w:tc>
          <w:tcPr>
            <w:tcW w:w="1101" w:type="dxa"/>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5.7</w:t>
            </w:r>
          </w:p>
        </w:tc>
        <w:tc>
          <w:tcPr>
            <w:tcW w:w="1559" w:type="dxa"/>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防火分区和层数</w:t>
            </w:r>
          </w:p>
        </w:tc>
        <w:tc>
          <w:tcPr>
            <w:tcW w:w="567" w:type="dxa"/>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240" w:firstLineChars="100"/>
              <w:rPr>
                <w:rFonts w:hint="eastAsia" w:ascii="仿宋" w:hAnsi="仿宋" w:eastAsia="仿宋" w:cs="仿宋"/>
                <w:sz w:val="24"/>
                <w:szCs w:val="24"/>
              </w:rPr>
            </w:pP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5.7.1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防火分区面积、层数</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建筑允许高度或层数及防火分区面积应符合要求</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5.7.2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防火分区分隔组件设置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防火墙、防火窗、防火门、防火卷帘等防火分隔组件的设置及防火封堵应符合要求</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5.8</w:t>
            </w:r>
          </w:p>
        </w:tc>
        <w:tc>
          <w:tcPr>
            <w:tcW w:w="1559" w:type="dxa"/>
          </w:tcPr>
          <w:p>
            <w:pPr>
              <w:adjustRightInd w:val="0"/>
              <w:snapToGrid w:val="0"/>
              <w:ind w:firstLine="241" w:firstLineChars="100"/>
              <w:rPr>
                <w:rFonts w:hint="eastAsia" w:ascii="仿宋" w:hAnsi="仿宋" w:eastAsia="仿宋" w:cs="仿宋"/>
                <w:b/>
                <w:sz w:val="24"/>
                <w:szCs w:val="24"/>
              </w:rPr>
            </w:pPr>
            <w:r>
              <w:rPr>
                <w:rFonts w:hint="eastAsia" w:ascii="仿宋" w:hAnsi="仿宋" w:eastAsia="仿宋" w:cs="仿宋"/>
                <w:b/>
                <w:sz w:val="24"/>
                <w:szCs w:val="24"/>
              </w:rPr>
              <w:t>疏散门/疏散走道/疏散楼梯(间)</w:t>
            </w:r>
          </w:p>
        </w:tc>
        <w:tc>
          <w:tcPr>
            <w:tcW w:w="567" w:type="dxa"/>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240" w:firstLineChars="100"/>
              <w:rPr>
                <w:rFonts w:hint="eastAsia" w:ascii="仿宋" w:hAnsi="仿宋" w:eastAsia="仿宋" w:cs="仿宋"/>
                <w:sz w:val="24"/>
                <w:szCs w:val="24"/>
              </w:rPr>
            </w:pP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5.8.1</w:t>
            </w:r>
          </w:p>
        </w:tc>
        <w:tc>
          <w:tcPr>
            <w:tcW w:w="1559" w:type="dxa"/>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疏散门</w:t>
            </w:r>
          </w:p>
        </w:tc>
        <w:tc>
          <w:tcPr>
            <w:tcW w:w="567" w:type="dxa"/>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240" w:firstLineChars="100"/>
              <w:rPr>
                <w:rFonts w:hint="eastAsia" w:ascii="仿宋" w:hAnsi="仿宋" w:eastAsia="仿宋" w:cs="仿宋"/>
                <w:sz w:val="24"/>
                <w:szCs w:val="24"/>
              </w:rPr>
            </w:pP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w:t>
            </w:r>
          </w:p>
        </w:tc>
        <w:tc>
          <w:tcPr>
            <w:tcW w:w="1559" w:type="dxa"/>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疏散门设置</w:t>
            </w:r>
          </w:p>
        </w:tc>
        <w:tc>
          <w:tcPr>
            <w:tcW w:w="567" w:type="dxa"/>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疏散门的设置、数量应符合要求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疏散门布置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疏散门应分散布置，相邻两个疏散门最近边缘的水平距离不应小于5m</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3</w:t>
            </w:r>
          </w:p>
        </w:tc>
        <w:tc>
          <w:tcPr>
            <w:tcW w:w="1559" w:type="dxa"/>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疏散门宽度</w:t>
            </w:r>
          </w:p>
        </w:tc>
        <w:tc>
          <w:tcPr>
            <w:tcW w:w="567" w:type="dxa"/>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疏散门最小净宽度应符合要求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4</w:t>
            </w:r>
          </w:p>
        </w:tc>
        <w:tc>
          <w:tcPr>
            <w:tcW w:w="1559" w:type="dxa"/>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疏散门开启方向</w:t>
            </w:r>
          </w:p>
        </w:tc>
        <w:tc>
          <w:tcPr>
            <w:tcW w:w="567" w:type="dxa"/>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疏散门设置形式、开启方向应符合要求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疏散门火灾开启</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人员密集场所内平时需要控制人员随意出入的疏散门和设置门禁系统的住宅、宿舍、公寓建筑的外门，应保证在火灾时不需要使用钥匙等任何工具就能从内部易于打开，并在显著位置设置使用指示标识</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5.8.2</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疏散走道</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240" w:firstLineChars="100"/>
              <w:rPr>
                <w:rFonts w:hint="eastAsia" w:ascii="仿宋" w:hAnsi="仿宋" w:eastAsia="仿宋" w:cs="仿宋"/>
                <w:sz w:val="24"/>
                <w:szCs w:val="24"/>
              </w:rPr>
            </w:pP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疏散走道</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疏散走道的设置应符合要求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疏散走道宽度</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疏散走道最小净宽应符合要求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疏散距离</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疏散距离应符合要求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4</w:t>
            </w:r>
          </w:p>
        </w:tc>
        <w:tc>
          <w:tcPr>
            <w:tcW w:w="155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疏散走道两侧隔墙</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疏散走道两侧隔墙的燃烧性能、耐火等级应符合要求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5.8.3</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疏散楼梯（间）</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240" w:firstLineChars="100"/>
              <w:rPr>
                <w:rFonts w:hint="eastAsia" w:ascii="仿宋" w:hAnsi="仿宋" w:eastAsia="仿宋" w:cs="仿宋"/>
                <w:sz w:val="24"/>
                <w:szCs w:val="24"/>
              </w:rPr>
            </w:pP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5.8.3.1</w:t>
            </w:r>
          </w:p>
        </w:tc>
        <w:tc>
          <w:tcPr>
            <w:tcW w:w="155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疏散楼梯间的设置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疏散楼梯间的设置形式应符合要求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5.8.3.2</w:t>
            </w:r>
          </w:p>
        </w:tc>
        <w:tc>
          <w:tcPr>
            <w:tcW w:w="155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疏散楼梯间楼层错位</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除通向避难层错位的疏散楼梯外，建筑内的疏散楼梯间在各层的平面位置不应改变</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5.8.3.3</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疏散楼梯间要求</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疏散楼梯间不应设置烧水间、可燃材料储藏室、垃圾道；不应有影响疏散的凸出物或其他障碍物；不应设置甲、乙、丙类液体管道；封闭楼梯间、防烟楼梯间不应设置卷帘、禁止穿过或设置可燃气体管道</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5.8.3.4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疏散楼梯间宽度</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疏散楼梯间宽度应符合要求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5.8.3.5</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封闭楼梯间开孔</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除楼梯间的出入口和外窗外，封闭楼梯间的墙上不应开设其他门、窗、洞口</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5.8.3.6</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封闭楼梯间通风</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不能自然通风或自然通风不能满足要求时，应设置机械加压送风系统</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5.8.3.7</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封闭楼梯间防火门</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高层建筑、人员密集的公共建筑、人员密集的多层丙类厂房、甲、乙类厂房，应采用乙级防火门，并向疏散方向开启</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5.8.3.8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防烟楼梯间开孔</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防烟楼梯间不应开设除疏散门和送风口的其他门、窗、洞口</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5.8.3.9</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防烟设施的设置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应设置防烟设施</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5.8.3.10</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防烟楼梯间防火门</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疏散走道通向前室以及前室通向楼梯间的门应采用乙级防火门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5.8.3.11</w:t>
            </w:r>
          </w:p>
        </w:tc>
        <w:tc>
          <w:tcPr>
            <w:tcW w:w="155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地下或半地下建筑疏散楼梯间设置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室外地面与室外出入口地坪高差大于10m或3层及以上的地下、半地下建筑（室），应采用防烟楼梯间；其他应采用封闭楼梯间</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5.8.3.12</w:t>
            </w:r>
          </w:p>
        </w:tc>
        <w:tc>
          <w:tcPr>
            <w:tcW w:w="155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地下地下防火分隔</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首层采用耐火极限不低于2.00h的防火隔墙与其他部位分隔并直通室外，必须开门时应采用乙级防火门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5.8.3.13</w:t>
            </w:r>
          </w:p>
        </w:tc>
        <w:tc>
          <w:tcPr>
            <w:tcW w:w="155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地下或半地下建筑疏散共用楼梯</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地下部分与地上部分不应共用楼梯间，确需共用楼梯间时，应在首层采用耐火极限不低于2.00h的防火隔墙和乙级防火门将地下部分与地下部分完全分隔，并应设置明显标志</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5.8.3.14</w:t>
            </w:r>
          </w:p>
        </w:tc>
        <w:tc>
          <w:tcPr>
            <w:tcW w:w="155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室外疏散楼梯周围开孔</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除疏散门外，楼梯周围2m内的墙面上不应设置门、窗、洞口。疏散门不应正对梯段</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5.8.3.15</w:t>
            </w:r>
          </w:p>
        </w:tc>
        <w:tc>
          <w:tcPr>
            <w:tcW w:w="155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室外疏散楼梯材料燃烧性能、耐火等级</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梯段和平台应采用不燃材料。平台耐火极限不应低于1.00h，梯段的耐火极限不应低于0.25h</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5.8.3.16</w:t>
            </w:r>
          </w:p>
        </w:tc>
        <w:tc>
          <w:tcPr>
            <w:tcW w:w="155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室外疏散楼梯间的防火门</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通向室外楼梯间的门应采用乙级防火门，并应向外开启</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5.8.3.17</w:t>
            </w:r>
          </w:p>
        </w:tc>
        <w:tc>
          <w:tcPr>
            <w:tcW w:w="155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室外疏散楼梯尺寸</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栏杆扶手高度不应小于1.10m，楼梯净宽度不应小于0.90m。倾斜角不应大于45º</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shd w:val="clear" w:color="auto" w:fill="auto"/>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5.9</w:t>
            </w:r>
          </w:p>
        </w:tc>
        <w:tc>
          <w:tcPr>
            <w:tcW w:w="1559" w:type="dxa"/>
            <w:shd w:val="clear" w:color="auto" w:fill="auto"/>
            <w:vAlign w:val="center"/>
          </w:tcPr>
          <w:p>
            <w:pPr>
              <w:adjustRightInd w:val="0"/>
              <w:snapToGrid w:val="0"/>
              <w:rPr>
                <w:rFonts w:hint="eastAsia" w:ascii="仿宋" w:hAnsi="仿宋" w:eastAsia="仿宋" w:cs="仿宋"/>
                <w:b/>
                <w:sz w:val="24"/>
                <w:szCs w:val="24"/>
              </w:rPr>
            </w:pPr>
            <w:r>
              <w:rPr>
                <w:rFonts w:hint="eastAsia" w:ascii="仿宋" w:hAnsi="仿宋" w:eastAsia="仿宋" w:cs="仿宋"/>
                <w:b/>
                <w:sz w:val="24"/>
                <w:szCs w:val="24"/>
              </w:rPr>
              <w:t>防烟楼梯间前室、消防电梯前室及合用前室</w:t>
            </w:r>
          </w:p>
        </w:tc>
        <w:tc>
          <w:tcPr>
            <w:tcW w:w="567" w:type="dxa"/>
            <w:shd w:val="clear" w:color="auto" w:fill="auto"/>
            <w:vAlign w:val="center"/>
          </w:tcPr>
          <w:p>
            <w:pPr>
              <w:adjustRightInd w:val="0"/>
              <w:snapToGrid w:val="0"/>
              <w:jc w:val="center"/>
              <w:rPr>
                <w:rFonts w:hint="eastAsia" w:ascii="仿宋" w:hAnsi="仿宋" w:eastAsia="仿宋" w:cs="仿宋"/>
                <w:sz w:val="24"/>
                <w:szCs w:val="24"/>
              </w:rPr>
            </w:pPr>
          </w:p>
        </w:tc>
        <w:tc>
          <w:tcPr>
            <w:tcW w:w="5103" w:type="dxa"/>
            <w:shd w:val="clear" w:color="auto" w:fill="auto"/>
          </w:tcPr>
          <w:p>
            <w:pPr>
              <w:adjustRightInd w:val="0"/>
              <w:snapToGrid w:val="0"/>
              <w:ind w:firstLine="240" w:firstLineChars="100"/>
              <w:rPr>
                <w:rFonts w:hint="eastAsia" w:ascii="仿宋" w:hAnsi="仿宋" w:eastAsia="仿宋" w:cs="仿宋"/>
                <w:sz w:val="24"/>
                <w:szCs w:val="24"/>
              </w:rPr>
            </w:pPr>
          </w:p>
        </w:tc>
        <w:tc>
          <w:tcPr>
            <w:tcW w:w="1223" w:type="dxa"/>
            <w:shd w:val="clear" w:color="auto" w:fill="auto"/>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5.9.1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前室设置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6326" w:type="dxa"/>
            <w:gridSpan w:val="2"/>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前室不应设置卷帘、不应开设除标准允许以外的门、窗、洞口</w:t>
            </w:r>
          </w:p>
          <w:p>
            <w:pPr>
              <w:adjustRightInd w:val="0"/>
              <w:snapToGrid w:val="0"/>
              <w:rPr>
                <w:rFonts w:hint="eastAsia" w:ascii="仿宋" w:hAnsi="仿宋" w:eastAsia="仿宋" w:cs="仿宋"/>
                <w:sz w:val="24"/>
                <w:szCs w:val="24"/>
              </w:rPr>
            </w:pPr>
            <w:r>
              <w:rPr>
                <w:rFonts w:hint="eastAsia" w:ascii="仿宋" w:hAnsi="仿宋" w:eastAsia="仿宋" w:cs="仿宋"/>
                <w:sz w:val="24"/>
                <w:szCs w:val="24"/>
              </w:rPr>
              <w:t>按规范要求，防烟楼梯间和消防电梯才设置前室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5.9.2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前室用门</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前室用门应采用乙级防火门</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5.9.3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前室使用面积</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6326" w:type="dxa"/>
            <w:gridSpan w:val="2"/>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前室、合用前室的使用面积应符合要求</w:t>
            </w:r>
          </w:p>
          <w:p>
            <w:pPr>
              <w:adjustRightInd w:val="0"/>
              <w:snapToGrid w:val="0"/>
              <w:rPr>
                <w:rFonts w:hint="eastAsia" w:ascii="仿宋" w:hAnsi="仿宋" w:eastAsia="仿宋" w:cs="仿宋"/>
                <w:sz w:val="24"/>
                <w:szCs w:val="24"/>
              </w:rPr>
            </w:pPr>
            <w:r>
              <w:rPr>
                <w:rFonts w:hint="eastAsia" w:ascii="仿宋" w:hAnsi="仿宋" w:eastAsia="仿宋" w:cs="仿宋"/>
                <w:sz w:val="24"/>
                <w:szCs w:val="24"/>
              </w:rPr>
              <w:t>前室的使用面积：公共建筑不应小于6.0平方米，居住建筑不应小于4.5平方米；合用前室的使用面积：公共建筑、高层厂房以及高层仓库不应小于10.0平方米且短边不小于2.5m，居住建筑不应小于6.0平方米；净宽要求：住宅的要求是1.5m，无障碍的要求是1.8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5.9.4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消火栓设置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6326" w:type="dxa"/>
            <w:gridSpan w:val="2"/>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消防电梯前室应设置室内消火栓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shd w:val="clear" w:color="auto" w:fill="auto"/>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5.10</w:t>
            </w:r>
          </w:p>
        </w:tc>
        <w:tc>
          <w:tcPr>
            <w:tcW w:w="1559" w:type="dxa"/>
            <w:shd w:val="clear" w:color="auto" w:fill="auto"/>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安全出口</w:t>
            </w:r>
          </w:p>
        </w:tc>
        <w:tc>
          <w:tcPr>
            <w:tcW w:w="567" w:type="dxa"/>
            <w:shd w:val="clear" w:color="auto" w:fill="auto"/>
            <w:vAlign w:val="center"/>
          </w:tcPr>
          <w:p>
            <w:pPr>
              <w:adjustRightInd w:val="0"/>
              <w:snapToGrid w:val="0"/>
              <w:jc w:val="center"/>
              <w:rPr>
                <w:rFonts w:hint="eastAsia" w:ascii="仿宋" w:hAnsi="仿宋" w:eastAsia="仿宋" w:cs="仿宋"/>
                <w:sz w:val="24"/>
                <w:szCs w:val="24"/>
              </w:rPr>
            </w:pPr>
          </w:p>
        </w:tc>
        <w:tc>
          <w:tcPr>
            <w:tcW w:w="6326" w:type="dxa"/>
            <w:gridSpan w:val="2"/>
            <w:shd w:val="clear" w:color="auto" w:fill="auto"/>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5.10.1</w:t>
            </w:r>
          </w:p>
        </w:tc>
        <w:tc>
          <w:tcPr>
            <w:tcW w:w="1559" w:type="dxa"/>
            <w:vAlign w:val="center"/>
          </w:tcPr>
          <w:p>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安全出口设置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6326" w:type="dxa"/>
            <w:gridSpan w:val="2"/>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安全出口位置、数量应符合要求</w:t>
            </w:r>
          </w:p>
          <w:p>
            <w:pPr>
              <w:adjustRightInd w:val="0"/>
              <w:snapToGrid w:val="0"/>
              <w:rPr>
                <w:rFonts w:hint="eastAsia" w:ascii="仿宋" w:hAnsi="仿宋" w:eastAsia="仿宋" w:cs="仿宋"/>
                <w:sz w:val="24"/>
                <w:szCs w:val="24"/>
              </w:rPr>
            </w:pPr>
            <w:r>
              <w:rPr>
                <w:rFonts w:hint="eastAsia" w:ascii="仿宋" w:hAnsi="仿宋" w:eastAsia="仿宋" w:cs="仿宋"/>
                <w:sz w:val="24"/>
                <w:szCs w:val="24"/>
              </w:rPr>
              <w:t>厂房、库房安全出口的数量应符合下列规定：</w:t>
            </w:r>
          </w:p>
          <w:p>
            <w:pPr>
              <w:adjustRightInd w:val="0"/>
              <w:snapToGrid w:val="0"/>
              <w:rPr>
                <w:rFonts w:hint="eastAsia" w:ascii="仿宋" w:hAnsi="仿宋" w:eastAsia="仿宋" w:cs="仿宋"/>
                <w:sz w:val="24"/>
                <w:szCs w:val="24"/>
              </w:rPr>
            </w:pPr>
            <w:r>
              <w:rPr>
                <w:rFonts w:hint="eastAsia" w:ascii="仿宋" w:hAnsi="仿宋" w:eastAsia="仿宋" w:cs="仿宋"/>
                <w:sz w:val="24"/>
                <w:szCs w:val="24"/>
              </w:rPr>
              <w:t>　　1.厂房安全出口的数目不应少于两个。但符合下列要求的可设一个：</w:t>
            </w:r>
          </w:p>
          <w:p>
            <w:pPr>
              <w:adjustRightInd w:val="0"/>
              <w:snapToGrid w:val="0"/>
              <w:rPr>
                <w:rFonts w:hint="eastAsia" w:ascii="仿宋" w:hAnsi="仿宋" w:eastAsia="仿宋" w:cs="仿宋"/>
                <w:sz w:val="24"/>
                <w:szCs w:val="24"/>
              </w:rPr>
            </w:pPr>
            <w:r>
              <w:rPr>
                <w:rFonts w:hint="eastAsia" w:ascii="仿宋" w:hAnsi="仿宋" w:eastAsia="仿宋" w:cs="仿宋"/>
                <w:sz w:val="24"/>
                <w:szCs w:val="24"/>
              </w:rPr>
              <w:t>　　(1)甲类厂房，每层建筑面积不超过100平方米，且同一时间的生产人数不超过5人；</w:t>
            </w:r>
          </w:p>
          <w:p>
            <w:pPr>
              <w:adjustRightInd w:val="0"/>
              <w:snapToGrid w:val="0"/>
              <w:rPr>
                <w:rFonts w:hint="eastAsia" w:ascii="仿宋" w:hAnsi="仿宋" w:eastAsia="仿宋" w:cs="仿宋"/>
                <w:sz w:val="24"/>
                <w:szCs w:val="24"/>
              </w:rPr>
            </w:pPr>
            <w:r>
              <w:rPr>
                <w:rFonts w:hint="eastAsia" w:ascii="仿宋" w:hAnsi="仿宋" w:eastAsia="仿宋" w:cs="仿宋"/>
                <w:color w:val="000000"/>
                <w:sz w:val="24"/>
                <w:szCs w:val="24"/>
              </w:rPr>
              <w:t>　　</w:t>
            </w:r>
            <w:r>
              <w:rPr>
                <w:rFonts w:hint="eastAsia" w:ascii="仿宋" w:hAnsi="仿宋" w:eastAsia="仿宋" w:cs="仿宋"/>
                <w:sz w:val="24"/>
                <w:szCs w:val="24"/>
              </w:rPr>
              <w:t>(2)乙类厂房，每层建筑面积不超过150平方米，且同一时间的生产人数不超过10人；</w:t>
            </w:r>
          </w:p>
          <w:p>
            <w:pPr>
              <w:adjustRightInd w:val="0"/>
              <w:snapToGrid w:val="0"/>
              <w:rPr>
                <w:rFonts w:hint="eastAsia" w:ascii="仿宋" w:hAnsi="仿宋" w:eastAsia="仿宋" w:cs="仿宋"/>
                <w:sz w:val="24"/>
                <w:szCs w:val="24"/>
              </w:rPr>
            </w:pPr>
            <w:r>
              <w:rPr>
                <w:rFonts w:hint="eastAsia" w:ascii="仿宋" w:hAnsi="仿宋" w:eastAsia="仿宋" w:cs="仿宋"/>
                <w:sz w:val="24"/>
                <w:szCs w:val="24"/>
              </w:rPr>
              <w:t>　　(3)丙类厂房，每层建筑面积不超过250平方米，且同一时间的生产人数不超过20人；</w:t>
            </w:r>
          </w:p>
          <w:p>
            <w:pPr>
              <w:adjustRightInd w:val="0"/>
              <w:snapToGrid w:val="0"/>
              <w:rPr>
                <w:rFonts w:hint="eastAsia" w:ascii="仿宋" w:hAnsi="仿宋" w:eastAsia="仿宋" w:cs="仿宋"/>
                <w:sz w:val="24"/>
                <w:szCs w:val="24"/>
              </w:rPr>
            </w:pPr>
            <w:r>
              <w:rPr>
                <w:rFonts w:hint="eastAsia" w:ascii="仿宋" w:hAnsi="仿宋" w:eastAsia="仿宋" w:cs="仿宋"/>
                <w:sz w:val="24"/>
                <w:szCs w:val="24"/>
              </w:rPr>
              <w:t>　　(4)丁、戊类厂房，每层建筑面积不超过400平方米，且同一时间的生产人数不超过30人。</w:t>
            </w:r>
          </w:p>
          <w:p>
            <w:pPr>
              <w:adjustRightInd w:val="0"/>
              <w:snapToGrid w:val="0"/>
              <w:rPr>
                <w:rFonts w:hint="eastAsia" w:ascii="仿宋" w:hAnsi="仿宋" w:eastAsia="仿宋" w:cs="仿宋"/>
                <w:sz w:val="24"/>
                <w:szCs w:val="24"/>
              </w:rPr>
            </w:pPr>
            <w:r>
              <w:rPr>
                <w:rFonts w:hint="eastAsia" w:ascii="仿宋" w:hAnsi="仿宋" w:eastAsia="仿宋" w:cs="仿宋"/>
                <w:sz w:val="24"/>
                <w:szCs w:val="24"/>
              </w:rPr>
              <w:t>　　2.厂房的地下室、半地下室的安全出口的数目不应少于两个，但使用面积不超过50平方米，且人数不超过15人时可设一个。</w:t>
            </w:r>
          </w:p>
          <w:p>
            <w:pPr>
              <w:adjustRightInd w:val="0"/>
              <w:snapToGrid w:val="0"/>
              <w:rPr>
                <w:rFonts w:hint="eastAsia" w:ascii="仿宋" w:hAnsi="仿宋" w:eastAsia="仿宋" w:cs="仿宋"/>
                <w:sz w:val="24"/>
                <w:szCs w:val="24"/>
              </w:rPr>
            </w:pPr>
            <w:r>
              <w:rPr>
                <w:rFonts w:hint="eastAsia" w:ascii="仿宋" w:hAnsi="仿宋" w:eastAsia="仿宋" w:cs="仿宋"/>
                <w:color w:val="000000"/>
                <w:sz w:val="24"/>
                <w:szCs w:val="24"/>
              </w:rPr>
              <w:t>　　</w:t>
            </w:r>
            <w:r>
              <w:rPr>
                <w:rFonts w:hint="eastAsia" w:ascii="仿宋" w:hAnsi="仿宋" w:eastAsia="仿宋" w:cs="仿宋"/>
                <w:sz w:val="24"/>
                <w:szCs w:val="24"/>
              </w:rPr>
              <w:t>3.地下室、半地下室如用防火墙隔成几个防火分区时，每个防火分区可利用防火墙上通向相邻分区的防火门作为第二安全出口，但每个防火分区必须有一个直通室外的安全出口。</w:t>
            </w:r>
          </w:p>
          <w:p>
            <w:pPr>
              <w:adjustRightInd w:val="0"/>
              <w:snapToGrid w:val="0"/>
              <w:rPr>
                <w:rFonts w:hint="eastAsia" w:ascii="仿宋" w:hAnsi="仿宋" w:eastAsia="仿宋" w:cs="仿宋"/>
                <w:sz w:val="24"/>
                <w:szCs w:val="24"/>
              </w:rPr>
            </w:pPr>
            <w:r>
              <w:rPr>
                <w:rFonts w:hint="eastAsia" w:ascii="仿宋" w:hAnsi="仿宋" w:eastAsia="仿宋" w:cs="仿宋"/>
                <w:sz w:val="24"/>
                <w:szCs w:val="24"/>
              </w:rPr>
              <w:t>　　4.库房或每个隔间(冷库除外)的安全出口数目不宜少于两个。但一座多层库房的占地面积不超过300平方米时，可设一个疏散楼梯，面积不超过100平方米的防火隔间，可设置一个门。</w:t>
            </w:r>
          </w:p>
          <w:p>
            <w:pPr>
              <w:adjustRightInd w:val="0"/>
              <w:snapToGrid w:val="0"/>
              <w:rPr>
                <w:rFonts w:hint="eastAsia" w:ascii="仿宋" w:hAnsi="仿宋" w:eastAsia="仿宋" w:cs="仿宋"/>
                <w:color w:val="000000"/>
                <w:sz w:val="24"/>
                <w:szCs w:val="24"/>
              </w:rPr>
            </w:pPr>
            <w:r>
              <w:rPr>
                <w:rFonts w:hint="eastAsia" w:ascii="仿宋" w:hAnsi="仿宋" w:eastAsia="仿宋" w:cs="仿宋"/>
                <w:sz w:val="24"/>
                <w:szCs w:val="24"/>
              </w:rPr>
              <w:t>　　5.库房(冷库除外)的地下室、半地下室的安全出口不应少于两个，但面积不超过100平方米时可设一个。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5.10.2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安全出口净宽度</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安全出口净宽度应符合要求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5.11</w:t>
            </w:r>
          </w:p>
        </w:tc>
        <w:tc>
          <w:tcPr>
            <w:tcW w:w="1559" w:type="dxa"/>
            <w:vAlign w:val="bottom"/>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避难设施</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240" w:firstLineChars="100"/>
              <w:rPr>
                <w:rFonts w:hint="eastAsia" w:ascii="仿宋" w:hAnsi="仿宋" w:eastAsia="仿宋" w:cs="仿宋"/>
                <w:sz w:val="24"/>
                <w:szCs w:val="24"/>
              </w:rPr>
            </w:pP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5.11.1</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避难层（间）设置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建筑高度大于100m的公共建筑应设置避难层（间）</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5.11.2</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避难层与地面距离</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第一个避难层（间）的楼地面至灭火救援场地地面的高度不应大于50m</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5.11.3</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避难层疏散楼梯错位</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通向避难层（间）的疏散楼梯应在避难层分隔、同层错位或上下层断开</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5.11.4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避难层净面积</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避难层的净面积应满足要求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5.11.5</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避难层布置及防火分隔</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避难层中的设备间、管道区的防火分隔应符合要求，不应设置易燃、可燃液体或气体管道，不应开设除外窗、疏散门之外的其他开口</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5.11.6</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避难层消防设施设置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避难层应有消防电梯出口、应设置消火栓和消防软管卷盘、应设置消防专线电话和应急广播</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5.11.7</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避难层指示标志</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在避难层（间）进入楼梯间的入口处和疏散楼梯通行避难层（间）的出口处，应设置明显的指示标志</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5.11.8</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避难层防烟设施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应设置直接对外的快开启窗口或独立的机械防烟设施，外窗应采用乙级防火窗</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5.11.9</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高层病房楼避难间</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高层病房楼应在二层及以上的病房楼层和洁净手术部设置避难间</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ind w:left="-105" w:leftChars="-50" w:right="-105" w:rightChars="-50"/>
              <w:jc w:val="center"/>
              <w:rPr>
                <w:rFonts w:hint="eastAsia" w:ascii="仿宋" w:hAnsi="仿宋" w:eastAsia="仿宋" w:cs="仿宋"/>
                <w:sz w:val="24"/>
                <w:szCs w:val="24"/>
              </w:rPr>
            </w:pPr>
            <w:r>
              <w:rPr>
                <w:rFonts w:hint="eastAsia" w:ascii="仿宋" w:hAnsi="仿宋" w:eastAsia="仿宋" w:cs="仿宋"/>
                <w:sz w:val="24"/>
                <w:szCs w:val="24"/>
              </w:rPr>
              <w:t>5.11.10</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高层病房楼避难间位置及分隔</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高层病房楼避难间应靠楼梯 ，并采用耐火极限不低于2.00h的防火隔墙和甲级防火门与其部位分隔</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ind w:left="-105" w:leftChars="-50" w:right="-105" w:rightChars="-50"/>
              <w:jc w:val="center"/>
              <w:rPr>
                <w:rFonts w:hint="eastAsia" w:ascii="仿宋" w:hAnsi="仿宋" w:eastAsia="仿宋" w:cs="仿宋"/>
                <w:sz w:val="24"/>
                <w:szCs w:val="24"/>
              </w:rPr>
            </w:pPr>
            <w:r>
              <w:rPr>
                <w:rFonts w:hint="eastAsia" w:ascii="仿宋" w:hAnsi="仿宋" w:eastAsia="仿宋" w:cs="仿宋"/>
                <w:sz w:val="24"/>
                <w:szCs w:val="24"/>
              </w:rPr>
              <w:t>5.11.11</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高层病房楼避难间消防设施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应设置消防专线电话和应急广播</w:t>
            </w:r>
          </w:p>
        </w:tc>
        <w:tc>
          <w:tcPr>
            <w:tcW w:w="1223" w:type="dxa"/>
            <w:vAlign w:val="center"/>
          </w:tcPr>
          <w:p>
            <w:pPr>
              <w:adjustRightInd w:val="0"/>
              <w:snapToGrid w:val="0"/>
              <w:ind w:firstLine="240" w:firstLineChars="10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ind w:left="-105" w:leftChars="-50" w:right="-105" w:rightChars="-50"/>
              <w:jc w:val="center"/>
              <w:rPr>
                <w:rFonts w:hint="eastAsia" w:ascii="仿宋" w:hAnsi="仿宋" w:eastAsia="仿宋" w:cs="仿宋"/>
                <w:sz w:val="24"/>
                <w:szCs w:val="24"/>
              </w:rPr>
            </w:pPr>
            <w:r>
              <w:rPr>
                <w:rFonts w:hint="eastAsia" w:ascii="仿宋" w:hAnsi="仿宋" w:eastAsia="仿宋" w:cs="仿宋"/>
                <w:sz w:val="24"/>
                <w:szCs w:val="24"/>
              </w:rPr>
              <w:t>5.11.12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高层病房楼避难间标识</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避难间的入口处应设置明显的指示标志</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ind w:left="-105" w:leftChars="-50" w:right="-105" w:rightChars="-50"/>
              <w:jc w:val="center"/>
              <w:rPr>
                <w:rFonts w:hint="eastAsia" w:ascii="仿宋" w:hAnsi="仿宋" w:eastAsia="仿宋" w:cs="仿宋"/>
                <w:sz w:val="24"/>
                <w:szCs w:val="24"/>
              </w:rPr>
            </w:pPr>
            <w:r>
              <w:rPr>
                <w:rFonts w:hint="eastAsia" w:ascii="仿宋" w:hAnsi="仿宋" w:eastAsia="仿宋" w:cs="仿宋"/>
                <w:sz w:val="24"/>
                <w:szCs w:val="24"/>
              </w:rPr>
              <w:t>5.11.13</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高层病房 楼避难间防烟设施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应设置直接对外的可开启窗口或独立的机械防烟设施，外窗应采用乙级防火窗</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5.11.14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避难走道耐火极限</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避难走道防火隔墙耐火极限不要低于3.00h，楼板的耐火极限不要低于1.50h</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5.11.15</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避难走道安全出口及疏散距离</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避难走道直通地面的出口不应少于2个，并应设置在不同方向；任一防火分区通向避难走道的门至该避难走道最近直通地面出口的距离不应大于60m</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5.11.16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避难走道净宽度</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避难走道净宽度不应小于任一防火分区通向该避难走道的设计疏散总净宽度</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5.11.17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避难走道装修材料</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避难走道内装修材料的燃烧性能应为A级</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5.11.18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避难走道防烟前室设置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b/>
                <w:sz w:val="24"/>
                <w:szCs w:val="24"/>
              </w:rPr>
            </w:pPr>
            <w:r>
              <w:rPr>
                <w:rFonts w:hint="eastAsia" w:ascii="仿宋" w:hAnsi="仿宋" w:eastAsia="仿宋" w:cs="仿宋"/>
                <w:sz w:val="24"/>
                <w:szCs w:val="24"/>
              </w:rPr>
              <w:t>防火分区至避难走道入口处应设置防烟前室，前室的使用面积不应小于6.0m</w:t>
            </w:r>
            <w:r>
              <w:rPr>
                <w:rFonts w:hint="eastAsia" w:ascii="仿宋" w:hAnsi="仿宋" w:eastAsia="仿宋" w:cs="仿宋"/>
                <w:sz w:val="24"/>
                <w:szCs w:val="24"/>
                <w:vertAlign w:val="superscript"/>
              </w:rPr>
              <w:t>2</w:t>
            </w:r>
            <w:r>
              <w:rPr>
                <w:rFonts w:hint="eastAsia" w:ascii="仿宋" w:hAnsi="仿宋" w:eastAsia="仿宋" w:cs="仿宋"/>
                <w:sz w:val="24"/>
                <w:szCs w:val="24"/>
              </w:rPr>
              <w:t>，开向前室的门应采用甲级防火门，前室开向避难走道的门应采用乙级防火门</w:t>
            </w:r>
          </w:p>
        </w:tc>
        <w:tc>
          <w:tcPr>
            <w:tcW w:w="1223" w:type="dxa"/>
          </w:tcPr>
          <w:p>
            <w:pPr>
              <w:adjustRightInd w:val="0"/>
              <w:snapToGrid w:val="0"/>
              <w:ind w:firstLine="241" w:firstLineChars="100"/>
              <w:rPr>
                <w:rFonts w:hint="eastAsia" w:ascii="仿宋" w:hAnsi="仿宋" w:eastAsia="仿宋" w:cs="仿宋"/>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5.11.19</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避难走道消防设施设置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避难走道内应设置消火栓、消防应急照明、应急广播和消防专用电话</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5.12</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消防电梯</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240" w:firstLineChars="100"/>
              <w:rPr>
                <w:rFonts w:hint="eastAsia" w:ascii="仿宋" w:hAnsi="仿宋" w:eastAsia="仿宋" w:cs="仿宋"/>
                <w:sz w:val="24"/>
                <w:szCs w:val="24"/>
              </w:rPr>
            </w:pP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5.12.1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消防电梯设置</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消防电梯设置应符合要求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5.12.2</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消防电梯井、机房防火分隔</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消防电梯井、机房与相邻电梯井、机房之间应设耐火极限不低于2.00h的防火隔墙，隔墙上的门应采用甲级防火门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5.12.3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消防电梯排水设施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消防电梯井底应设置排水设施，排水井的容量不应小于2m</w:t>
            </w:r>
            <w:r>
              <w:rPr>
                <w:rFonts w:hint="eastAsia" w:ascii="仿宋" w:hAnsi="仿宋" w:eastAsia="仿宋" w:cs="仿宋"/>
                <w:sz w:val="24"/>
                <w:szCs w:val="24"/>
                <w:vertAlign w:val="superscript"/>
              </w:rPr>
              <w:t>2</w:t>
            </w:r>
            <w:r>
              <w:rPr>
                <w:rFonts w:hint="eastAsia" w:ascii="仿宋" w:hAnsi="仿宋" w:eastAsia="仿宋" w:cs="仿宋"/>
                <w:sz w:val="24"/>
                <w:szCs w:val="24"/>
              </w:rPr>
              <w:t>，排水泵的排水量不应小于10L/s</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5.12.4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消防电梯性能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应能每层停靠，首层入口处应设置消防员专用操作按钮，轿厢内应设置消防专用对讲电话，内部装修应采用不燃材料，载重不应小于800kg</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5.13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电梯井等竖井</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5.13.1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电梯井设置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电梯井应独立设置，井内严禁敷设可燃气体和甲、乙、丙类液体管道，不应敷设与电梯无关的电缆、电线等。电梯井不应设置标准允许以外</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5.13.2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竖井设置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电梯井、管道井、排烟道、排气道垃圾道等竖井，应分别独立设置。井壁耐火极限不应低于1.00h，井壁上检查门应采用丙级防火门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5.13.3</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井与构件连接处的防火封堵</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建筑内的电缆井、管道井应在每层楼板处采用不低于楼板耐火极限的不燃材料或防火封堵材料封堵。建筑内的电缆井、管道井与房间、走道等相连通的孔隙应采用防火封堵材料封堵</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5.13.4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电梯层门</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电梯层门的耐火极限不应低于1.00h，并符合现行标准GB/T 27903规定的完整性、隔热性要求</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5.14</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建筑保温</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240" w:firstLineChars="100"/>
              <w:rPr>
                <w:rFonts w:hint="eastAsia" w:ascii="仿宋" w:hAnsi="仿宋" w:eastAsia="仿宋" w:cs="仿宋"/>
                <w:sz w:val="24"/>
                <w:szCs w:val="24"/>
              </w:rPr>
            </w:pP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5.14.1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建筑外墙保温系统设置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建筑外墙保温系统设置应符合要求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5.14.2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保温材料的燃烧性能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保温材料的燃烧性能应符合要求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5.14.3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防护层厚度</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防护层厚度应符合要求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5.14.4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电气线路穿越或敷设</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电气线路穿越或敷设在B1或B2级保温材料时的保护措施应符合要求</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5.15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室内装修</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240" w:firstLineChars="100"/>
              <w:rPr>
                <w:rFonts w:hint="eastAsia" w:ascii="仿宋" w:hAnsi="仿宋" w:eastAsia="仿宋" w:cs="仿宋"/>
                <w:sz w:val="24"/>
                <w:szCs w:val="24"/>
              </w:rPr>
            </w:pP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5.15.1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室内装修基本要求</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建筑内部装修不应遮挡消防设施、疏散指示标志及安全出口，不应减少安全出口、疏散出口和疏散走道的设计所需净宽度和数量，不应妨碍消防设施和疏散走道的正常使用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5.15.2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装修材料燃烧性能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装修材料燃烧性能等级应符合相关要求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5.16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建筑防爆</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240" w:firstLineChars="100"/>
              <w:rPr>
                <w:rFonts w:hint="eastAsia" w:ascii="仿宋" w:hAnsi="仿宋" w:eastAsia="仿宋" w:cs="仿宋"/>
                <w:sz w:val="24"/>
                <w:szCs w:val="24"/>
              </w:rPr>
            </w:pP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5.16.1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建筑结构防爆</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有爆炸危险的甲、乙类厂房宜独立设置，并宜采用敞开式或半敞开式</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5.16.2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泄压设施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有爆炸危险的厂房或厂房内有爆炸危险的部位应设置泄压设施</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5.16.3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总控制室设置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有爆炸危险甲、乙类厂房的总控制应独立设置</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5.16.4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门斗设置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有爆炸危险区域内的楼梯间、室外楼梯或有爆炸危险的区域与相邻区域连通处，应设置门斗等防护措施。门应采用甲级防火门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5.16.5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液体厂房防爆</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使用或生产甲、乙、丙类液体的厂房，其管、沟不应与相邻厂房的管、沟相通，下水道应设置隔油设施</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5.16.6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液体仓库防爆</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甲、乙、丙类液体仓库应设置防止液体流散的设施。遇湿会发生燃烧爆炸的物品仓库应采取防止水浸渍的措施</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5.16.7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气体粉尘防爆</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散发较空气重的可燃气体、可燃蒸汽的甲类厂房和有粉尘、纤维爆炸危险的乙类厂房应符合相关要求</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6</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消防给水（消防水源）</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240" w:firstLineChars="100"/>
              <w:rPr>
                <w:rFonts w:hint="eastAsia" w:ascii="仿宋" w:hAnsi="仿宋" w:eastAsia="仿宋" w:cs="仿宋"/>
                <w:sz w:val="24"/>
                <w:szCs w:val="24"/>
              </w:rPr>
            </w:pP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6.1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室外消防水</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6.1.1</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天然水源作为消防水源时的要求</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应采取确保消防车、固定和移动消防水泵在枯水位取水的技术措施；当消防车取水时，最大吸水高度不应超过6.0m</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6.1.2</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天然水源取水口的消防场地的设置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应设置消防车到达取水口的消防车道和消防车回车场或回车道</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6.1.3</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雨水清水池、中水清水池、水景和游泳池必需作为消防水源时的要求</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应有保证在任何情况下均能满足消防给水系统所需的数量和水质的技术措施</w:t>
            </w:r>
          </w:p>
        </w:tc>
        <w:tc>
          <w:tcPr>
            <w:tcW w:w="1223" w:type="dxa"/>
            <w:vAlign w:val="center"/>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6.1.4</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建筑物室外市政消防供水</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应采用两路市政给水网供水（除建筑高度超过54m的住宅外，室外消火栓设计流量小于等于20L/s时，可采用一路消防供水）</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6.2</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消防水池</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240" w:firstLineChars="100"/>
              <w:rPr>
                <w:rFonts w:hint="eastAsia" w:ascii="仿宋" w:hAnsi="仿宋" w:eastAsia="仿宋" w:cs="仿宋"/>
                <w:sz w:val="24"/>
                <w:szCs w:val="24"/>
              </w:rPr>
            </w:pP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6.2.1</w:t>
            </w:r>
          </w:p>
        </w:tc>
        <w:tc>
          <w:tcPr>
            <w:tcW w:w="155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消防水池自动补水设施设置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应按设计要求设置，其补水设施应正常（应设水泵自动启停装置或浮球阀等自动补水设施）</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6.2.2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消防水池有效容积、格数</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应符合规范及设计的要求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6.2.3</w:t>
            </w:r>
          </w:p>
        </w:tc>
        <w:tc>
          <w:tcPr>
            <w:tcW w:w="155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室外消防水池取水口与建筑物的距离</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取水口（井）与建筑物（水泵房除外）的距离不宜小于15m</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6.2.4</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室外消防水池取水口与液体储罐的距离</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取水口（井）与甲、乙、丙类液体储罐等构筑物的距离不宜小于40m</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6.2.5</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室外消防水池取水口吸水高度</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不应大于6m</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6.2.6</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消防用水与其他用水共用水池的技术措施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应采取确保消防用水量不作他用的技术措施</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6.2.7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消防水池出水管</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应保证消防水池的有效容积能被全部利用</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6.2.8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消防水池水位显示装置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应设置就地水位显示装置，并应在消防控制中心或值班室等地点设置显示消防水池水位的装置，同时应有最高和最低报警水位</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6.2.9</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消防水池的溢流水管、排水设施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 xml:space="preserve"> 消防水池应设置溢流水管和排水设施，并应采用间接排水</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6.3</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消防水箱</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240" w:firstLineChars="100"/>
              <w:rPr>
                <w:rFonts w:hint="eastAsia" w:ascii="仿宋" w:hAnsi="仿宋" w:eastAsia="仿宋" w:cs="仿宋"/>
                <w:sz w:val="24"/>
                <w:szCs w:val="24"/>
              </w:rPr>
            </w:pP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6.3.1</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高位消防水箱的设置（室外采用临时高压消防给水系统）</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应按规范及设计要求设置</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6.3.2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消防水箱有效容积</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 xml:space="preserve"> 应符合规范及设计要求，并应满足初期火灾消防用水量的要求</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6.3.3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高位消防水箱设置位置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应高于其所服务的水灭火设施，且最低有效水位应满足水灭火设施最不利点处的静水压力；当不能满足压力要求时，应设稳压泵</w:t>
            </w:r>
          </w:p>
        </w:tc>
        <w:tc>
          <w:tcPr>
            <w:tcW w:w="1223" w:type="dxa"/>
          </w:tcPr>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6.3.4</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消防水箱间有管道侧面主要通道宽度</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静距不宜小于1.0m，且管道外壁与建筑物本体墙面之间的通道宽度不宜小于0.6m</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6.3.5</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消防水箱无管道侧面检修通道</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净距不宜小于0.7m</w:t>
            </w:r>
          </w:p>
        </w:tc>
        <w:tc>
          <w:tcPr>
            <w:tcW w:w="1223" w:type="dxa"/>
            <w:vAlign w:val="center"/>
          </w:tcPr>
          <w:p>
            <w:pPr>
              <w:adjustRightInd w:val="0"/>
              <w:snapToGrid w:val="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6.3.6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消防水箱顶部至板地距离</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设有人孔的水箱顶，其顶面与其上面的建筑物本体板底的净空不应小于0.8m</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6.3.7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消防水箱自动供水设施设置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补水设施应正常（应设水泵自动启停装置或浮球阀等自动供水设施）</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6.3.8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消防水箱进水管设置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i/>
                <w:sz w:val="24"/>
                <w:szCs w:val="24"/>
              </w:rPr>
            </w:pPr>
            <w:r>
              <w:rPr>
                <w:rFonts w:hint="eastAsia" w:ascii="仿宋" w:hAnsi="仿宋" w:eastAsia="仿宋" w:cs="仿宋"/>
                <w:sz w:val="24"/>
                <w:szCs w:val="24"/>
              </w:rPr>
              <w:t>水箱进水管的管径应满足消防水箱8h充满水的要求，但管径不应小于</w:t>
            </w:r>
            <w:r>
              <w:rPr>
                <w:rFonts w:hint="eastAsia" w:ascii="仿宋" w:hAnsi="仿宋" w:eastAsia="仿宋" w:cs="仿宋"/>
                <w:i/>
                <w:sz w:val="24"/>
                <w:szCs w:val="24"/>
              </w:rPr>
              <w:t>DN</w:t>
            </w:r>
            <w:r>
              <w:rPr>
                <w:rFonts w:hint="eastAsia" w:ascii="仿宋" w:hAnsi="仿宋" w:eastAsia="仿宋" w:cs="仿宋"/>
                <w:sz w:val="24"/>
                <w:szCs w:val="24"/>
              </w:rPr>
              <w:t>100</w:t>
            </w:r>
          </w:p>
        </w:tc>
        <w:tc>
          <w:tcPr>
            <w:tcW w:w="1223" w:type="dxa"/>
          </w:tcPr>
          <w:p>
            <w:pPr>
              <w:adjustRightInd w:val="0"/>
              <w:snapToGrid w:val="0"/>
              <w:ind w:firstLine="240" w:firstLineChars="100"/>
              <w:rPr>
                <w:rFonts w:hint="eastAsia" w:ascii="仿宋" w:hAnsi="仿宋" w:eastAsia="仿宋" w:cs="仿宋"/>
                <w:i/>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6.3.9</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消防水箱出水管设置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高位消防水箱的出水管径应位于水箱最低水位以下，并应设置防止消防用水进入高位消防水箱水位的装置，同时应有最高和最低报警水位</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6.3.10</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消防水箱出水管止回阀设置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高位消防水箱出水管管径应位于水箱最低水位以下，并应设置防止消防用水进入高位消防水箱的止回阀</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6.3.11</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消防水箱的溢流水管、排水设施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消防水箱应设置溢流水管和排水设施，并应采用间接排水</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6.3.12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消防水箱水位显示装置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应设置就地水位显示装置，并应在消防控制中心或值班室等地点设置显示消防水箱水位的装置，同时应有最高和最低报警水位</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6.3.13</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消防用水与其他用水共用水池的技术措施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应采取确保消防用水量不作他用的技术措施</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6.4</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水泵接合器</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240" w:firstLineChars="100"/>
              <w:rPr>
                <w:rFonts w:hint="eastAsia" w:ascii="仿宋" w:hAnsi="仿宋" w:eastAsia="仿宋" w:cs="仿宋"/>
                <w:sz w:val="24"/>
                <w:szCs w:val="24"/>
              </w:rPr>
            </w:pP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6.4.1</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消防水泵接合器的设置（室内消火栓给水系统）</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应按规范及设计要求设置</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6.4.2</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消防水泵接合器的设置（其他水灭火系统含干式消火栓系统）</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自动喷水灭火系统、水喷雾灭火系统、泡沫灭火系统、固定消防泡沫灭火系统等水灭火系统，均应设置消防水泵接合器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6.4.3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水泵接合器设置位置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应设在室外便于消防车使用的地点，且距室外消火栓或消防水池的距离不宜小于15m，并不宜大于40m</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6.4.4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水泵接合器数量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应按系统设计流量经计算确定</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6.4.5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水泵接合器标志</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应设置永久性标志铭牌，并应标明供水系统、供水范围和额定压力</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6.4.6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水泵接合器止回阀安装方向</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应使消防用水能从水泵接合器进入系统</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6.4.7</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水泵接合器安全阀安装及管径</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公称压力1.6MPa和2.5MPa的接合器，安全阀的公称通径应不小于20mm；公称压力4.0MPa的接合器，安全阀的公称通径应不小于25mm</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6.4.8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地下水泵接合器的安装</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应使进水口与井盖地面的距离不大于0.4m，且不应小于井盖的半径</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6.4.9</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地下水泵接合器标志</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应采用铸有“消防水泵接合器”标志的铸铁井盖</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6.4.10</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墙壁水泵接合器与门窗距离</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与墙面上的门、窗、孔、洞的静距离不应小于2.0m，且不应安装玻璃幕墙下方</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6.4.11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墙壁水泵接合器安装高度</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接口至室外地面的距离宜为0.7m</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6.4.12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水泵接合器口径</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公称通径100mm的接合器应选用</w:t>
            </w:r>
            <w:r>
              <w:rPr>
                <w:rFonts w:hint="eastAsia" w:ascii="仿宋" w:hAnsi="仿宋" w:eastAsia="仿宋" w:cs="仿宋"/>
                <w:i/>
                <w:sz w:val="24"/>
                <w:szCs w:val="24"/>
              </w:rPr>
              <w:t>DN</w:t>
            </w:r>
            <w:r>
              <w:rPr>
                <w:rFonts w:hint="eastAsia" w:ascii="仿宋" w:hAnsi="仿宋" w:eastAsia="仿宋" w:cs="仿宋"/>
                <w:sz w:val="24"/>
                <w:szCs w:val="24"/>
              </w:rPr>
              <w:t>65mm外螺纹固定接口；公称通径150mm的接合器应选用</w:t>
            </w:r>
            <w:r>
              <w:rPr>
                <w:rFonts w:hint="eastAsia" w:ascii="仿宋" w:hAnsi="仿宋" w:eastAsia="仿宋" w:cs="仿宋"/>
                <w:i/>
                <w:sz w:val="24"/>
                <w:szCs w:val="24"/>
              </w:rPr>
              <w:t>DN</w:t>
            </w:r>
            <w:r>
              <w:rPr>
                <w:rFonts w:hint="eastAsia" w:ascii="仿宋" w:hAnsi="仿宋" w:eastAsia="仿宋" w:cs="仿宋"/>
                <w:sz w:val="24"/>
                <w:szCs w:val="24"/>
              </w:rPr>
              <w:t>80mm外螺纹固定接口</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7</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消火栓系统</w:t>
            </w:r>
          </w:p>
        </w:tc>
        <w:tc>
          <w:tcPr>
            <w:tcW w:w="567" w:type="dxa"/>
            <w:vAlign w:val="center"/>
          </w:tcPr>
          <w:p>
            <w:pPr>
              <w:adjustRightInd w:val="0"/>
              <w:snapToGrid w:val="0"/>
              <w:jc w:val="center"/>
              <w:rPr>
                <w:rFonts w:hint="eastAsia" w:ascii="仿宋" w:hAnsi="仿宋" w:eastAsia="仿宋" w:cs="仿宋"/>
                <w:b/>
                <w:sz w:val="24"/>
                <w:szCs w:val="24"/>
              </w:rPr>
            </w:pPr>
          </w:p>
        </w:tc>
        <w:tc>
          <w:tcPr>
            <w:tcW w:w="5103" w:type="dxa"/>
          </w:tcPr>
          <w:p>
            <w:pPr>
              <w:adjustRightInd w:val="0"/>
              <w:snapToGrid w:val="0"/>
              <w:ind w:firstLine="240" w:firstLineChars="100"/>
              <w:rPr>
                <w:rFonts w:hint="eastAsia" w:ascii="仿宋" w:hAnsi="仿宋" w:eastAsia="仿宋" w:cs="仿宋"/>
                <w:sz w:val="24"/>
                <w:szCs w:val="24"/>
              </w:rPr>
            </w:pP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7.1</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消防供水设施</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240" w:firstLineChars="100"/>
              <w:rPr>
                <w:rFonts w:hint="eastAsia" w:ascii="仿宋" w:hAnsi="仿宋" w:eastAsia="仿宋" w:cs="仿宋"/>
                <w:sz w:val="24"/>
                <w:szCs w:val="24"/>
              </w:rPr>
            </w:pP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7.1.1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消防水泵设置及选型</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应按设计要求设置，选项应满足消防给水系统的流量和压力需求</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7.1.2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消防水泵备用泵的设置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消防水泵应设置备用泵（除建筑高度小于54m的住宅和室外消防给水设计流量小于等于25L/s的建筑、室内消防给水设计流量小于等于10L/s的建筑外）</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7.1.3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水泵控制柜</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消防水泵控制柜在平时应使消防水泵处与自动启泵状态，应注明所属系统编号的标志，按钮、指示灯及仪表应正常</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7.1.4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主备泵的切换</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主泵不能正常投入运行时，应自动切换启动备用泵</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7.1.5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水泵外观质量及安装质量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泵及电机的外表不应有碰损，轴心不应有偏心；水泵之间及其与墙或其他设备之间的间距应满足安装、运行、维护管理要求</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7.1.6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消防水泵标志</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消防水泵应有注明系统名称和编号的标志牌</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7.1.7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水泵启停控制方式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消防水泵不应设置自动停泵的控制功能，应能手动启停和自动启动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7.1.8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消防水泵启动时间</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消防水泵应确保从接到启泵信号到水泵正常的自动启动时间不应大于2min</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7.1.9</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现场手动启泵功能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消防水泵、稳压泵应设置就地强制启停泵按钮，并应有保护装置</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7.1.10</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稳压泵技术性能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应满足系统自动启动和管网充满水的要求，启动运行正常，启泵与停泵压力应符合设定值，压力表显示应正常</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7.1.11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稳压泵启停控制</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稳压泵应由消防给水管网或气压水罐上设置的稳压泵自动启停泵压力开关或压力变送器控制。当消防主泵启动时，稳压泵应停止运行</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7.1.12</w:t>
            </w:r>
          </w:p>
        </w:tc>
        <w:tc>
          <w:tcPr>
            <w:tcW w:w="155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消防控制室手动直接启动消防泵功能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消防控制室内的消防联动控制器应直接手动控制消防泵的启动、停止</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7.1.13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水泵动作信号反馈</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喷淋消防泵的启动和停止的动作信号应反馈至消防联动控制器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7.1.14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水泵故障信号反馈</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水泵发生故障时，应有信号反馈回消防控室</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7.1.15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水泵吸水方式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系统的供水泵、稳压泵，应采用自罐式吸水方式。采用天然水源时，水泵的吸水口应采取防止杂物堵塞的措施</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7.1.16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水泵控制阀</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进出口阀门应常开，标准牌应正确</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7.1.17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流量、压力试验装置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一组消防水泵应在消防水泵房内设置流量和压力测试装置。单台泵流量不大于20L/s，设计工作压力不大于0.5MPa，应预留流量计和压力计接口，并应符合设计要求</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7.1.18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消防泵出水管上的试水管</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每台消防泵出水管上应设置</w:t>
            </w:r>
            <w:r>
              <w:rPr>
                <w:rFonts w:hint="eastAsia" w:ascii="仿宋" w:hAnsi="仿宋" w:eastAsia="仿宋" w:cs="仿宋"/>
                <w:i/>
                <w:sz w:val="24"/>
                <w:szCs w:val="24"/>
              </w:rPr>
              <w:t>DN</w:t>
            </w:r>
            <w:r>
              <w:rPr>
                <w:rFonts w:hint="eastAsia" w:ascii="仿宋" w:hAnsi="仿宋" w:eastAsia="仿宋" w:cs="仿宋"/>
                <w:sz w:val="24"/>
                <w:szCs w:val="24"/>
              </w:rPr>
              <w:t>65的试水管，并应采取排水措施</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7.1.19</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水泵吸水管管径</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应满足当其中一条吸水管损坏或检修时，其余吸水管应仍能供应全部消防给水设计流量</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7.1.20</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水泵出水管管径</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应满足当其中一条输水管发生故障时，其余输水管应仍能供应全部消防给水设计流量</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7.1.21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水泵出水口附件安装</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出水管上应设止回阀、明杆闸阀；当采用蝶阀时，应带有自锁装置</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7.1.22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水泵吸水口附件安装</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消防水泵吸水管上应设置明杆闸阀或带自锁装置的蝶阀，当设置暗杆阀门时应设有开启刻度和标准</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7.1.23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防超压措施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防超压措施应正常</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7.1.24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气压罐型号</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气压水罐有效容积、气压、水位及设计压力应符合设计要求</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7.1.25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气压罐安装</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安装间距、管道安装应符合设计要求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7.1.26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气压罐出水口</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气压罐出水管上应设止回阀</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管网</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240" w:firstLineChars="100"/>
              <w:rPr>
                <w:rFonts w:hint="eastAsia" w:ascii="仿宋" w:hAnsi="仿宋" w:eastAsia="仿宋" w:cs="仿宋"/>
                <w:sz w:val="24"/>
                <w:szCs w:val="24"/>
              </w:rPr>
            </w:pP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7.2.1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管材</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管材及压力等级应符合规范及设计要求，管材、管件内外涂层不应脱落、锈蚀、表面无划痕、无裂痕</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7.2.2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室内消火栓竖管管径</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应符合设计要求，但不应小于</w:t>
            </w:r>
            <w:r>
              <w:rPr>
                <w:rFonts w:hint="eastAsia" w:ascii="仿宋" w:hAnsi="仿宋" w:eastAsia="仿宋" w:cs="仿宋"/>
                <w:i/>
                <w:sz w:val="24"/>
                <w:szCs w:val="24"/>
              </w:rPr>
              <w:t>DN</w:t>
            </w:r>
            <w:r>
              <w:rPr>
                <w:rFonts w:hint="eastAsia" w:ascii="仿宋" w:hAnsi="仿宋" w:eastAsia="仿宋" w:cs="仿宋"/>
                <w:sz w:val="24"/>
                <w:szCs w:val="24"/>
              </w:rPr>
              <w:t>100</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7.2.3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防晃支架设置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6326" w:type="dxa"/>
            <w:gridSpan w:val="2"/>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架空管道每段管道设置的防晃支架不应少于1个；立管应在其始端和终端设防晃支架或采用管卡固定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7.2.4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套管与管道间隙处理</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消防给水管穿过墙体或楼板时应加套管，套管与管道的间隙应采用不燃材料填塞</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7.2.5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管道颜色</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架空管道外应刷红色油漆或涂红色环圈标志</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7.2.6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吸水管条数</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一组消防水泵，吸水管不应少于两条，当其中一条损坏或检修时，其余吸水管应仍能通过全部消防给水设计流量</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7.2.7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进水管数量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向室内外环状消防给水管网供水的输水干管、一组消防泵向环状管网的输水干管均不应少于2条，当其中一条输水管发生故障时，其余输水管应仍能供应全部消防给水设计流量</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7.2.8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给水管网</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室内消火栓系统管网应布置成环状（除室外消火栓设计流量不大于20L/s，且室内消火栓不超过10个时外）；宜与其他水灭火系统的管网分开设置，当合用消防水泵时，供水管路沿水流方向应在报警阀前分开设置</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7.2.9</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室内给水管道上阀门设置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应按规范及设计要求设置</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7.2.10</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阀门启闭标志</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应有明显启闭标志</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7.2.11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减压阀安装</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减压阀应设置在报警阀组入口前，当连接两个及以上报警阀组时，应设置备用减压阀</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7.2.12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减压阀方向</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减压阀水流方向应与供水管网水流方向一致</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7.2.13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减压阀过滤器及压力表安装</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减压阀的进口处应设置过滤器，减压阀前后应设压力表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7.2.14</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干式消火栓竖管的消防车供水接口</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干式消火栓竖管应设置消防车供水接口，其接口应设置在首层便于消防车接近和安全的地点</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7.2.15</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干式消火栓竖管排气阀的设置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竖管顶端应设置自动排气阀</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7.2.16</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干式消火栓系统快速排气阀的设置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在系统管道的最高处应设置快速排气阀</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室外消火栓</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7.3.1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室外消火栓的设置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应按规范及设计要求设置</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7.3.2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室外消火栓的位置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保护半径不应超过150m，间距不应大于120m，宜沿建筑周围均匀布置</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7.3.3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室外消火栓距建筑外墙距离</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距建筑外墙或外墙边缘不宜小于5m</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7.3.4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室外消火栓距路边距离</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距路边不宜小于0.5m，并不应大于2.0m</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7.3.5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室外消防给水管直径</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不应小于</w:t>
            </w:r>
            <w:r>
              <w:rPr>
                <w:rFonts w:hint="eastAsia" w:ascii="仿宋" w:hAnsi="仿宋" w:eastAsia="仿宋" w:cs="仿宋"/>
                <w:i/>
                <w:sz w:val="24"/>
                <w:szCs w:val="24"/>
              </w:rPr>
              <w:t>DN</w:t>
            </w:r>
            <w:r>
              <w:rPr>
                <w:rFonts w:hint="eastAsia" w:ascii="仿宋" w:hAnsi="仿宋" w:eastAsia="仿宋" w:cs="仿宋"/>
                <w:sz w:val="24"/>
                <w:szCs w:val="24"/>
              </w:rPr>
              <w:t>100</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7.3.6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地上式消火栓栓口直径</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应有一个直径为150mm或100mm和两个直径为65mm的栓口</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7.3.7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地下式消火栓栓口直径</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应有直径为100mm和65mm的栓口各一个</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7.3.8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地下式消火栓标准</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应有明显的永久性标志</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7.3.9</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室外消火栓压力</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最不利处的室外消火栓栓口的供水压力，从地面算起不应小于0.10MPa</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室内消火栓</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7.4.1</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室内消火栓的设置及选型</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应按规范及设计要求设置</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7.4.2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消火栓箱标准</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应设置明显的永久性固定标志</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7.4.3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消火栓阀体件外观</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应无加工缺陷、机械损伤</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7.4.4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消火栓固定接口</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应无渗漏</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7.4.5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消火栓活动部件</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应转动灵活</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7.4.6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栓口安装高度</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距地面高度宜为1.1m</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7.4.7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栓口出水方向</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宜与设置消火栓的墙面成90º角或向下</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7.4.8</w:t>
            </w:r>
          </w:p>
        </w:tc>
        <w:tc>
          <w:tcPr>
            <w:tcW w:w="1559" w:type="dxa"/>
            <w:vAlign w:val="center"/>
          </w:tcPr>
          <w:p>
            <w:pPr>
              <w:adjustRightInd w:val="0"/>
              <w:snapToGrid w:val="0"/>
              <w:ind w:firstLine="480" w:firstLineChars="200"/>
              <w:rPr>
                <w:rFonts w:hint="eastAsia" w:ascii="仿宋" w:hAnsi="仿宋" w:eastAsia="仿宋" w:cs="仿宋"/>
                <w:sz w:val="24"/>
                <w:szCs w:val="24"/>
              </w:rPr>
            </w:pPr>
            <w:r>
              <w:rPr>
                <w:rFonts w:hint="eastAsia" w:ascii="仿宋" w:hAnsi="仿宋" w:eastAsia="仿宋" w:cs="仿宋"/>
                <w:sz w:val="24"/>
                <w:szCs w:val="24"/>
              </w:rPr>
              <w:t>室内消火栓最大布置间距（一）</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室内消火栓按2支消防水枪的2股充实水柱布置的建筑物，消火栓的布置间距不应大于30.0m</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7.4.9</w:t>
            </w:r>
          </w:p>
        </w:tc>
        <w:tc>
          <w:tcPr>
            <w:tcW w:w="1559" w:type="dxa"/>
            <w:vAlign w:val="center"/>
          </w:tcPr>
          <w:p>
            <w:pPr>
              <w:adjustRightInd w:val="0"/>
              <w:snapToGrid w:val="0"/>
              <w:ind w:firstLine="480" w:firstLineChars="200"/>
              <w:rPr>
                <w:rFonts w:hint="eastAsia" w:ascii="仿宋" w:hAnsi="仿宋" w:eastAsia="仿宋" w:cs="仿宋"/>
                <w:sz w:val="24"/>
                <w:szCs w:val="24"/>
              </w:rPr>
            </w:pPr>
            <w:r>
              <w:rPr>
                <w:rFonts w:hint="eastAsia" w:ascii="仿宋" w:hAnsi="仿宋" w:eastAsia="仿宋" w:cs="仿宋"/>
                <w:sz w:val="24"/>
                <w:szCs w:val="24"/>
              </w:rPr>
              <w:t>室内消火栓最大布置间距（二）</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室内消火栓按1支消防水枪的1股充实水柱布置的建筑物，消火栓的布置间距不应大于50.0m</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7.4.10</w:t>
            </w:r>
          </w:p>
        </w:tc>
        <w:tc>
          <w:tcPr>
            <w:tcW w:w="1559" w:type="dxa"/>
            <w:vAlign w:val="center"/>
          </w:tcPr>
          <w:p>
            <w:pPr>
              <w:adjustRightInd w:val="0"/>
              <w:snapToGrid w:val="0"/>
              <w:ind w:firstLine="480" w:firstLineChars="200"/>
              <w:rPr>
                <w:rFonts w:hint="eastAsia" w:ascii="仿宋" w:hAnsi="仿宋" w:eastAsia="仿宋" w:cs="仿宋"/>
                <w:sz w:val="24"/>
                <w:szCs w:val="24"/>
              </w:rPr>
            </w:pPr>
            <w:r>
              <w:rPr>
                <w:rFonts w:hint="eastAsia" w:ascii="仿宋" w:hAnsi="仿宋" w:eastAsia="仿宋" w:cs="仿宋"/>
                <w:sz w:val="24"/>
                <w:szCs w:val="24"/>
              </w:rPr>
              <w:t>跃层住宅和商业网点的室内消火栓设置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室内消火栓应至少满足一股充实水柱到达室内任何地方</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7.4.11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地铁消火栓间距</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单口单阀消火栓的间距不应超过30.0m，双口双阀消火栓的间距不应超过50.0m；地下区间隧道（单洞）内消火栓间距不应超过50.0m；人行通道内消火栓间距不应超过30m</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7.4.12</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城市交通隧道消火栓布置间距</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消火栓的间距不应大于50m，大于3车道时，应双面间隔设置</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7.4.13</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工艺装置区室外消火栓间距</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采用高压或临时高压消防给水系统的室外消火栓间距不应大于60.0m</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7.4.14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消防水带</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应采用公称直径</w:t>
            </w:r>
            <w:r>
              <w:rPr>
                <w:rFonts w:hint="eastAsia" w:ascii="仿宋" w:hAnsi="仿宋" w:eastAsia="仿宋" w:cs="仿宋"/>
                <w:i/>
                <w:sz w:val="24"/>
                <w:szCs w:val="24"/>
              </w:rPr>
              <w:t>DN</w:t>
            </w:r>
            <w:r>
              <w:rPr>
                <w:rFonts w:hint="eastAsia" w:ascii="仿宋" w:hAnsi="仿宋" w:eastAsia="仿宋" w:cs="仿宋"/>
                <w:sz w:val="24"/>
                <w:szCs w:val="24"/>
              </w:rPr>
              <w:t>65有内衬里的消防水带，长度不宜超过25.0m</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7.4.15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消防水枪</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消防水枪应齐全完好，无漏水，进出口口径应满足设计要求</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7.4.16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消防卷盘设置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人员密集的公共建筑、建筑高度大于100m的建筑、建筑面积大于200m</w:t>
            </w:r>
            <w:r>
              <w:rPr>
                <w:rFonts w:hint="eastAsia" w:ascii="仿宋" w:hAnsi="仿宋" w:eastAsia="仿宋" w:cs="仿宋"/>
                <w:sz w:val="24"/>
                <w:szCs w:val="24"/>
                <w:vertAlign w:val="superscript"/>
              </w:rPr>
              <w:t>2</w:t>
            </w:r>
            <w:r>
              <w:rPr>
                <w:rFonts w:hint="eastAsia" w:ascii="仿宋" w:hAnsi="仿宋" w:eastAsia="仿宋" w:cs="仿宋"/>
                <w:sz w:val="24"/>
                <w:szCs w:val="24"/>
              </w:rPr>
              <w:t>的商业服务网点内应设置消防软管卷盘或轻便消防龙头</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7.4.17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消防软管卷盘组件</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pStyle w:val="12"/>
              <w:adjustRightInd w:val="0"/>
              <w:snapToGrid w:val="0"/>
              <w:spacing w:before="0" w:after="0"/>
              <w:ind w:firstLine="240" w:firstLineChars="100"/>
              <w:jc w:val="both"/>
              <w:rPr>
                <w:rFonts w:hint="eastAsia" w:ascii="仿宋" w:hAnsi="仿宋" w:eastAsia="仿宋" w:cs="仿宋"/>
                <w:b w:val="0"/>
                <w:sz w:val="24"/>
                <w:szCs w:val="24"/>
              </w:rPr>
            </w:pPr>
            <w:r>
              <w:rPr>
                <w:rFonts w:hint="eastAsia" w:ascii="仿宋" w:hAnsi="仿宋" w:eastAsia="仿宋" w:cs="仿宋"/>
                <w:b w:val="0"/>
                <w:sz w:val="24"/>
                <w:szCs w:val="24"/>
              </w:rPr>
              <w:t>消防软管卷盘应配置内径小于ɸ19的消防软管，长度宜为30.0m，喷嘴6mm水枪</w:t>
            </w:r>
          </w:p>
        </w:tc>
        <w:tc>
          <w:tcPr>
            <w:tcW w:w="1223" w:type="dxa"/>
          </w:tcPr>
          <w:p>
            <w:pPr>
              <w:pStyle w:val="12"/>
              <w:adjustRightInd w:val="0"/>
              <w:snapToGrid w:val="0"/>
              <w:spacing w:before="0" w:after="0"/>
              <w:ind w:firstLine="240" w:firstLineChars="100"/>
              <w:jc w:val="both"/>
              <w:rPr>
                <w:rFonts w:hint="eastAsia" w:ascii="仿宋" w:hAnsi="仿宋" w:eastAsia="仿宋" w:cs="仿宋"/>
                <w:b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7.4.18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消防软管卷盘布置位置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可与消火栓设置在同一箱体内；保证有一般水流到达室内地面任何部位</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7.4.19</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消防电梯前室消火栓设置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消防电梯前室应设置室内消火栓，并应计入消火栓使用数量</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7.4.20</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建筑屋顶消火栓设置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应设置带有压力表的试验消火栓</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7.4.21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消火栓减压装置设置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室内消火栓栓口动压力大于0.70MPa时，必须设置减压装置</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7.5</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系统功能</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7.5.1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消火栓按钮联动启泵试验</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消火栓按钮不宜作为直接启动消防泵的开关，其动作信号应作为报警信号及启动消火栓泵的联动触发信号，由消防联动控制器联动控制消火栓泵的启动</w:t>
            </w:r>
          </w:p>
        </w:tc>
        <w:tc>
          <w:tcPr>
            <w:tcW w:w="1223" w:type="dxa"/>
          </w:tcPr>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7.5.2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消火栓泵自动启动功能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应由消防水泵出水干管上设置的压力开关、高位消防水箱出水管上的流量开关、或报警阀压力开关信号直接自动启动消防泵</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7.5.3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最不利点消火栓动压</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不应大于0.5MPa</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7.5.4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最不利点消火栓静压</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应不小于或等于1.0MPa</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7.5.5</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 xml:space="preserve">  最不利点静压（建筑高度≤100m的一类高层公共建筑、工业建筑）</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不应低于0.10MPa</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7.5.6</w:t>
            </w:r>
          </w:p>
        </w:tc>
        <w:tc>
          <w:tcPr>
            <w:tcW w:w="1559" w:type="dxa"/>
            <w:vAlign w:val="center"/>
          </w:tcPr>
          <w:p>
            <w:pPr>
              <w:adjustRightInd w:val="0"/>
              <w:snapToGrid w:val="0"/>
              <w:ind w:firstLine="480" w:firstLineChars="200"/>
              <w:rPr>
                <w:rFonts w:hint="eastAsia" w:ascii="仿宋" w:hAnsi="仿宋" w:eastAsia="仿宋" w:cs="仿宋"/>
                <w:sz w:val="24"/>
                <w:szCs w:val="24"/>
              </w:rPr>
            </w:pPr>
            <w:r>
              <w:rPr>
                <w:rFonts w:hint="eastAsia" w:ascii="仿宋" w:hAnsi="仿宋" w:eastAsia="仿宋" w:cs="仿宋"/>
                <w:sz w:val="24"/>
                <w:szCs w:val="24"/>
              </w:rPr>
              <w:t>最不利点静压（高层住宅、二类高层公共建筑、多层公共建筑）</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不应低于0.07MPa</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7.5.7</w:t>
            </w:r>
          </w:p>
        </w:tc>
        <w:tc>
          <w:tcPr>
            <w:tcW w:w="1559" w:type="dxa"/>
            <w:vAlign w:val="center"/>
          </w:tcPr>
          <w:p>
            <w:pPr>
              <w:adjustRightInd w:val="0"/>
              <w:snapToGrid w:val="0"/>
              <w:ind w:firstLine="480" w:firstLineChars="200"/>
              <w:rPr>
                <w:rFonts w:hint="eastAsia" w:ascii="仿宋" w:hAnsi="仿宋" w:eastAsia="仿宋" w:cs="仿宋"/>
                <w:sz w:val="24"/>
                <w:szCs w:val="24"/>
              </w:rPr>
            </w:pPr>
            <w:r>
              <w:rPr>
                <w:rFonts w:hint="eastAsia" w:ascii="仿宋" w:hAnsi="仿宋" w:eastAsia="仿宋" w:cs="仿宋"/>
                <w:sz w:val="24"/>
                <w:szCs w:val="24"/>
              </w:rPr>
              <w:t>室外消火栓压力（高压或临时高压系统）</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当工艺装饰区、罐区、堆场等构筑物采用高压或临时高压系统时，室外消火栓栓口压力不应小于0.35MPa，且消防水枪的充实水柱应按13m计算</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7.5.8</w:t>
            </w:r>
          </w:p>
        </w:tc>
        <w:tc>
          <w:tcPr>
            <w:tcW w:w="1559" w:type="dxa"/>
            <w:vAlign w:val="center"/>
          </w:tcPr>
          <w:p>
            <w:pPr>
              <w:adjustRightInd w:val="0"/>
              <w:snapToGrid w:val="0"/>
              <w:ind w:firstLine="480" w:firstLineChars="200"/>
              <w:rPr>
                <w:rFonts w:hint="eastAsia" w:ascii="仿宋" w:hAnsi="仿宋" w:eastAsia="仿宋" w:cs="仿宋"/>
                <w:sz w:val="24"/>
                <w:szCs w:val="24"/>
              </w:rPr>
            </w:pPr>
            <w:r>
              <w:rPr>
                <w:rFonts w:hint="eastAsia" w:ascii="仿宋" w:hAnsi="仿宋" w:eastAsia="仿宋" w:cs="仿宋"/>
                <w:sz w:val="24"/>
                <w:szCs w:val="24"/>
              </w:rPr>
              <w:t>最不利点充实水柱（高层建筑、厂房、库房和室内净空高度超过8m的民用建筑、城市交通隧道以外的其他场所）</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消防水枪充实水柱应按13m计算，栓口压力不应小于0.35MPa</w:t>
            </w:r>
          </w:p>
        </w:tc>
        <w:tc>
          <w:tcPr>
            <w:tcW w:w="1223" w:type="dxa"/>
            <w:vAlign w:val="center"/>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7.5.9</w:t>
            </w:r>
          </w:p>
        </w:tc>
        <w:tc>
          <w:tcPr>
            <w:tcW w:w="1559" w:type="dxa"/>
          </w:tcPr>
          <w:p>
            <w:pPr>
              <w:adjustRightInd w:val="0"/>
              <w:snapToGrid w:val="0"/>
              <w:ind w:firstLine="480" w:firstLineChars="200"/>
              <w:rPr>
                <w:rFonts w:hint="eastAsia" w:ascii="仿宋" w:hAnsi="仿宋" w:eastAsia="仿宋" w:cs="仿宋"/>
                <w:sz w:val="24"/>
                <w:szCs w:val="24"/>
              </w:rPr>
            </w:pPr>
            <w:r>
              <w:rPr>
                <w:rFonts w:hint="eastAsia" w:ascii="仿宋" w:hAnsi="仿宋" w:eastAsia="仿宋" w:cs="仿宋"/>
                <w:sz w:val="24"/>
                <w:szCs w:val="24"/>
              </w:rPr>
              <w:t>最不利点充实水柱（高层建筑、厂房、库房和室内净空高度超过8m的民用建筑、城市交通隧道以外的其他场所）</w:t>
            </w:r>
          </w:p>
        </w:tc>
        <w:tc>
          <w:tcPr>
            <w:tcW w:w="567" w:type="dxa"/>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消防水枪充实水柱应按10m计算，栓口压力不应小于0.25MPa</w:t>
            </w:r>
          </w:p>
        </w:tc>
        <w:tc>
          <w:tcPr>
            <w:tcW w:w="1223" w:type="dxa"/>
            <w:vAlign w:val="center"/>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7.5.10</w:t>
            </w:r>
          </w:p>
        </w:tc>
        <w:tc>
          <w:tcPr>
            <w:tcW w:w="1559" w:type="dxa"/>
            <w:vAlign w:val="center"/>
          </w:tcPr>
          <w:p>
            <w:pPr>
              <w:adjustRightInd w:val="0"/>
              <w:snapToGrid w:val="0"/>
              <w:ind w:firstLine="480" w:firstLineChars="200"/>
              <w:rPr>
                <w:rFonts w:hint="eastAsia" w:ascii="仿宋" w:hAnsi="仿宋" w:eastAsia="仿宋" w:cs="仿宋"/>
                <w:sz w:val="24"/>
                <w:szCs w:val="24"/>
              </w:rPr>
            </w:pPr>
            <w:r>
              <w:rPr>
                <w:rFonts w:hint="eastAsia" w:ascii="仿宋" w:hAnsi="仿宋" w:eastAsia="仿宋" w:cs="仿宋"/>
                <w:sz w:val="24"/>
                <w:szCs w:val="24"/>
              </w:rPr>
              <w:t>干式系统消火栓箱处的手动按钮</w:t>
            </w:r>
          </w:p>
        </w:tc>
        <w:tc>
          <w:tcPr>
            <w:tcW w:w="567" w:type="dxa"/>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应采用雨淋阀、电磁阀和电动阀时，在消火栓箱处应设置直接开启快速启动装置的手动按钮</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7.5.11</w:t>
            </w:r>
          </w:p>
        </w:tc>
        <w:tc>
          <w:tcPr>
            <w:tcW w:w="1559" w:type="dxa"/>
            <w:vAlign w:val="center"/>
          </w:tcPr>
          <w:p>
            <w:pPr>
              <w:adjustRightInd w:val="0"/>
              <w:snapToGrid w:val="0"/>
              <w:ind w:firstLine="480" w:firstLineChars="200"/>
              <w:rPr>
                <w:rFonts w:hint="eastAsia" w:ascii="仿宋" w:hAnsi="仿宋" w:eastAsia="仿宋" w:cs="仿宋"/>
                <w:sz w:val="24"/>
                <w:szCs w:val="24"/>
              </w:rPr>
            </w:pPr>
            <w:r>
              <w:rPr>
                <w:rFonts w:hint="eastAsia" w:ascii="仿宋" w:hAnsi="仿宋" w:eastAsia="仿宋" w:cs="仿宋"/>
                <w:sz w:val="24"/>
                <w:szCs w:val="24"/>
              </w:rPr>
              <w:t>干式消火栓系统的水泵联动试验</w:t>
            </w:r>
          </w:p>
        </w:tc>
        <w:tc>
          <w:tcPr>
            <w:tcW w:w="567" w:type="dxa"/>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在供水干管上宜设干式报警阀、雨淋阀或电磁阀、电动阀等快速启闭装置；应采用电动阀时开启时间不应超过30s</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7.5.12</w:t>
            </w:r>
          </w:p>
        </w:tc>
        <w:tc>
          <w:tcPr>
            <w:tcW w:w="1559"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干式消火栓系统充水时间</w:t>
            </w:r>
          </w:p>
        </w:tc>
        <w:tc>
          <w:tcPr>
            <w:tcW w:w="567" w:type="dxa"/>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不应大于5min</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6"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8</w:t>
            </w:r>
          </w:p>
        </w:tc>
        <w:tc>
          <w:tcPr>
            <w:tcW w:w="1559" w:type="dxa"/>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自动喷水灭火系统</w:t>
            </w:r>
          </w:p>
        </w:tc>
        <w:tc>
          <w:tcPr>
            <w:tcW w:w="567" w:type="dxa"/>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8.1</w:t>
            </w:r>
          </w:p>
        </w:tc>
        <w:tc>
          <w:tcPr>
            <w:tcW w:w="1559" w:type="dxa"/>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消防供水设施</w:t>
            </w:r>
          </w:p>
        </w:tc>
        <w:tc>
          <w:tcPr>
            <w:tcW w:w="567" w:type="dxa"/>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8.1.1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消防水泵设置及选型</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应按设计要求设置，选型应满足消防给水系统的流量和压力需求</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8.1.2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消防水泵备用泵的设置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消防水泵应设置备用泵（除建筑高度小于54m的住宅和室外消防给水设计流量小于等于25L/s的建筑、室外消防给水设计流量小于等于10L/s的建筑外）</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8.1.3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水泵控制箱</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消防水泵控制柜在平时应使消防水泵处于自动启泵状态，应注明所属系统编号的标志，按钮、指示灯及仪表应正常</w:t>
            </w:r>
          </w:p>
        </w:tc>
        <w:tc>
          <w:tcPr>
            <w:tcW w:w="1223" w:type="dxa"/>
          </w:tcPr>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8.1.4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主备泵的切换</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主泵不能正常投入运行时，应自动切换启动备用泵</w:t>
            </w:r>
          </w:p>
        </w:tc>
        <w:tc>
          <w:tcPr>
            <w:tcW w:w="1223" w:type="dxa"/>
          </w:tcPr>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8.1.5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水泵外观质量及安全质量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泵及电机的外观表面不应有碰损，轴心不应有偏心；水泵之间及其与墙或其他设备之间的间距应满足安装、运行、维护管理要求</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8.1.6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消防水泵标志</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应有注明系统名称和编号的标志牌</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8.1.7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水泵启停控制方式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消防水泵不应设置自动停泵的控制功能，应能手动启停和自动启动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8.1.8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消防水泵启动时间</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消防水泵应确保从接到启泵信号到水泵正常运转的自动启动时间不应大于2min</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8.1.9</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现场手动启动泵功能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消防水泵、稳压泵应设置就地强制启停泵按钮，并应有保护装置</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8.1.10</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稳压泵技术性能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应满足系统自动启动和管网充满水的要求，启动运行应正常，启泵与停泵压力应符合设定值，压力表显示应正常</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8.1.11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稳压泵启停控制</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稳压泵应由消防给水管网或气压水罐上设置的稳压泵自动启停泵压力开关或压力变送器控制。当消防主泵启动时，稳压泵应停止运行</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8.1.12</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消防控制手动直接启动喷淋泵功能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消防控制室内的消防联动控制器应直接手动控制喷淋消防泵的启动、停止</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8.1.13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水泵动作信号反馈</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喷淋消防泵的启动和停止的动作信号应反馈至消防联动控制器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8.1.14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水泵故障信号反馈</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水泵发生故障时，应有信号反馈回消防控制室</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8.1.15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水泵吸水方式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系统供水泵、稳压泵，应采用自罐式吸水方式。采用天然水源时，水泵的吸水口应采取防止杂物堵塞的措施</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8.1.16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水泵控制阀</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进出口阀门应常开，标志牌应正确</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8.1.17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流量、压力试验装置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一组消防水泵应在消防水泵房内设置流量和压力测试装置。单台泵流量不大于20L/s，设计工作压力不大于0.50MPa，应预留流量计和压力计接口，并应符合设计要求</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8.1.18</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消防泵出水管上的试水管</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每台消防泵出水管上应设置</w:t>
            </w:r>
            <w:r>
              <w:rPr>
                <w:rFonts w:hint="eastAsia" w:ascii="仿宋" w:hAnsi="仿宋" w:eastAsia="仿宋" w:cs="仿宋"/>
                <w:i/>
                <w:sz w:val="24"/>
                <w:szCs w:val="24"/>
              </w:rPr>
              <w:t>DN</w:t>
            </w:r>
            <w:r>
              <w:rPr>
                <w:rFonts w:hint="eastAsia" w:ascii="仿宋" w:hAnsi="仿宋" w:eastAsia="仿宋" w:cs="仿宋"/>
                <w:sz w:val="24"/>
                <w:szCs w:val="24"/>
              </w:rPr>
              <w:t>65的试水管，并应采取排水措施</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8.1.19</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水泵吸水管管径</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应满足当其中一条输水管损坏或检修时，其余吸水管应仍能通过全部消防给水设计流量</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8.1.20</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水泵出水管管径</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应满足当其中一条吸水管发生故障时，其余输水管应能供应全部消防给水设计流量</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8.1.21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水泵出水管附件安装</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出水管上应设止回阀、明杆闸阀；当采用蝶阀时，应带有自锁装置</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8.1.22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水泵吸水管附件安装</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消防水泵吸水管上应设置明杆闸阀或自锁装置的蝶阀，当设置暗杆阀门时应设有开启刻度和标准</w:t>
            </w:r>
          </w:p>
        </w:tc>
        <w:tc>
          <w:tcPr>
            <w:tcW w:w="1223" w:type="dxa"/>
          </w:tcPr>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8.1.23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防超压措施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防超压措施应正常</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8.1.24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气压罐型号</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气压水罐有效容积、气压、水位及设计压力应符合设计要求</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8.1.25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气压罐安装</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安装间距、管道安装应符合设计要求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8.1.26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气压罐出水管</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气压罐出水管上应设止回阀</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8.2</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管网</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8.2.1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管材</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管材及压力等级应符合规范及设计要求，无渗漏，无严重锈蚀</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8.2.2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管道连接方式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应采用螺纹、沟槽式管接头或法兰连接</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8.2.3</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管道支吊架或防晃支架的设置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通径50mm以上每段干管或配水管至少应设置一个，过长或改变方向需增设</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8.2.4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管道支吊架立管防晃支架</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立管应在其底部、顶部设防固定支架</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8.2.5</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配水主立管始终端支架或管卡安装</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距地面或楼面宜为1.5~1.8m</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8.2.6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吸水管条数</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一组消防水泵，吸水管不应少于两条</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8.2.7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报警阀后的管径</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不应设置其他用水设施</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8.2.8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管道安装配水支管直径</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配水支管直径不应小于25mm</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8.2.9</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管道安装配水支管直径</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单侧不应超过8个，喷头在吊顶上下布置时双侧各不应超过8个，严重危险级配水支管不应超过6个</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8.2.10</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穿楼板或防火墙套管与管道间隙处理</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应采用不燃烧材料填塞密实</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8.2.11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管路末端试水装置的设置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每个报警阀组控制的最不利点喷头处，应设末端试水装置</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8.2.12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管路末端试水装置附件</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阀门、试水接头、压力表和排水管应正常</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8.2.13</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管路末端试水装置排水管直径</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不应小于25mm</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8.2.14</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减压孔板和节流装置设置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应设在直径不小于50mm的水平管段上</w:t>
            </w:r>
          </w:p>
        </w:tc>
        <w:tc>
          <w:tcPr>
            <w:tcW w:w="1223" w:type="dxa"/>
          </w:tcPr>
          <w:p>
            <w:pPr>
              <w:adjustRightInd w:val="0"/>
              <w:snapToGrid w:val="0"/>
              <w:rPr>
                <w:rFonts w:hint="eastAsia" w:ascii="仿宋" w:hAnsi="仿宋" w:eastAsia="仿宋" w:cs="仿宋"/>
                <w:sz w:val="24"/>
                <w:szCs w:val="24"/>
              </w:rPr>
            </w:pPr>
          </w:p>
          <w:p>
            <w:pPr>
              <w:adjustRightInd w:val="0"/>
              <w:snapToGrid w:val="0"/>
              <w:rPr>
                <w:rFonts w:hint="eastAsia" w:ascii="仿宋" w:hAnsi="仿宋" w:eastAsia="仿宋" w:cs="仿宋"/>
                <w:sz w:val="24"/>
                <w:szCs w:val="24"/>
              </w:rPr>
            </w:pPr>
          </w:p>
          <w:p>
            <w:pPr>
              <w:adjustRightInd w:val="0"/>
              <w:snapToGrid w:val="0"/>
              <w:rPr>
                <w:rFonts w:hint="eastAsia" w:ascii="仿宋" w:hAnsi="仿宋" w:eastAsia="仿宋" w:cs="仿宋"/>
                <w:sz w:val="24"/>
                <w:szCs w:val="24"/>
              </w:rPr>
            </w:pPr>
          </w:p>
          <w:p>
            <w:pPr>
              <w:adjustRightInd w:val="0"/>
              <w:snapToGrid w:val="0"/>
              <w:rPr>
                <w:rFonts w:hint="eastAsia" w:ascii="仿宋" w:hAnsi="仿宋" w:eastAsia="仿宋" w:cs="仿宋"/>
                <w:sz w:val="24"/>
                <w:szCs w:val="24"/>
              </w:rPr>
            </w:pPr>
          </w:p>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8.2.15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减压阀安装</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减压阀应设置在报警阀组入口前，当连接两个及以上报警阀组时，应设置备用减压阀</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8.2.16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减压阀方向</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减压阀水流方向应与供水管网水流方向一致</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8.2.17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减压阀过滤器及压力表安装</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减压阀的进口处应设置过滤器，减压阀前后应设压力表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8.2.18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管道颜色</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配水干管、配水管应做红色或红色环圈标志以区别其他管道</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8.2.19</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阀门启闭标志</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主要控制阀应加设的启闭标志</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8.2.20</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配水管控制喷头数量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中危险级场所配水管</w:t>
            </w:r>
            <w:r>
              <w:rPr>
                <w:rFonts w:hint="eastAsia" w:ascii="仿宋" w:hAnsi="仿宋" w:eastAsia="仿宋" w:cs="仿宋"/>
                <w:i/>
                <w:sz w:val="24"/>
                <w:szCs w:val="24"/>
              </w:rPr>
              <w:t>DN</w:t>
            </w:r>
            <w:r>
              <w:rPr>
                <w:rFonts w:hint="eastAsia" w:ascii="仿宋" w:hAnsi="仿宋" w:eastAsia="仿宋" w:cs="仿宋"/>
                <w:sz w:val="24"/>
                <w:szCs w:val="24"/>
              </w:rPr>
              <w:t>100控制喷头数量不超过64只</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8.2.21</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快速排气阀的设置（干式系统和预作用系统）</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干式系统和预作用系统配水管道应设快速排气阀</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8.2.22</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排气阀入口前电动阀设置（干式系统和预作用系统）</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有压充气管道的快速排气阀入口前应设电动阀</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2"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8.3</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喷头</w:t>
            </w:r>
          </w:p>
        </w:tc>
        <w:tc>
          <w:tcPr>
            <w:tcW w:w="567" w:type="dxa"/>
            <w:vAlign w:val="center"/>
          </w:tcPr>
          <w:p>
            <w:pPr>
              <w:adjustRightInd w:val="0"/>
              <w:snapToGrid w:val="0"/>
              <w:jc w:val="center"/>
              <w:rPr>
                <w:rFonts w:hint="eastAsia" w:ascii="仿宋" w:hAnsi="仿宋" w:eastAsia="仿宋" w:cs="仿宋"/>
                <w:b/>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8.3.1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设置及选型</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应符合设计要求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8.3.2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外观及安装质量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牢固、整齐、玻璃球无污损、无渗漏，不得有变形和附着物、悬挂物</w:t>
            </w:r>
          </w:p>
        </w:tc>
        <w:tc>
          <w:tcPr>
            <w:tcW w:w="1223" w:type="dxa"/>
          </w:tcPr>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8.3.3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安装最大间距</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应符合规范及设计要求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8.3.4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与墙、柱面最大距离</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应符合规范及设计要求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7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8.3.5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与梁、风管距离</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当喷头溅水盘平于梁底或通风管道腹面时，水平距离不能大于300mm；当喷头溅水盘与梁底或通风管道腹面垂直距离为240mm时，水平距离为900~1200mm，并应满足GB 50084—2001（2005年版）表7.2.1要求</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8.3.6</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通风管道宽度大于1.2m时喷头安装</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喷头应安装在其腹面以下部位</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8.3.7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溅水盘与楼板距离</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直立型、下垂型喷头溅水盘与顶板的距离不应小于75mm，不应大于150mm（按设计要求）</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8.3.8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吊顶内喷头安装</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大于80cm的闷顶和技术夹层，当其内有可燃物时，应在闷顶或技术夹层内设置上喷</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8.3.9</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边墙性喷头最大间距</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应符合设计要求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8.3.10</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边墙性喷头安装</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其两侧1m范围内和正前方2m范围内均不应有阻挡喷水的障碍物</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8.3.11</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直立式边墙行喷头距吊顶楼板屋面板距离</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应在100~150mm之间</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8.3.12</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水平式边墙型喷头距吊顶楼板屋面板距离</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应在150~300mm</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8.3.13</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直立式边墙型喷头距边墙的距离</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应在50~100mm</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4"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8.4</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报警阀组</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8.4.1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设置及选型</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应按规范及设计要求设置，选型符合设计要求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8.4.2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外观</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外观完好，组件齐全，阀瓣启闭灵活，密封性好</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8.4.3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安装位置（距地面）</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阀中心距地面高度宜为1.2m</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8.4.4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安装位置（距正面墙）</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正面距墙不应小于1.2m</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8.4.5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延时器</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应设延时器等防止误报警的装置，延时器应有自动排水设施，延时5~90S内发出报警铃声</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8.4.6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室内排水措施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安装报警阀组的室内应有排水设施</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8.4.7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水力警铃安装位置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应在公共通道或值班室附近的外墙上</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8.4.8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水力警铃安装要求</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水力警铃和报警阀的连接应采用热镀锌钢管，当镀锌钢管的公称直径为20mm时，其长度不宜大于20m</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8.4.9</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排水管和试验阀安装</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安装在便于操作的位置上</w:t>
            </w:r>
          </w:p>
        </w:tc>
        <w:tc>
          <w:tcPr>
            <w:tcW w:w="1223" w:type="dxa"/>
          </w:tcPr>
          <w:p>
            <w:pPr>
              <w:adjustRightInd w:val="0"/>
              <w:snapToGrid w:val="0"/>
              <w:rPr>
                <w:rFonts w:hint="eastAsia" w:ascii="仿宋" w:hAnsi="仿宋" w:eastAsia="仿宋" w:cs="仿宋"/>
                <w:sz w:val="24"/>
                <w:szCs w:val="24"/>
              </w:rPr>
            </w:pPr>
          </w:p>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8.4.10</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过滤器安装位置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应安装在延时器之前，且方向正确</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8.4.11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水源总控制阀</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开关灵活可靠，开关状态要明确显示</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8.4.12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水源控制阀</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连接报警阀进出口的控制阀应采用信号阀，消防控制室应能显示其关闭状态；当不采用信号阀时控制阀应设锁定阀位的锁具</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8.4.13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压力开关安装</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压力开关应竖直安装在通往水力警铃的管道上，且不应在安装中拆装改动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8.4.14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报警阀控制喷头数量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湿式和预作用系统不宜超过800只</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8.4.15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报警阀水力警铃声压级</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报警阀动作后，距水力警铃3m远处的声压级不应低于70dB</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8.4.16</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报警阀压力开关动作信号反馈</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动作信号应反馈至消防联动控制器</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8.4.17</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报警阀关闭试水阀时装态</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压力开关、延时器都停止动作，报警阀上、下压力表读数应基本一致</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8.4.18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水箱出水管要求</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消防水箱出水管应设止回阀，并应与报警阀组入口前管道连接</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8.4.19</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水箱与湿式报警阀连接管的管径</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连接管径不应小于：轻、中危级场所80mm，重危级场所100mm</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8.4.20</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报警阀组前设环状供水管</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当自动喷水灭火系统中设有2个及以上报警阀组时，报警阀组前宜设环状供水管道</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8.5</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水流指示器及信号阀</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8.5.1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水流指示器的设置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除报警阀组控制的喷头只保护不超过防火分区面积的同层场所外，每个防火分区、每个楼层均应设水流指示器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8.5.2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水流指示器信号线穿管保护</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应加金属保护管保护</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8.5.3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水流指示器安装装置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应使电气元件部位竖直安装在水平管道上侧，其动作方向应和水流方向一致</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8.5.4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水流指示器动作信号反馈</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应反馈至消防联动控制器</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8.5.5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水流指示器复位功能试验</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水流指示器应能正常复位</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8.5.6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信号阀安装位置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应安装在水流指示器前的管道上</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8.5.7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信号阀信号线穿管保护</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应加金属保护管保护</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8.5.8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信号阀状态及信号反馈</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信号阀应全开，启闭信号应反馈至消防联动控制器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2"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8.6</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系统功能</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8.6.1</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湿式系统—开启最不利点末端试水装置阀的压力读数</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不应低于0.05MPa</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8.6.2</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湿式系统—报警阀压力开关联动启泵功能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应有报警阀压力开关的动作信号作为触发信号直接控制启动喷淋消防泵，联动控制不应受消防联动控制器处于手、自动状态的影响</w:t>
            </w:r>
          </w:p>
        </w:tc>
        <w:tc>
          <w:tcPr>
            <w:tcW w:w="1223" w:type="dxa"/>
          </w:tcPr>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8.6.3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湿式系统—系统联动试验</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开启末端试水装置阀门后，湿式报警阀的压力开关直接启动消防水泵，其相应的动作信号应反馈至消防联动控制器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8.6.4</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干式系统—开启最不利点末端试水装置阀的压力表读数</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开启末端试水装置阀门后1min，其出水压力不应低于0.05MPa</w:t>
            </w:r>
          </w:p>
        </w:tc>
        <w:tc>
          <w:tcPr>
            <w:tcW w:w="1223" w:type="dxa"/>
            <w:vAlign w:val="center"/>
          </w:tcPr>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8.6.5</w:t>
            </w:r>
          </w:p>
        </w:tc>
        <w:tc>
          <w:tcPr>
            <w:tcW w:w="1559" w:type="dxa"/>
            <w:vAlign w:val="center"/>
          </w:tcPr>
          <w:p>
            <w:pPr>
              <w:adjustRightInd w:val="0"/>
              <w:snapToGrid w:val="0"/>
              <w:ind w:firstLine="120" w:firstLineChars="50"/>
              <w:rPr>
                <w:rFonts w:hint="eastAsia" w:ascii="仿宋" w:hAnsi="仿宋" w:eastAsia="仿宋" w:cs="仿宋"/>
                <w:sz w:val="24"/>
                <w:szCs w:val="24"/>
              </w:rPr>
            </w:pPr>
            <w:r>
              <w:rPr>
                <w:rFonts w:hint="eastAsia" w:ascii="仿宋" w:hAnsi="仿宋" w:eastAsia="仿宋" w:cs="仿宋"/>
                <w:sz w:val="24"/>
                <w:szCs w:val="24"/>
              </w:rPr>
              <w:t>干式系统—配水管充水时间</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不宜大于1min</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8.6.6</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干式系统—排气阀前电动阀的远控</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消防控制室应能控制排气阀入口电动阀启动</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8.6.7</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干式系统—排气阀前电动阀的联动试验</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开启末端试水装置阀门后，排气阀入口电动阀应联动启动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8.6.8</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干式系统—排气阀入口前电动阀动作信号反馈</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电动阀的动作信号应反馈至消防联动控制器</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8.6.9</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干式系统—报警阀压力开关联动启泵功能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应有报警阀压力开关的动作信号作为触发信号直接控制启动喷淋消防泵，联动控制不应受消防联动控制器处于手、自动状态的影响</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8.6.10</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干式系统—系统联动试验</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开启末端试水装置阀门后，报警阀、压力开关应动作，联动启动排气阀入口电动阀与喷淋消防水泵，水流指示器报警，相应的动作信号应反馈至消防联动控制器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8.6.11</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预作用系统—开启最不利点末端试水装置阀的压力表读数</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开启末端试水装置阀门后2min，其出水压力不应低于0.05MPa</w:t>
            </w:r>
          </w:p>
        </w:tc>
        <w:tc>
          <w:tcPr>
            <w:tcW w:w="1223" w:type="dxa"/>
            <w:vAlign w:val="center"/>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8.6.12</w:t>
            </w:r>
          </w:p>
        </w:tc>
        <w:tc>
          <w:tcPr>
            <w:tcW w:w="1559" w:type="dxa"/>
            <w:vAlign w:val="center"/>
          </w:tcPr>
          <w:p>
            <w:pPr>
              <w:adjustRightInd w:val="0"/>
              <w:snapToGrid w:val="0"/>
              <w:ind w:firstLine="120" w:firstLineChars="50"/>
              <w:rPr>
                <w:rFonts w:hint="eastAsia" w:ascii="仿宋" w:hAnsi="仿宋" w:eastAsia="仿宋" w:cs="仿宋"/>
                <w:sz w:val="24"/>
                <w:szCs w:val="24"/>
              </w:rPr>
            </w:pPr>
            <w:r>
              <w:rPr>
                <w:rFonts w:hint="eastAsia" w:ascii="仿宋" w:hAnsi="仿宋" w:eastAsia="仿宋" w:cs="仿宋"/>
                <w:sz w:val="24"/>
                <w:szCs w:val="24"/>
              </w:rPr>
              <w:t>预作用系统—配水管充水时间</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不应大于2min</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8.6.13</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预作用系统—排气阀前电动阀的远程控制</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消防控制室应能控制排气阀入口电动阀启动</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8.6.14</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预作用系统—排气阀前电动阀的联动试验</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模拟触发信号，消防联动控制器应能开启电动阀</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8.6.15</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预作用系统—排气阀入口前电动阀动作信号反馈</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电动阀的动作信号应反馈至消防联动控制器</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8.6.16</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预作用系统—报警阀压力开关联动启泵功能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预作用报警阀组开启后，系统转为湿式，应由报警阀压力开关的动作信号作为触发信号直接控制启动喷淋消防泵</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8.6.17</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预作用系统—预作用阀开启的联动触发信号</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应由同一报警区域内两只以上独立的感烟火灾探测器或一只感烟火灾探测器与一只手动火灾报警按钮的报警信号作为预作用阀开启的联动触发信号</w:t>
            </w:r>
          </w:p>
        </w:tc>
        <w:tc>
          <w:tcPr>
            <w:tcW w:w="1223" w:type="dxa"/>
          </w:tcPr>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8.6.18</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预作用系统—预作用阀联动开启</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接收到联动触发信号后，由消防联动控制器控制预作用阀组的开启</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8.6.19</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预作用系统—消防控制室手动开启报警阀功能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消防控制室内的消防联动控制器的手动控制盘应直接手动控制报警阀组的开启</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8.6.20</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预作用系统—系统联动试验</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模拟触发信号，应由消防联动控制器联动控制相关阀组及排气阀前电动阀的开启，再由报警阀压力开关的动作信号作为触发信号直接联动启动喷淋消防泵</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6"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9</w:t>
            </w:r>
          </w:p>
        </w:tc>
        <w:tc>
          <w:tcPr>
            <w:tcW w:w="1559" w:type="dxa"/>
            <w:vAlign w:val="center"/>
          </w:tcPr>
          <w:p>
            <w:pPr>
              <w:adjustRightInd w:val="0"/>
              <w:snapToGrid w:val="0"/>
              <w:ind w:firstLine="241" w:firstLineChars="100"/>
              <w:rPr>
                <w:rFonts w:hint="eastAsia" w:ascii="仿宋" w:hAnsi="仿宋" w:eastAsia="仿宋" w:cs="仿宋"/>
                <w:b/>
                <w:sz w:val="24"/>
                <w:szCs w:val="24"/>
              </w:rPr>
            </w:pPr>
            <w:r>
              <w:rPr>
                <w:rFonts w:hint="eastAsia" w:ascii="仿宋" w:hAnsi="仿宋" w:eastAsia="仿宋" w:cs="仿宋"/>
                <w:b/>
                <w:sz w:val="24"/>
                <w:szCs w:val="24"/>
              </w:rPr>
              <w:t>大空间智能型主动喷水灭火系统</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jc w:val="center"/>
              <w:rPr>
                <w:rFonts w:hint="eastAsia" w:ascii="仿宋" w:hAnsi="仿宋" w:eastAsia="仿宋" w:cs="仿宋"/>
                <w:sz w:val="24"/>
                <w:szCs w:val="24"/>
              </w:rPr>
            </w:pPr>
          </w:p>
        </w:tc>
        <w:tc>
          <w:tcPr>
            <w:tcW w:w="1223" w:type="dxa"/>
          </w:tcPr>
          <w:p>
            <w:pPr>
              <w:adjustRightInd w:val="0"/>
              <w:snapToGrid w:val="0"/>
              <w:ind w:firstLine="10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4"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9.1</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消防供水设施</w:t>
            </w:r>
          </w:p>
        </w:tc>
        <w:tc>
          <w:tcPr>
            <w:tcW w:w="567" w:type="dxa"/>
            <w:vAlign w:val="center"/>
          </w:tcPr>
          <w:p>
            <w:pPr>
              <w:adjustRightInd w:val="0"/>
              <w:snapToGrid w:val="0"/>
              <w:jc w:val="center"/>
              <w:rPr>
                <w:rFonts w:hint="eastAsia" w:ascii="仿宋" w:hAnsi="仿宋" w:eastAsia="仿宋" w:cs="仿宋"/>
                <w:b/>
                <w:sz w:val="24"/>
                <w:szCs w:val="24"/>
              </w:rPr>
            </w:pPr>
          </w:p>
        </w:tc>
        <w:tc>
          <w:tcPr>
            <w:tcW w:w="5103" w:type="dxa"/>
          </w:tcPr>
          <w:p>
            <w:pPr>
              <w:adjustRightInd w:val="0"/>
              <w:snapToGrid w:val="0"/>
              <w:ind w:firstLine="100"/>
              <w:jc w:val="center"/>
              <w:rPr>
                <w:rFonts w:hint="eastAsia" w:ascii="仿宋" w:hAnsi="仿宋" w:eastAsia="仿宋" w:cs="仿宋"/>
                <w:sz w:val="24"/>
                <w:szCs w:val="24"/>
              </w:rPr>
            </w:pPr>
          </w:p>
        </w:tc>
        <w:tc>
          <w:tcPr>
            <w:tcW w:w="1223" w:type="dxa"/>
          </w:tcPr>
          <w:p>
            <w:pPr>
              <w:adjustRightInd w:val="0"/>
              <w:snapToGrid w:val="0"/>
              <w:ind w:firstLine="10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9.1.1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消防水泵设置及选型</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应按设计要求设置，选型应满足消防给水系统的流量和压力需求</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9.1.2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消防水泵备用泵的设置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100"/>
              <w:rPr>
                <w:rFonts w:hint="eastAsia" w:ascii="仿宋" w:hAnsi="仿宋" w:eastAsia="仿宋" w:cs="仿宋"/>
                <w:sz w:val="24"/>
                <w:szCs w:val="24"/>
              </w:rPr>
            </w:pPr>
            <w:r>
              <w:rPr>
                <w:rFonts w:hint="eastAsia" w:ascii="仿宋" w:hAnsi="仿宋" w:eastAsia="仿宋" w:cs="仿宋"/>
                <w:sz w:val="24"/>
                <w:szCs w:val="24"/>
              </w:rPr>
              <w:t xml:space="preserve"> 消防水泵应设置备用泵（除建筑高度小于54m的住宅和室外消防给水设计流量小于等于25L/s的建筑、室内消防给水设计流量小于等于10L/s的建筑外）</w:t>
            </w: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9.1.3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水泵控制柜</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消防水泵控制柜在平时应使消防水泵处于自动启泵状态，应注明所属系统编号的标志，按钮、指示灯及仪表应正常</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9.1.4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主备泵的切换</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主泵不能正常投入运行时，应自动切换启动备用泵</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9.1.5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水泵外观质量及安装质量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100"/>
              <w:rPr>
                <w:rFonts w:hint="eastAsia" w:ascii="仿宋" w:hAnsi="仿宋" w:eastAsia="仿宋" w:cs="仿宋"/>
                <w:sz w:val="24"/>
                <w:szCs w:val="24"/>
              </w:rPr>
            </w:pPr>
            <w:r>
              <w:rPr>
                <w:rFonts w:hint="eastAsia" w:ascii="仿宋" w:hAnsi="仿宋" w:eastAsia="仿宋" w:cs="仿宋"/>
                <w:sz w:val="24"/>
                <w:szCs w:val="24"/>
              </w:rPr>
              <w:t xml:space="preserve"> 泵及电机的外表面不应有碰损，轴心不应有偏心；水泵之间及其与墙或其他设备之间的间距应满足安装、运行、维护管理要求</w:t>
            </w: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9.1.6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消防水泵标准</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100"/>
              <w:jc w:val="center"/>
              <w:rPr>
                <w:rFonts w:hint="eastAsia" w:ascii="仿宋" w:hAnsi="仿宋" w:eastAsia="仿宋" w:cs="仿宋"/>
                <w:sz w:val="24"/>
                <w:szCs w:val="24"/>
              </w:rPr>
            </w:pPr>
            <w:r>
              <w:rPr>
                <w:rFonts w:hint="eastAsia" w:ascii="仿宋" w:hAnsi="仿宋" w:eastAsia="仿宋" w:cs="仿宋"/>
                <w:sz w:val="24"/>
                <w:szCs w:val="24"/>
              </w:rPr>
              <w:t>消防水泵应有注明系统名称和编号的标志牌</w:t>
            </w:r>
          </w:p>
        </w:tc>
        <w:tc>
          <w:tcPr>
            <w:tcW w:w="1223" w:type="dxa"/>
          </w:tcPr>
          <w:p>
            <w:pPr>
              <w:adjustRightInd w:val="0"/>
              <w:snapToGrid w:val="0"/>
              <w:ind w:firstLine="10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9.1.7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水泵启停控制方式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消防水泵不应设置自动停泵的控制功能，应能手动启动和自动启动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9.1.8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消防水泵启动时间</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消防水泵应确保从接到启泵信号到水泵正常运转的自动启动时间不应大于2min</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9.1.9</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水泵现场手动启动功能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消防水泵、稳压泵应设置就地强制启停泵按钮，并应有保护装置</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9.1.10</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消防控制室水泵控制</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100"/>
              <w:jc w:val="center"/>
              <w:rPr>
                <w:rFonts w:hint="eastAsia" w:ascii="仿宋" w:hAnsi="仿宋" w:eastAsia="仿宋" w:cs="仿宋"/>
                <w:sz w:val="24"/>
                <w:szCs w:val="24"/>
              </w:rPr>
            </w:pPr>
            <w:r>
              <w:rPr>
                <w:rFonts w:hint="eastAsia" w:ascii="仿宋" w:hAnsi="仿宋" w:eastAsia="仿宋" w:cs="仿宋"/>
                <w:sz w:val="24"/>
                <w:szCs w:val="24"/>
              </w:rPr>
              <w:t>自动和手动</w:t>
            </w:r>
          </w:p>
        </w:tc>
        <w:tc>
          <w:tcPr>
            <w:tcW w:w="1223" w:type="dxa"/>
          </w:tcPr>
          <w:p>
            <w:pPr>
              <w:adjustRightInd w:val="0"/>
              <w:snapToGrid w:val="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9.1.11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消防稳压装置设置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非常高压供水系统应设置高位水箱或气压稳压装置</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9.1.12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稳压泵技术性能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应满足系统自动启动和管网充满水的要求，启动运行应正常，启泵与停泵压力应符合设定值，压力表显示应正常</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9.1.13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稳压泵启停控制</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稳压泵应由消防给水管网或气压水罐上设置的稳压泵自动启停泵压力开关或压力变送器控制。当消防主泵启动时，稳压泵应停止运行</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9.1.14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水泵动作信号反馈</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100"/>
              <w:rPr>
                <w:rFonts w:hint="eastAsia" w:ascii="仿宋" w:hAnsi="仿宋" w:eastAsia="仿宋" w:cs="仿宋"/>
                <w:sz w:val="24"/>
                <w:szCs w:val="24"/>
              </w:rPr>
            </w:pPr>
            <w:r>
              <w:rPr>
                <w:rFonts w:hint="eastAsia" w:ascii="仿宋" w:hAnsi="仿宋" w:eastAsia="仿宋" w:cs="仿宋"/>
                <w:sz w:val="24"/>
                <w:szCs w:val="24"/>
              </w:rPr>
              <w:t>消防水泵的动作信号应反馈至消防联动控制器</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9.1.15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水泵故障信号反馈</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100"/>
              <w:rPr>
                <w:rFonts w:hint="eastAsia" w:ascii="仿宋" w:hAnsi="仿宋" w:eastAsia="仿宋" w:cs="仿宋"/>
                <w:sz w:val="24"/>
                <w:szCs w:val="24"/>
              </w:rPr>
            </w:pPr>
            <w:r>
              <w:rPr>
                <w:rFonts w:hint="eastAsia" w:ascii="仿宋" w:hAnsi="仿宋" w:eastAsia="仿宋" w:cs="仿宋"/>
                <w:sz w:val="24"/>
                <w:szCs w:val="24"/>
              </w:rPr>
              <w:t>水泵发生故障时，应有信号反馈回消防控制室</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9.1.16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水泵吸水方式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消防水泵应采用自罐式吸水；当从市政管网直接抽水时，应在消防水泵出水管上设置有空气隔断的导流防止器</w:t>
            </w:r>
          </w:p>
        </w:tc>
        <w:tc>
          <w:tcPr>
            <w:tcW w:w="1223" w:type="dxa"/>
          </w:tcPr>
          <w:p>
            <w:pPr>
              <w:adjustRightInd w:val="0"/>
              <w:snapToGrid w:val="0"/>
              <w:ind w:firstLine="240" w:firstLineChars="100"/>
              <w:rPr>
                <w:rFonts w:hint="eastAsia" w:ascii="仿宋" w:hAnsi="仿宋" w:eastAsia="仿宋" w:cs="仿宋"/>
                <w:sz w:val="24"/>
                <w:szCs w:val="24"/>
              </w:rPr>
            </w:pPr>
          </w:p>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9.1.17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水泵控制阀</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进出口阀门应常开，标志牌应正确</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9.1.18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流量、压力试验装置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一组消防水泵应在消防水泵房内设置流量和压力测试装置。单台泵流量不大于20L/s，设计工作压力不大于0.50MPa应预留流量计和压力计接口，并应符合设计要求</w:t>
            </w:r>
          </w:p>
        </w:tc>
        <w:tc>
          <w:tcPr>
            <w:tcW w:w="1223" w:type="dxa"/>
          </w:tcPr>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9.1.19</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消防泵出水管上的试水管</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每台消防泵出水管上应设置DN65的试水管，并应采取排水设施</w:t>
            </w:r>
          </w:p>
        </w:tc>
        <w:tc>
          <w:tcPr>
            <w:tcW w:w="1223" w:type="dxa"/>
          </w:tcPr>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9.1.20</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水泵吸水管管径</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应满足当其中一条吸水管损坏或检修时，其余吸水管应仍能通过全部消防给水设计流量</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9.1.21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水泵出水管管径</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应满足当其中一条输水管发生故障时，其余输水管应仍能供应全部消防给水设计流量</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9.1.22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水泵出水管附件安装</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出水管上应设止回阀、明杆闸阀；当采用蝶阀时，应带有自锁装置</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9.1.23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水泵吸水管附件安装</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消防水泵吸水管上应设置明杆闸阀或带自锁装置的蝶阀，当设置暗杆阀门时应设有开启刻度和标志</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9.1.24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安全泄压阀</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应安装防止系统超压的安全泄压阀</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9.1.25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气压罐型号</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气压水罐有效容积、气压、水位及设计压力应符合设计要求</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9.1.26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气压罐安装</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安全间距、管道安装应符合设计要求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9.1.27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气压罐出水管</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气压罐出水管上应设止回阀</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9.2</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水流指示器及信号阀</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9.2.1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水流指示器设置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每个防火分区或每个楼层均应设置水流指示器</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9.2.2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合用管网水流指示器设置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应独立设置，且应在其他管道湿式报警阀或雨淋阀前将管道分开</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9.2.3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水流指示器安装</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水流指示器应安装在配水管信号阀出口之后</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9.2.4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水流指示器反馈信号</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消防控制室应能显示水流指示器工作状态</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9.2.5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信号阀设置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每个防火分区或每一层均应设置信号阀</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9.2.6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信号阀安装位置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合用管网信号阀应在其他管道的湿式报警阀或雨淋阀前分开管道</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9.2.7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信号阀功能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信号阀正常情况处于开启位置，且消防控制室应能显示其工作状态</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0"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9.3</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管网</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9.3.1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管材</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管材及压力等级应符合规范及设计要求，管材、管件内外涂层不应有脱落、锈蚀，表面无划痕、无裂痕</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9.3.2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室内管道连接方式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应采用沟槽式、丝扣或法兰连接</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9.3.3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吸水管条数</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一组消防水泵，吸水管不应少于两条</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9.3.4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管道颜色</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配水干管、配水管应做红色或红色环圈标志以区别其他管道</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9.3.5</w:t>
            </w:r>
          </w:p>
        </w:tc>
        <w:tc>
          <w:tcPr>
            <w:tcW w:w="1559" w:type="dxa"/>
            <w:vAlign w:val="center"/>
          </w:tcPr>
          <w:p>
            <w:pPr>
              <w:adjustRightInd w:val="0"/>
              <w:snapToGrid w:val="0"/>
              <w:ind w:firstLine="120" w:firstLineChars="50"/>
              <w:rPr>
                <w:rFonts w:hint="eastAsia" w:ascii="仿宋" w:hAnsi="仿宋" w:eastAsia="仿宋" w:cs="仿宋"/>
                <w:sz w:val="24"/>
                <w:szCs w:val="24"/>
              </w:rPr>
            </w:pPr>
            <w:r>
              <w:rPr>
                <w:rFonts w:hint="eastAsia" w:ascii="仿宋" w:hAnsi="仿宋" w:eastAsia="仿宋" w:cs="仿宋"/>
                <w:sz w:val="24"/>
                <w:szCs w:val="24"/>
              </w:rPr>
              <w:t>管道支架或防晃支架的设置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管径大于等于50mm时，每段配水管设置的防晃支架不应少于一个</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9.3.6</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穿楼板或防火墙套管与管道间隙处理</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应采用不燃烧材料填塞密实</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9.3.7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减压阀方向</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减压阀水流方向应与供水管网水流方向一致</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9.3.8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减压阀过滤器及压力表安装</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减压阀的进口处应设置过滤器，减压阀前后应设压力表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9.4</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喷头及高空水炮</w:t>
            </w:r>
          </w:p>
        </w:tc>
        <w:tc>
          <w:tcPr>
            <w:tcW w:w="567" w:type="dxa"/>
            <w:vAlign w:val="center"/>
          </w:tcPr>
          <w:p>
            <w:pPr>
              <w:adjustRightInd w:val="0"/>
              <w:snapToGrid w:val="0"/>
              <w:jc w:val="center"/>
              <w:rPr>
                <w:rFonts w:hint="eastAsia" w:ascii="仿宋" w:hAnsi="仿宋" w:eastAsia="仿宋" w:cs="仿宋"/>
                <w:b/>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9.4.1</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平天花或平梁底吊顶设置的大空间大流量喷头设置场所最大净空高度</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不应大于25m</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9.4.2</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平天花或平梁底吊顶设置的扫描射水喷头设置场所最大净空高度</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不应大于6m</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9.4.3</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平天花或平梁底吊顶设置的高空水炮设置场所最大净空高度</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不应大于20m</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9.4.4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安装方式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应下垂式安装</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7"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9.5</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智能型探测组件</w:t>
            </w:r>
          </w:p>
        </w:tc>
        <w:tc>
          <w:tcPr>
            <w:tcW w:w="567" w:type="dxa"/>
            <w:vAlign w:val="center"/>
          </w:tcPr>
          <w:p>
            <w:pPr>
              <w:adjustRightInd w:val="0"/>
              <w:snapToGrid w:val="0"/>
              <w:jc w:val="center"/>
              <w:rPr>
                <w:rFonts w:hint="eastAsia" w:ascii="仿宋" w:hAnsi="仿宋" w:eastAsia="仿宋" w:cs="仿宋"/>
                <w:b/>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9.5.1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智能型探测组件安装</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应平行或低于天花、梁底、屋架底和风管底安装。其周围不应有影响探测视角的障碍物</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9.5.2</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一体设置时智能型探测组件控制的喷头数量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一个智能型探测组件只控制1个喷头（高空水炮）</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9.5.3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智能型探测组件安装高度</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安装高度应与喷头或高空水炮的安装高度相同</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9.5.4</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控制1个喷头时与喷头的水平安装距离</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不应大于600mm</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9.5.5</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控制2~4个喷头时与喷头布置平面的中心位置的水平安装距离</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不应大于600mm</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9.6</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电磁阀</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9.6.1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电磁阀状态</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电磁阀在不通电条件下处于关闭状态</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9.6.2</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电磁阀安装位置（智能型灭火装置）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电磁阀宜靠近智能型灭火装置设置</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9.6.3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电磁阀安装位置（喷头）</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电磁阀应安装在喷头附近的水平配水支管上；管道的水流方向与电磁阀体上要求的水流方向一致</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0"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9.7</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末端试水装置</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9.7.1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末端试水装置设置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每个压力分区的水平管网末端最不利点处应设模拟试水装置，但保护范围内允许试水并有完善排水措施时，可不设置模拟试水装置</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9.7.2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试水装置组件</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应由压力表、试水阀、电磁阀、智能红外线探测组件、模拟喷头（水炮）及排水管组成</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9.8</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智能灭火装置控制器</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9.8.1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安装</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应安装牢固，不得倾斜</w:t>
            </w:r>
          </w:p>
        </w:tc>
        <w:tc>
          <w:tcPr>
            <w:tcW w:w="1223" w:type="dxa"/>
          </w:tcPr>
          <w:p>
            <w:pPr>
              <w:adjustRightInd w:val="0"/>
              <w:snapToGrid w:val="0"/>
              <w:rPr>
                <w:rFonts w:hint="eastAsia" w:ascii="仿宋" w:hAnsi="仿宋" w:eastAsia="仿宋" w:cs="仿宋"/>
                <w:sz w:val="24"/>
                <w:szCs w:val="24"/>
              </w:rPr>
            </w:pPr>
          </w:p>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9.8.2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接地</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应做接地保护，接地应牢固，并有明显标志</w:t>
            </w:r>
          </w:p>
        </w:tc>
        <w:tc>
          <w:tcPr>
            <w:tcW w:w="1223" w:type="dxa"/>
          </w:tcPr>
          <w:p>
            <w:pPr>
              <w:adjustRightInd w:val="0"/>
              <w:snapToGrid w:val="0"/>
              <w:rPr>
                <w:rFonts w:hint="eastAsia" w:ascii="仿宋" w:hAnsi="仿宋" w:eastAsia="仿宋" w:cs="仿宋"/>
                <w:sz w:val="24"/>
                <w:szCs w:val="24"/>
              </w:rPr>
            </w:pPr>
          </w:p>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9.8.3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控制方式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应有自动和手动控制功能</w:t>
            </w:r>
          </w:p>
        </w:tc>
        <w:tc>
          <w:tcPr>
            <w:tcW w:w="1223" w:type="dxa"/>
          </w:tcPr>
          <w:p>
            <w:pPr>
              <w:adjustRightInd w:val="0"/>
              <w:snapToGrid w:val="0"/>
              <w:rPr>
                <w:rFonts w:hint="eastAsia" w:ascii="仿宋" w:hAnsi="仿宋" w:eastAsia="仿宋" w:cs="仿宋"/>
                <w:sz w:val="24"/>
                <w:szCs w:val="24"/>
              </w:rPr>
            </w:pPr>
          </w:p>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9.8.4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控制功能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接受火灾报警信号后，由控制器发出指令，启动火灾报警装置和各种联动设备，并有信号显示</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9.8.5</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专用智能灭火装置控制器与火灾控制中心报警系统连接</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当采用专用的智能灭火装置控制器时，应设置与建筑物火灾自动报警及联动控制器联网的监控接口</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4"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9.9</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系统功能</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9.9.1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电磁阀手动控制试验</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由智能型探测组件自动控制</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9.9.2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电磁阀手动控制</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消防控制室手动强制控制并设有防误操作设施</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9.9.3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电磁阀现场人工控制</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现场人工控制电磁阀（严禁勿喷场所）</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9.9.4</w:t>
            </w:r>
          </w:p>
        </w:tc>
        <w:tc>
          <w:tcPr>
            <w:tcW w:w="1559" w:type="dxa"/>
            <w:vAlign w:val="center"/>
          </w:tcPr>
          <w:p>
            <w:pPr>
              <w:adjustRightInd w:val="0"/>
              <w:snapToGrid w:val="0"/>
              <w:ind w:firstLine="120" w:firstLineChars="50"/>
              <w:rPr>
                <w:rFonts w:hint="eastAsia" w:ascii="仿宋" w:hAnsi="仿宋" w:eastAsia="仿宋" w:cs="仿宋"/>
                <w:sz w:val="24"/>
                <w:szCs w:val="24"/>
              </w:rPr>
            </w:pPr>
            <w:r>
              <w:rPr>
                <w:rFonts w:hint="eastAsia" w:ascii="仿宋" w:hAnsi="仿宋" w:eastAsia="仿宋" w:cs="仿宋"/>
                <w:sz w:val="24"/>
                <w:szCs w:val="24"/>
              </w:rPr>
              <w:t>模拟末端试水装置喷水试验</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模拟末端试水装置的智能探测器接收到火警信号，联动打开电磁阀，模拟喷头喷水，启动灭火功能</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9.9.5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联动喷水试验</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在开始一个喷头、高空水炮的同时大空间智能型主动喷水灭火系统应自动启动并报警</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10</w:t>
            </w:r>
          </w:p>
        </w:tc>
        <w:tc>
          <w:tcPr>
            <w:tcW w:w="1559" w:type="dxa"/>
            <w:vAlign w:val="center"/>
          </w:tcPr>
          <w:p>
            <w:pPr>
              <w:adjustRightInd w:val="0"/>
              <w:snapToGrid w:val="0"/>
              <w:ind w:firstLine="241" w:firstLineChars="100"/>
              <w:rPr>
                <w:rFonts w:hint="eastAsia" w:ascii="仿宋" w:hAnsi="仿宋" w:eastAsia="仿宋" w:cs="仿宋"/>
                <w:b/>
                <w:sz w:val="24"/>
                <w:szCs w:val="24"/>
              </w:rPr>
            </w:pPr>
            <w:r>
              <w:rPr>
                <w:rFonts w:hint="eastAsia" w:ascii="仿宋" w:hAnsi="仿宋" w:eastAsia="仿宋" w:cs="仿宋"/>
                <w:b/>
                <w:sz w:val="24"/>
                <w:szCs w:val="24"/>
              </w:rPr>
              <w:t>雨淋、水幕及水喷雾灭火系统</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6"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10.1</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消防供水设施</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10.1.1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消防水泵设置及选型</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应按设计要求设置，选型应满足消防给水系统的流量和压力需求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10.1.2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消防水泵备用泵的设置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消防水泵应设置备用泵（除建筑高度小于54m的住宅和室外消防给水设计流量小于等于25L/s的建筑、室内消防给水设计流量小于等于10L/s）</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10.1.3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水泵控制柜</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消防水泵控制柜在平时应使消防水泵处于自动启泵状态，应注明所属系统编号的标志，按钮、指示灯及仪表应正常</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10.1.4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主备泵的切换</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主泵不能正常应自动切换启动备用泵</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10.1.5</w:t>
            </w:r>
          </w:p>
        </w:tc>
        <w:tc>
          <w:tcPr>
            <w:tcW w:w="1559" w:type="dxa"/>
            <w:vAlign w:val="center"/>
          </w:tcPr>
          <w:p>
            <w:pPr>
              <w:adjustRightInd w:val="0"/>
              <w:snapToGrid w:val="0"/>
              <w:ind w:firstLine="120" w:firstLineChars="50"/>
              <w:jc w:val="center"/>
              <w:rPr>
                <w:rFonts w:hint="eastAsia" w:ascii="仿宋" w:hAnsi="仿宋" w:eastAsia="仿宋" w:cs="仿宋"/>
                <w:sz w:val="24"/>
                <w:szCs w:val="24"/>
              </w:rPr>
            </w:pPr>
            <w:r>
              <w:rPr>
                <w:rFonts w:hint="eastAsia" w:ascii="仿宋" w:hAnsi="仿宋" w:eastAsia="仿宋" w:cs="仿宋"/>
                <w:sz w:val="24"/>
                <w:szCs w:val="24"/>
              </w:rPr>
              <w:t>水泵外观质量及安装质量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泵及电机的外观表面不应有破损，轴心不应有偏心；水泵之间及其与墙或其他设备之间的间距应满足安装、运行、维护管理要求</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10.1.6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消防水泵标志</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应有注明系统名称和编号的标志牌</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10.1.7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水泵启停控制方式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消防水泵不应设置自动停泵的控制功能，应能手动启停和自动启动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10.1.8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消防水泵启动时间</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100"/>
              <w:rPr>
                <w:rFonts w:hint="eastAsia" w:ascii="仿宋" w:hAnsi="仿宋" w:eastAsia="仿宋" w:cs="仿宋"/>
                <w:sz w:val="24"/>
                <w:szCs w:val="24"/>
              </w:rPr>
            </w:pPr>
            <w:r>
              <w:rPr>
                <w:rFonts w:hint="eastAsia" w:ascii="仿宋" w:hAnsi="仿宋" w:eastAsia="仿宋" w:cs="仿宋"/>
                <w:sz w:val="24"/>
                <w:szCs w:val="24"/>
              </w:rPr>
              <w:t>消防水泵应确保从接到启泵信号到水泵正常运转的自动启动时间不应大于2min</w:t>
            </w: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10.1.9</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现场手动启泵功能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100"/>
              <w:rPr>
                <w:rFonts w:hint="eastAsia" w:ascii="仿宋" w:hAnsi="仿宋" w:eastAsia="仿宋" w:cs="仿宋"/>
                <w:sz w:val="24"/>
                <w:szCs w:val="24"/>
              </w:rPr>
            </w:pPr>
            <w:r>
              <w:rPr>
                <w:rFonts w:hint="eastAsia" w:ascii="仿宋" w:hAnsi="仿宋" w:eastAsia="仿宋" w:cs="仿宋"/>
                <w:sz w:val="24"/>
                <w:szCs w:val="24"/>
              </w:rPr>
              <w:t>消防水泵、稳压泵应设置就地强制启停泵按钮，并应有保护装置</w:t>
            </w: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10.1.10</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稳压泵技术性能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应满足系统自动启动和管网充满水的要求，启动运行应正常，启泵与停泵压力应符合设定置，压力表显示应正常</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10.1.11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稳压泵启停控制</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稳压泵应由消防给水管网或气压水罐上设置的稳压泵自动启泵停泵压力开关或压力变送器控制。当消防主泵启动时，稳压泵应停止运行</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10.1.12</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消防控制室手动直接启动消防泵功能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消防控制室内的消防联动控制器应直接手动控制消防泵的启动、停止</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10.1.13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水泵动作反馈信号</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消防泵的启动和停止的动作信号应反馈至消防联动控制器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10.1.14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水泵故障信号反馈</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水泵发生故障时，应有信号反馈回消防控制室</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10.1.15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水泵吸水方式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系统的供水泵、稳压泵，应采用自罐式吸水方式。采用天然水源时，水泵的吸水口应采取防止杂物堵塞的措施</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10.1.16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水泵控制阀</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进出口阀门应常开，标志牌应正确</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10.1.17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流量、压力试验装置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一组消防水泵应在消防水泵房内设置流量和压力测试装置。单台泵流量不大于20L/s，设计工作压力不大于0.50MPa应预留流量计和压力计接口，并应符合设计要求</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10.1.18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消防泵出水管上的试水管</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每台消防泵出水管上应设置DN65的试水管，并应采取排水措施</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10.1.19</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水泵吸水管管径</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应满足当其中一条吸水管损坏或检修时，其余吸水管应仍能供应全部消防给水设计流量</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10.1.20</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水泵出水管管径</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应满足当其中一条输水管发生故障 时，其余输水管应仍能供应全部消防给水设计流量</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10.1.21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水泵出水管附件安装</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出水管上应设止回阀、明杆闸阀；当采用蝶阀时，应带有自锁装置</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10.1.22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水泵吸水管附件安装</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消防水泵吸水管上应设置明杆闸阀或带自锁装置的蝶阀，当设置暗杆阀门时应设有开启刻度和标志</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10.1.23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吸水管偏心异径管的设置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吸水管必须采用偏心异径管且要求吸水管的上部保持平直</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10.1.24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防超压措施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防超压措施应正常</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10.1.25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气压罐型号</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气压水罐有效容积、气压、水位及设计压力应符合设计要求</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10.1.26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气压罐安装</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安装间距、管道安装应符合设计要求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10.1.27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气压罐出水管</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气压罐出水管上应设止回阀</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10.2</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管网</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10.2.1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管材</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管材及压力等级应符合规范及设计要求，管材、管件内外涂层不应有脱落、锈蚀，表面无划痕、无裂痕</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10.2.2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管道连接</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应采用螺纹、沟槽式管接头或法兰连接</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10.2.3</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穿楼板或防火墙套管与管道间隙处理</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vAlign w:val="center"/>
          </w:tcPr>
          <w:p>
            <w:pPr>
              <w:adjustRightInd w:val="0"/>
              <w:snapToGrid w:val="0"/>
              <w:ind w:firstLine="100"/>
              <w:rPr>
                <w:rFonts w:hint="eastAsia" w:ascii="仿宋" w:hAnsi="仿宋" w:eastAsia="仿宋" w:cs="仿宋"/>
                <w:sz w:val="24"/>
                <w:szCs w:val="24"/>
              </w:rPr>
            </w:pPr>
            <w:r>
              <w:rPr>
                <w:rFonts w:hint="eastAsia" w:ascii="仿宋" w:hAnsi="仿宋" w:eastAsia="仿宋" w:cs="仿宋"/>
                <w:sz w:val="24"/>
                <w:szCs w:val="24"/>
              </w:rPr>
              <w:t>应采用不燃材料填塞密实</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10.2.4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管道颜色</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配水干管、配水管应做好红色或红色环圈标志以区别其他管道</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10.2.5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配水立管防晃支架设置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立管除中间用管卡固定外，还应在其底部、顶部设防晃支架或管卡固定</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10.2.6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吸水管条数</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一组消防水泵，吸水管不应少于两条</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10.2.7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传动管</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长度不宜大于300m，其闭式喷头间距离不宜大于2.5m</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10.2.8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泄水阀、排污口</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供水管道最低点应设泄水阀、排污口</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10.3</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雨淋阀组</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10.3.1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设置及选型</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应按规范及设计要求设置，选型符合设计要求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10.3.2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外观</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铭牌清晰、牢固、组件齐全</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10.3.3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雨淋阀水源控制阀</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连接报警阀进出口的控制阀应采用信号阀，当不应采用信号阀时，应设锁定阀位的锁具</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10.3.4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雨淋阀后的管道</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不应设置其他用水设施</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10.3.5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水力警铃位置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应在公共通道或值班室附近外墙上</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10.3.6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水力警铃声压级</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距水力警铃3m远处的声压不得低于70dB</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10.3.7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室内排水措施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安装报警阀组的室内应有排水设施</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2"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10.4</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喷头</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10.4.1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喷头设置及选型</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型号、规格应符合设计要求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10.4.2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外观</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外观应无加工缺陷和机械损伤</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10.4.3</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可燃气体和甲、乙、丙类液体储罐的水雾喷头布置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喷头应按储罐的全表面积布置，水雾喷头与储罐外壁之间的距离不应大于0.7m；储罐的阀门、液位计、安全阀等宜设水喷淋头保护</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10.4.4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水雾喷头布置（电缆）</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水雾喷头喷雾应安全包围电缆</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10.4.5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水喷雾喷头布置（输送机）</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水雾喷头喷雾应安全包围输送机的机头、机尾、上行皮带、下行皮带</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10.5</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系统功能</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10.5.1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电磁阀、雨淋阀联锁功能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电磁阀打开，雨淋阀应开启</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10.5.2</w:t>
            </w:r>
          </w:p>
        </w:tc>
        <w:tc>
          <w:tcPr>
            <w:tcW w:w="1559" w:type="dxa"/>
            <w:vAlign w:val="center"/>
          </w:tcPr>
          <w:p>
            <w:pPr>
              <w:adjustRightInd w:val="0"/>
              <w:snapToGrid w:val="0"/>
              <w:ind w:firstLine="360" w:firstLineChars="150"/>
              <w:rPr>
                <w:rFonts w:hint="eastAsia" w:ascii="仿宋" w:hAnsi="仿宋" w:eastAsia="仿宋" w:cs="仿宋"/>
                <w:sz w:val="24"/>
                <w:szCs w:val="24"/>
              </w:rPr>
            </w:pPr>
            <w:r>
              <w:rPr>
                <w:rFonts w:hint="eastAsia" w:ascii="仿宋" w:hAnsi="仿宋" w:eastAsia="仿宋" w:cs="仿宋"/>
                <w:sz w:val="24"/>
                <w:szCs w:val="24"/>
              </w:rPr>
              <w:t>雨淋阀开启的联动触发信号</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应由同一报警区域内两只及以上独立的感温火灾探测器或一只感温火灾探测器与一只手动火灾报警按钮的报警信号，作为雨淋阀组开启的联动触发信号</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10.5.3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雨淋阀自动启动功能（一）</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接收到联动触发信号，应由消防联动控制器联动控制雨淋阀组（电磁阀）的开启</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10.5.4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雨淋阀自动启动功能（二）</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接收到传动管信号可液动或启动开启雨淋阀</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10.5.5</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消防控制室手动控制雨淋阀功能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消防控制室内的消防联动控制器的手动控制盘，应直接手动控制雨淋阀组的开启</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10.5.6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雨淋阀现场应急操作功能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应能现场应急操作开启雨淋阀</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10.5.7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液化气罐的雨淋阀启动要求</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除应能启动直接受火罐的雨淋阀外，尚应能启动距离直接受火罐1.5倍罐径范围内邻近罐的雨淋阀</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10.5.8</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保护皮带输送机的雨淋阀启动要求</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除应能启动起火区域的雨淋阀外，尚应能启动起火区域下游相邻区段的雨淋阀，并应能同时切断皮带输送机的电源</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10.5.9</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雨淋阀组（压力开关）动作信号反馈</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应反馈至消防联动控制器</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10.5.10</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雨淋阀组（电磁阀）动作信号</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应反馈至消防联动控制器</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10.5.11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雨淋系统手动启动功能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打开手动放水阀或电磁阀时，雨淋阀组动作应可靠</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10.5.12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雨淋系统联动试验（一）</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开启传动管末端试水装置阀门后，雨淋阀打开，水力警铃报警，压力开关动作，消防水泵启动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10.5.13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雨淋系统联动试验（二）</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模拟联动触发信号，应由消防联动控制器联动控制雨淋阀组（电磁阀）的开启，水力警铃报警，压力开关动作，消防水泵启动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8"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11</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气体灭火系统</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储存装置</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11.1.1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储存容器外观</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组件应安全牢固，手动操作装置应有铅封，压力表显示正常</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11.1.2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储存容器标识</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宜涂红色油漆，正面应标明设计规定的灭火剂名称和储存容器的编号；铭牌标识清晰，应有编号、药剂充装量及充装日期</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11.1.3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储存容器的安装</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储存容器应采用支架固定，支架牢固、可靠、并作防腐处理</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11.1.4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储存容器操作距离</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操作面距墙或两操作面之间的距离不宜小于1m，且不应小于储存容器外径的1.5倍</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11.1.5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储存容器充装量和充装压力</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充装量和充装压力应符合设计要求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11.1.6</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储存装置的压力表外观及安装质量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无明显机械损伤，压力表正面朝向操作面</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11.1.7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储存容器泄压装置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在储存容器或容器阀上，应设安全泄压装置和压力表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11.1.8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泄压口方向</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不应朝向操作面</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11.1.9</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集留管颜色</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宜涂红色油漆</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11.1.10</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集流管材质</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应采用无缝钢管或不锈无缝钢管</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11.1.11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集流管的规格</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应符合设计要求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11.1.12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集流管的连接方式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容器阀和集流管之间应采用扰性连接</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11.1.13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集流管的布置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集流管应固定在牢靠的支、框架上，并做防腐处理</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11.1.14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单向阀外观</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无缺陷、损伤、铭牌齐全</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11.1.15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单向阀安装方向</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连接储存容器与集流管之间的单向阀的流向指示标头应指向介质流动方向</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11.1.16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启动钢瓶外观</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无变形、损伤、缺陷、有铅封、安装牢固</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rPr>
        <w:tc>
          <w:tcPr>
            <w:tcW w:w="1101"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11.1.17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驱动装置规格、型号、数量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应符合设计要求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trPr>
        <w:tc>
          <w:tcPr>
            <w:tcW w:w="1101"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11.1.18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驱动装置标志</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驱动气瓶上应有标明驱动介质名称、对应防护区或保护对象名称或编号的永久标志，并应便于观察</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 w:hRule="atLeast"/>
        </w:trPr>
        <w:tc>
          <w:tcPr>
            <w:tcW w:w="1101"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11.1.19</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驱动气瓶的压力</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不应低于设计压力，且不得超过设计压力的5%</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101"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11.1.20</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储瓶间的门</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应向外开启</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11.2</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气体灭火控制器</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11.2.1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气体灭火控制器的设置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应按设计要求设置</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11.2.2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外观</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无明显划痕、毛刺等机械损伤，紧固部位应无松动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11.2.3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安装</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应符合设计要求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11.2.4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接地</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接地应牢固，并有明显的永久性标志</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11.2.5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自检功能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自检功能应正常</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11.2.6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控制功能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应能控制器连接的气体灭火设备和相关设备，接收启动控制信号后，应能按预制逻辑完成相应的控制功能，并发出声、光信号</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11.2.7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手动操作优先功能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应有自动和手动控制功能，无论装置处于自动或手动状态，手动操作应优先</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11.2.8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故障报警功能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当发生相关的故障信号时控制器应在100s内发生相关的故障声、光信号，并应显示相应的故障部位故障类型</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11.2.9</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状态显示功能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装置所处状态应有明显的标志或灯光显示</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11.2.10</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消音复位功能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消音及复位功能应正常</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11.2.11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主电源</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应直接与消防电源连接</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11.2.12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主电源连接</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控制器的主电源严禁使用电源插头连接</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11.2.13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主电源标志</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主电源应有明显永久性标志</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11.2.14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主、备电源自动转换</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当主电源断电时，能自动装换到备用直流电源</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9"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11.3</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喷头</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11.3.1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喷头设置及安装</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应符合设计要求。当保护对象属可燃液体时，喷头射流方向不应朝向液体表面</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11.3.2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喷头外观及标识</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喷头应有型号、规格的永久性标志；喷口方向应正确、并应无堵塞现象</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11.3.3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喷头最大保护高度</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不宜大于6.5m</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11.3.4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喷头最小保护高度</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不应小于0.3m</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11.3.5</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热气溶胶灭火装置喷口前设备距离</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喷口前1.0m内不应设置或存放设备、器具等</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11.4</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选择阀</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11.4.1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选择阀的设置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组合分配系统中的每一个防护区应设置控制灭火剂流向的选择阀</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11.4.2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选择阀安装</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选择阀的流向指示箭头应指向介质流动方向</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11.4.3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选择阀标志牌</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选择阀上应设置标明防护区名称或编号的永久性标志牌</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11.4.4</w:t>
            </w:r>
          </w:p>
        </w:tc>
        <w:tc>
          <w:tcPr>
            <w:tcW w:w="1559" w:type="dxa"/>
            <w:vAlign w:val="center"/>
          </w:tcPr>
          <w:p>
            <w:pPr>
              <w:adjustRightInd w:val="0"/>
              <w:snapToGrid w:val="0"/>
              <w:ind w:firstLine="120" w:firstLineChars="50"/>
              <w:jc w:val="center"/>
              <w:rPr>
                <w:rFonts w:hint="eastAsia" w:ascii="仿宋" w:hAnsi="仿宋" w:eastAsia="仿宋" w:cs="仿宋"/>
                <w:sz w:val="24"/>
                <w:szCs w:val="24"/>
              </w:rPr>
            </w:pPr>
            <w:r>
              <w:rPr>
                <w:rFonts w:hint="eastAsia" w:ascii="仿宋" w:hAnsi="仿宋" w:eastAsia="仿宋" w:cs="仿宋"/>
                <w:sz w:val="24"/>
                <w:szCs w:val="24"/>
              </w:rPr>
              <w:t>选择阀位置、规格、型号</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选择阀位置应靠近储存器且便于操作，其公称直径应与该防火区系统的主管道公称直径相等</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11.4.5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选择阀操作点距地高度</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操作手柄应按装在操作面一侧，当超过1.7m时应采取便于操作的措施</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11.4.6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选择阀手柄方向</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应设在人员操作面一侧</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11.4.7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选择阀的开启</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选择阀应在容器阀开启前或同时打开</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11.5</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管网</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11.5.1</w:t>
            </w:r>
          </w:p>
        </w:tc>
        <w:tc>
          <w:tcPr>
            <w:tcW w:w="1559" w:type="dxa"/>
            <w:vAlign w:val="center"/>
          </w:tcPr>
          <w:p>
            <w:pPr>
              <w:adjustRightInd w:val="0"/>
              <w:snapToGrid w:val="0"/>
              <w:ind w:firstLine="120" w:firstLineChars="50"/>
              <w:jc w:val="center"/>
              <w:rPr>
                <w:rFonts w:hint="eastAsia" w:ascii="仿宋" w:hAnsi="仿宋" w:eastAsia="仿宋" w:cs="仿宋"/>
                <w:sz w:val="24"/>
                <w:szCs w:val="24"/>
              </w:rPr>
            </w:pPr>
            <w:r>
              <w:rPr>
                <w:rFonts w:hint="eastAsia" w:ascii="仿宋" w:hAnsi="仿宋" w:eastAsia="仿宋" w:cs="仿宋"/>
                <w:sz w:val="24"/>
                <w:szCs w:val="24"/>
              </w:rPr>
              <w:t>输送气体灭火剂的管道管材</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输送气体灭火剂的管道应采用无缝钢管，其规格性能应符合设计要求</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11.5.2</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输送启动气体的管道管材</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输送启动气体的管道宜采用铜管</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11.5.3</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穿楼板或防火墙管道与套管间隙处理</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应采用防火封堵材料填塞密实</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11.5.4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管道颜色</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红色消防标志</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11.5.5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防晃支架的设置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公称直径大于或等于50mm的主干管道，垂直方向和水平方向至少应安装一个防晃支架，当水平管道改变方向时，应增设防晃支架</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11.5.6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管网及金属箱体的接地</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经过有爆炸危险和变电、配电场所的管网，以及布设在以上场所的金属箱体等，应设防静电接地</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11.5.7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管道上的压力讯号器的设置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每个防护区的灭火主管道上应设压力讯号器或流量讯号器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11.6</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防护区</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11.6.1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防护区标志</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防护区入口处应设灭火系统防护区标志</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11.6.2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防护区内报警装置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防护区内应设声报警装置，必要时，可增设闪光报警器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11.6.3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防护区门</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应向疏散方向开启，并能自动关闭，用于疏散的门必须能从防护区内大开</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11.6.4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防护区入口处报警设施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应设声光报警装置、灭火剂喷放指示灯</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11.6.5</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气体防护区内应急照明和疏散指示设施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防护区内的疏散通道及出口，应设应急照明和疏散指示标志</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11.6.6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防护区泄压口设置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防护区应设置泄压口；七氟丙烷和二氧化碳灭火系统的泄压口应位于防护区净高的2/3以上</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11.6.7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防护区排风装置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地下防护区和无窗或固定窗扇的地上防护区应设机械排风装置</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11.6.8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防护区排风扇高度</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排风口宜设防护区的下部并应直通室外</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11.6.9</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手动控制装置和手动与自动装置安装</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应设在防护区疏散出口的门口外便于操作的地方，安装高度为中心点距地面1.5m</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11.6.10</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机械应急操作装置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应设在储瓶间内或防护区疏散出口外便于操作的地方</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rPr>
        <w:tc>
          <w:tcPr>
            <w:tcW w:w="1101"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11.7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系统功能</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11.7.1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手动启动功能试验</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手动启动功能应正常</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11.7.2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系统联动触发信号</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应由同一防护区域内两只独立的火灾探测器的报警信号、一只火灾探测器与一只手动火灾报警按钮的报警信号或防护区外的紧急启动信号，作为系统的联动触发信号</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11.7.3</w:t>
            </w:r>
          </w:p>
        </w:tc>
        <w:tc>
          <w:tcPr>
            <w:tcW w:w="1559" w:type="dxa"/>
            <w:vAlign w:val="center"/>
          </w:tcPr>
          <w:p>
            <w:pPr>
              <w:adjustRightInd w:val="0"/>
              <w:snapToGrid w:val="0"/>
              <w:ind w:firstLine="120" w:firstLineChars="50"/>
              <w:rPr>
                <w:rFonts w:hint="eastAsia" w:ascii="仿宋" w:hAnsi="仿宋" w:eastAsia="仿宋" w:cs="仿宋"/>
                <w:sz w:val="24"/>
                <w:szCs w:val="24"/>
              </w:rPr>
            </w:pPr>
            <w:r>
              <w:rPr>
                <w:rFonts w:hint="eastAsia" w:ascii="仿宋" w:hAnsi="仿宋" w:eastAsia="仿宋" w:cs="仿宋"/>
                <w:sz w:val="24"/>
                <w:szCs w:val="24"/>
              </w:rPr>
              <w:t>系统自动控制启动功能试验</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灭火控制装置接到两个独立的火灾信号后，系统才能动作、联动设备和驱动设备的动作应正常</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11.7.4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机械应急启动功能试验</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机械应急启动功能应正常</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11.7.5</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同一防护分区内预制灭火装置的启动要求</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同一防护区设置多具预制灭火装置，必须能同时启动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11.7.6</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气体喷射前延时时间</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采用自动控制启动方式时，应有不大于30s的可控延时喷射；对于平时无人工作的防护区，可设置为无延迟喷射</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11.7.7</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气体喷放前对防护区内开口的要求</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喷放灭火剂前，防护区内除泄压口外的开口应能自行关闭</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11.7.8</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防护区通风装置联动功能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应停止通风和空气调节系统及关闭设置在该防护区域的电动防火阀</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11.7.9</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气体喷放指示灯及火灾声光报警器联动功能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放气指示灯显示正常，声光报警装置动作正常</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11.7.10</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气体灭火控制器信号反馈</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系统的手、自动状态、灭火装置启动及喷放各阶段的联动控制及系统的反馈信号，应反馈至消防控制室</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12</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泡沫灭火系统</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消防供水设施</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12.1.1</w:t>
            </w:r>
          </w:p>
        </w:tc>
        <w:tc>
          <w:tcPr>
            <w:tcW w:w="1559" w:type="dxa"/>
            <w:vAlign w:val="center"/>
          </w:tcPr>
          <w:p>
            <w:pPr>
              <w:adjustRightInd w:val="0"/>
              <w:snapToGrid w:val="0"/>
              <w:ind w:firstLine="120" w:firstLineChars="50"/>
              <w:jc w:val="center"/>
              <w:rPr>
                <w:rFonts w:hint="eastAsia" w:ascii="仿宋" w:hAnsi="仿宋" w:eastAsia="仿宋" w:cs="仿宋"/>
                <w:sz w:val="24"/>
                <w:szCs w:val="24"/>
              </w:rPr>
            </w:pPr>
            <w:r>
              <w:rPr>
                <w:rFonts w:hint="eastAsia" w:ascii="仿宋" w:hAnsi="仿宋" w:eastAsia="仿宋" w:cs="仿宋"/>
                <w:sz w:val="24"/>
                <w:szCs w:val="24"/>
              </w:rPr>
              <w:t>固定式泡沫灭火系统设置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甲、乙、丙类液体储罐单罐容量大于1000m</w:t>
            </w:r>
            <w:r>
              <w:rPr>
                <w:rFonts w:hint="eastAsia" w:ascii="仿宋" w:hAnsi="仿宋" w:eastAsia="仿宋" w:cs="仿宋"/>
                <w:sz w:val="24"/>
                <w:szCs w:val="24"/>
                <w:vertAlign w:val="superscript"/>
              </w:rPr>
              <w:t>3</w:t>
            </w:r>
            <w:r>
              <w:rPr>
                <w:rFonts w:hint="eastAsia" w:ascii="仿宋" w:hAnsi="仿宋" w:eastAsia="仿宋" w:cs="仿宋"/>
                <w:sz w:val="24"/>
                <w:szCs w:val="24"/>
              </w:rPr>
              <w:t>的固定顶罐应设置固定式泡沫灭火系统，尚应配置泡沫勾管、泡沫枪</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12.1.2</w:t>
            </w:r>
          </w:p>
        </w:tc>
        <w:tc>
          <w:tcPr>
            <w:tcW w:w="1559" w:type="dxa"/>
            <w:vAlign w:val="center"/>
          </w:tcPr>
          <w:p>
            <w:pPr>
              <w:adjustRightInd w:val="0"/>
              <w:snapToGrid w:val="0"/>
              <w:ind w:firstLine="120" w:firstLineChars="50"/>
              <w:rPr>
                <w:rFonts w:hint="eastAsia" w:ascii="仿宋" w:hAnsi="仿宋" w:eastAsia="仿宋" w:cs="仿宋"/>
                <w:sz w:val="24"/>
                <w:szCs w:val="24"/>
              </w:rPr>
            </w:pPr>
            <w:r>
              <w:rPr>
                <w:rFonts w:hint="eastAsia" w:ascii="仿宋" w:hAnsi="仿宋" w:eastAsia="仿宋" w:cs="仿宋"/>
                <w:sz w:val="24"/>
                <w:szCs w:val="24"/>
              </w:rPr>
              <w:t>半固定式泡沫灭火系统设置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储罐区固定式泡沫灭火系统应具备半固定式系统功能</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12.1.3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水泵设置及选型</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应满足泡沫灭火系统的流量和压力需求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12.1.4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备用泵的设置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应设置备用泡沫消防泵（非水溶性液体总储量小于5000m</w:t>
            </w:r>
            <w:r>
              <w:rPr>
                <w:rFonts w:hint="eastAsia" w:ascii="仿宋" w:hAnsi="仿宋" w:eastAsia="仿宋" w:cs="仿宋"/>
                <w:sz w:val="24"/>
                <w:szCs w:val="24"/>
                <w:vertAlign w:val="superscript"/>
              </w:rPr>
              <w:t>3</w:t>
            </w:r>
            <w:r>
              <w:rPr>
                <w:rFonts w:hint="eastAsia" w:ascii="仿宋" w:hAnsi="仿宋" w:eastAsia="仿宋" w:cs="仿宋"/>
                <w:sz w:val="24"/>
                <w:szCs w:val="24"/>
              </w:rPr>
              <w:t>且单罐容量小于1000m</w:t>
            </w:r>
            <w:r>
              <w:rPr>
                <w:rFonts w:hint="eastAsia" w:ascii="仿宋" w:hAnsi="仿宋" w:eastAsia="仿宋" w:cs="仿宋"/>
                <w:sz w:val="24"/>
                <w:szCs w:val="24"/>
                <w:vertAlign w:val="superscript"/>
              </w:rPr>
              <w:t>3</w:t>
            </w:r>
            <w:r>
              <w:rPr>
                <w:rFonts w:hint="eastAsia" w:ascii="仿宋" w:hAnsi="仿宋" w:eastAsia="仿宋" w:cs="仿宋"/>
                <w:sz w:val="24"/>
                <w:szCs w:val="24"/>
              </w:rPr>
              <w:t>；水溶性液体总储量小于1000m</w:t>
            </w:r>
            <w:r>
              <w:rPr>
                <w:rFonts w:hint="eastAsia" w:ascii="仿宋" w:hAnsi="仿宋" w:eastAsia="仿宋" w:cs="仿宋"/>
                <w:sz w:val="24"/>
                <w:szCs w:val="24"/>
                <w:vertAlign w:val="superscript"/>
              </w:rPr>
              <w:t>3</w:t>
            </w:r>
            <w:r>
              <w:rPr>
                <w:rFonts w:hint="eastAsia" w:ascii="仿宋" w:hAnsi="仿宋" w:eastAsia="仿宋" w:cs="仿宋"/>
                <w:sz w:val="24"/>
                <w:szCs w:val="24"/>
              </w:rPr>
              <w:t>且单罐容量小于500m</w:t>
            </w:r>
            <w:r>
              <w:rPr>
                <w:rFonts w:hint="eastAsia" w:ascii="仿宋" w:hAnsi="仿宋" w:eastAsia="仿宋" w:cs="仿宋"/>
                <w:sz w:val="24"/>
                <w:szCs w:val="24"/>
                <w:vertAlign w:val="superscript"/>
              </w:rPr>
              <w:t>3</w:t>
            </w:r>
            <w:r>
              <w:rPr>
                <w:rFonts w:hint="eastAsia" w:ascii="仿宋" w:hAnsi="仿宋" w:eastAsia="仿宋" w:cs="仿宋"/>
                <w:sz w:val="24"/>
                <w:szCs w:val="24"/>
              </w:rPr>
              <w:t>除外），其工作能力不应低于最大一台泵的能力</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12.1.5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水泵的启动运行（一）</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消防水泵不应设置自动停泵的控制功能</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12.1.6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水泵的启动运行（二）</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消防水泵应能手动启停和自动启动</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12.1.7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主备泵的切换</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主泵不能正常投入运行时，应自动切换启动备用泵</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12.1.8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水泵动作信号反馈</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消防泵的启、停状态和故障状态，应反馈至消防联动控制器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12.1.9</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水泵故障信号反馈</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水泵发生故障时，应有信号反馈回消防控制室</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12.1.10</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泡沫消防泵站通讯</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泵站应设置与本单位消防站或消防保卫部门直接联络的通信设备</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12.1.11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水泵吸水方式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left="210" w:leftChars="100"/>
              <w:jc w:val="left"/>
              <w:rPr>
                <w:rFonts w:hint="eastAsia" w:ascii="仿宋" w:hAnsi="仿宋" w:eastAsia="仿宋" w:cs="仿宋"/>
                <w:color w:val="FFFFFF"/>
                <w:sz w:val="24"/>
                <w:szCs w:val="24"/>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rPr>
            </w:pPr>
            <w:r>
              <w:rPr>
                <w:rFonts w:hint="eastAsia" w:ascii="仿宋" w:hAnsi="仿宋" w:eastAsia="仿宋" w:cs="仿宋"/>
                <w:sz w:val="24"/>
                <w:szCs w:val="24"/>
              </w:rPr>
              <w:t>应采用直罐引水启动</w:t>
            </w:r>
          </w:p>
        </w:tc>
        <w:tc>
          <w:tcPr>
            <w:tcW w:w="1223" w:type="dxa"/>
          </w:tcPr>
          <w:p>
            <w:pPr>
              <w:adjustRightInd w:val="0"/>
              <w:snapToGrid w:val="0"/>
              <w:jc w:val="left"/>
              <w:rPr>
                <w:rFonts w:hint="eastAsia" w:ascii="仿宋" w:hAnsi="仿宋" w:eastAsia="仿宋" w:cs="仿宋"/>
                <w:color w:val="FFFFFF"/>
                <w:sz w:val="24"/>
                <w:szCs w:val="24"/>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12.1.12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吸水管条数</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一组消防水泵的吸水管应不少于两条</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12.1.13</w:t>
            </w:r>
          </w:p>
        </w:tc>
        <w:tc>
          <w:tcPr>
            <w:tcW w:w="1559" w:type="dxa"/>
            <w:vAlign w:val="center"/>
          </w:tcPr>
          <w:p>
            <w:pPr>
              <w:adjustRightInd w:val="0"/>
              <w:snapToGrid w:val="0"/>
              <w:ind w:firstLine="360" w:firstLineChars="150"/>
              <w:rPr>
                <w:rFonts w:hint="eastAsia" w:ascii="仿宋" w:hAnsi="仿宋" w:eastAsia="仿宋" w:cs="仿宋"/>
                <w:sz w:val="24"/>
                <w:szCs w:val="24"/>
              </w:rPr>
            </w:pPr>
            <w:r>
              <w:rPr>
                <w:rFonts w:hint="eastAsia" w:ascii="仿宋" w:hAnsi="仿宋" w:eastAsia="仿宋" w:cs="仿宋"/>
                <w:sz w:val="24"/>
                <w:szCs w:val="24"/>
              </w:rPr>
              <w:t>水泵组出水管的防超压措施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应有防止系统超压的措施</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12.2</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泡沫液储罐、泡沫液泵</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12.2.1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泡沫液泵的选择</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应满足泡沫灭火系统的流量和压力需求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12.2.2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泡沫液备用泵的设置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泡沫液泵应设置备用泵，备用泵的规格型号应与工作泵相同</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12.2.3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主备泵的切换</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工作泵故障时应能自动与手动切换到启动备用泵</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12.2.4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泡沫液泵的空载运行</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泡沫液泵应能耐受不低于10min的空载运行</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12.2.5</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泡沫液站与甲、乙、丙类液体储罐的距离</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当炮沫液站靠近防火提时，其与各甲、乙、丙类液体储蓄罐壁的间距应大于20m</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12.2.6</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泡沫站的位置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当泡沫液站靠近防火提内、围堰内或者其他火灾及爆炸危险区域内</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12.2.7</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靠近防火提、泡沫站的控制要求</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应具备远程控制功能</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12.2.8</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泡沫液储罐铭牌</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泡沫液储罐上应有标明泡沫种类、型号、出厂与灌装日期及储量的标志，其规格及性能应符合国家产品标准和设计要求</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12.2.9</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泡沫液进口管道上单向阀的设置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平衡式，计量注入式比例混合器的泡沫液进口管道上应设置单向阀</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12.2.10</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常压泡沫液储罐组件</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应设置出液口、液位计、进料孔、排渣孔、人孔、取样口、呼吸阀或通气管</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12.2.11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压力泡沫液储罐出液口</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应保障泡沫液泵进口为正压</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12.2.12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压力泡沫液储罐组件</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应设置安全阀、进料孔、排气孔、排渣孔、人孔、取样口等附件，安全阀出口不应朝向操作面</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12.2.13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压力炮沫储罐进水管压力</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压力泡沫液储罐进水管压力为0.6~1.2MPa</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12.3</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泡沫比例混合器</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12.3.1</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泡沫比例混合器（装置）设置及选型</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比例混合器（装置）的进口工作压力与流量应在标定的工作压力与流量范围内，符合设计选型；液流方向应正确</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12.3.2</w:t>
            </w:r>
          </w:p>
        </w:tc>
        <w:tc>
          <w:tcPr>
            <w:tcW w:w="1559" w:type="dxa"/>
            <w:vAlign w:val="center"/>
          </w:tcPr>
          <w:p>
            <w:pPr>
              <w:adjustRightInd w:val="0"/>
              <w:snapToGrid w:val="0"/>
              <w:ind w:firstLine="120" w:firstLineChars="50"/>
              <w:rPr>
                <w:rFonts w:hint="eastAsia" w:ascii="仿宋" w:hAnsi="仿宋" w:eastAsia="仿宋" w:cs="仿宋"/>
                <w:sz w:val="24"/>
                <w:szCs w:val="24"/>
              </w:rPr>
            </w:pPr>
            <w:r>
              <w:rPr>
                <w:rFonts w:hint="eastAsia" w:ascii="仿宋" w:hAnsi="仿宋" w:eastAsia="仿宋" w:cs="仿宋"/>
                <w:sz w:val="24"/>
                <w:szCs w:val="24"/>
              </w:rPr>
              <w:t>泡沫比例混合器标注方法</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泡沫比例混合器（装置）的标注方向应与液流方向一致</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12.3.3</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泡沫比例混合器安装一环泵式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出口背压宜为零或负压，当出口背压大于零时，吸液管上应有防止水倒流入泡沫液储罐的措施，吸液口不应高于泡沫液储罐最低液面1m</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12.3.4</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泡沫比例混合器安装一备用环泵式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备用环泵式泡沫比例混合器应并联安装在系统上，并应有明显的标志</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12.3.5</w:t>
            </w:r>
          </w:p>
        </w:tc>
        <w:tc>
          <w:tcPr>
            <w:tcW w:w="1559" w:type="dxa"/>
            <w:vAlign w:val="center"/>
          </w:tcPr>
          <w:p>
            <w:pPr>
              <w:adjustRightInd w:val="0"/>
              <w:snapToGrid w:val="0"/>
              <w:ind w:firstLine="120" w:firstLineChars="50"/>
              <w:rPr>
                <w:rFonts w:hint="eastAsia" w:ascii="仿宋" w:hAnsi="仿宋" w:eastAsia="仿宋" w:cs="仿宋"/>
                <w:sz w:val="24"/>
                <w:szCs w:val="24"/>
              </w:rPr>
            </w:pPr>
            <w:r>
              <w:rPr>
                <w:rFonts w:hint="eastAsia" w:ascii="仿宋" w:hAnsi="仿宋" w:eastAsia="仿宋" w:cs="仿宋"/>
                <w:sz w:val="24"/>
                <w:szCs w:val="24"/>
              </w:rPr>
              <w:t>泡沫比例混合器安装一压力式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压力式泡沫比例混合器装置应整体安装，并应与基础牢固固定，泡沫液储罐的单罐容积不应大于10m</w:t>
            </w:r>
            <w:r>
              <w:rPr>
                <w:rFonts w:hint="eastAsia" w:ascii="仿宋" w:hAnsi="仿宋" w:eastAsia="仿宋" w:cs="仿宋"/>
                <w:sz w:val="24"/>
                <w:szCs w:val="24"/>
                <w:vertAlign w:val="superscript"/>
              </w:rPr>
              <w:t>3</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12.3.6</w:t>
            </w:r>
          </w:p>
        </w:tc>
        <w:tc>
          <w:tcPr>
            <w:tcW w:w="1559" w:type="dxa"/>
            <w:vAlign w:val="center"/>
          </w:tcPr>
          <w:p>
            <w:pPr>
              <w:adjustRightInd w:val="0"/>
              <w:snapToGrid w:val="0"/>
              <w:ind w:firstLine="120" w:firstLineChars="50"/>
              <w:rPr>
                <w:rFonts w:hint="eastAsia" w:ascii="仿宋" w:hAnsi="仿宋" w:eastAsia="仿宋" w:cs="仿宋"/>
                <w:sz w:val="24"/>
                <w:szCs w:val="24"/>
              </w:rPr>
            </w:pPr>
            <w:r>
              <w:rPr>
                <w:rFonts w:hint="eastAsia" w:ascii="仿宋" w:hAnsi="仿宋" w:eastAsia="仿宋" w:cs="仿宋"/>
                <w:sz w:val="24"/>
                <w:szCs w:val="24"/>
              </w:rPr>
              <w:t>泡沫比例混合器安装一平衡式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平衡式炮沫比例混合器装置应竖直安装在压力水的水平管道上，炮沫液进口压力应大于水进口压力</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12.3.7</w:t>
            </w:r>
          </w:p>
        </w:tc>
        <w:tc>
          <w:tcPr>
            <w:tcW w:w="1559" w:type="dxa"/>
            <w:vAlign w:val="center"/>
          </w:tcPr>
          <w:p>
            <w:pPr>
              <w:adjustRightInd w:val="0"/>
              <w:snapToGrid w:val="0"/>
              <w:ind w:firstLine="120" w:firstLineChars="50"/>
              <w:rPr>
                <w:rFonts w:hint="eastAsia" w:ascii="仿宋" w:hAnsi="仿宋" w:eastAsia="仿宋" w:cs="仿宋"/>
                <w:sz w:val="24"/>
                <w:szCs w:val="24"/>
              </w:rPr>
            </w:pPr>
            <w:r>
              <w:rPr>
                <w:rFonts w:hint="eastAsia" w:ascii="仿宋" w:hAnsi="仿宋" w:eastAsia="仿宋" w:cs="仿宋"/>
                <w:sz w:val="24"/>
                <w:szCs w:val="24"/>
              </w:rPr>
              <w:t>泡沫比例混合器安装一管线式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管线式泡沫比例混合器装置应靠近储罐或防护区，其吸液口与泡沫液罐或泡沫液通最低液面的高度不得大于1.0m</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12.3.8</w:t>
            </w:r>
          </w:p>
        </w:tc>
        <w:tc>
          <w:tcPr>
            <w:tcW w:w="1559" w:type="dxa"/>
            <w:vAlign w:val="center"/>
          </w:tcPr>
          <w:p>
            <w:pPr>
              <w:adjustRightInd w:val="0"/>
              <w:snapToGrid w:val="0"/>
              <w:ind w:firstLine="120" w:firstLineChars="50"/>
              <w:jc w:val="center"/>
              <w:rPr>
                <w:rFonts w:hint="eastAsia" w:ascii="仿宋" w:hAnsi="仿宋" w:eastAsia="仿宋" w:cs="仿宋"/>
                <w:sz w:val="24"/>
                <w:szCs w:val="24"/>
              </w:rPr>
            </w:pPr>
            <w:r>
              <w:rPr>
                <w:rFonts w:hint="eastAsia" w:ascii="仿宋" w:hAnsi="仿宋" w:eastAsia="仿宋" w:cs="仿宋"/>
                <w:sz w:val="24"/>
                <w:szCs w:val="24"/>
              </w:rPr>
              <w:t>计量注入式比例混合安装</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泡沫液注入点的泡沫液流压力应大于水流压力</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12.3.9</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计量注入式比例混合器的流量计设置要求</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流量计进口前和出口后直管段的长度不应小于管径的10倍</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12.3.10</w:t>
            </w:r>
          </w:p>
        </w:tc>
        <w:tc>
          <w:tcPr>
            <w:tcW w:w="1559" w:type="dxa"/>
            <w:vAlign w:val="center"/>
          </w:tcPr>
          <w:p>
            <w:pPr>
              <w:adjustRightInd w:val="0"/>
              <w:snapToGrid w:val="0"/>
              <w:ind w:firstLine="120" w:firstLineChars="50"/>
              <w:rPr>
                <w:rFonts w:hint="eastAsia" w:ascii="仿宋" w:hAnsi="仿宋" w:eastAsia="仿宋" w:cs="仿宋"/>
                <w:sz w:val="24"/>
                <w:szCs w:val="24"/>
              </w:rPr>
            </w:pPr>
            <w:r>
              <w:rPr>
                <w:rFonts w:hint="eastAsia" w:ascii="仿宋" w:hAnsi="仿宋" w:eastAsia="仿宋" w:cs="仿宋"/>
                <w:sz w:val="24"/>
                <w:szCs w:val="24"/>
              </w:rPr>
              <w:t>低倍数泡沫混合液的发泡倍数</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低倍数泡沫混合液的发泡倍数宜大于或等于5倍，对于液下喷射泡沫灭火系统发泡倍数不应小于2倍，且不大于4倍</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12.3.11</w:t>
            </w:r>
          </w:p>
        </w:tc>
        <w:tc>
          <w:tcPr>
            <w:tcW w:w="1559" w:type="dxa"/>
            <w:vAlign w:val="center"/>
          </w:tcPr>
          <w:p>
            <w:pPr>
              <w:adjustRightInd w:val="0"/>
              <w:snapToGrid w:val="0"/>
              <w:ind w:firstLine="120" w:firstLineChars="50"/>
              <w:rPr>
                <w:rFonts w:hint="eastAsia" w:ascii="仿宋" w:hAnsi="仿宋" w:eastAsia="仿宋" w:cs="仿宋"/>
                <w:sz w:val="24"/>
                <w:szCs w:val="24"/>
              </w:rPr>
            </w:pPr>
            <w:r>
              <w:rPr>
                <w:rFonts w:hint="eastAsia" w:ascii="仿宋" w:hAnsi="仿宋" w:eastAsia="仿宋" w:cs="仿宋"/>
                <w:sz w:val="24"/>
                <w:szCs w:val="24"/>
              </w:rPr>
              <w:t>中级数泡沫混合液的发泡倍数</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发泡倍数为20~200</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12.3.12</w:t>
            </w:r>
          </w:p>
        </w:tc>
        <w:tc>
          <w:tcPr>
            <w:tcW w:w="1559" w:type="dxa"/>
            <w:vAlign w:val="center"/>
          </w:tcPr>
          <w:p>
            <w:pPr>
              <w:adjustRightInd w:val="0"/>
              <w:snapToGrid w:val="0"/>
              <w:ind w:firstLine="120" w:firstLineChars="50"/>
              <w:rPr>
                <w:rFonts w:hint="eastAsia" w:ascii="仿宋" w:hAnsi="仿宋" w:eastAsia="仿宋" w:cs="仿宋"/>
                <w:sz w:val="24"/>
                <w:szCs w:val="24"/>
              </w:rPr>
            </w:pPr>
            <w:r>
              <w:rPr>
                <w:rFonts w:hint="eastAsia" w:ascii="仿宋" w:hAnsi="仿宋" w:eastAsia="仿宋" w:cs="仿宋"/>
                <w:sz w:val="24"/>
                <w:szCs w:val="24"/>
              </w:rPr>
              <w:t>高倍数泡沫混合液的发泡倍数</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发泡倍数高于200</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6"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12.4</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泡沫生产器</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12.4.1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泡沫产生器设置及选型</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规格、型号、性能应符合国家现行产品标注和设计要求</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12.4.2</w:t>
            </w:r>
          </w:p>
        </w:tc>
        <w:tc>
          <w:tcPr>
            <w:tcW w:w="1559" w:type="dxa"/>
            <w:vAlign w:val="center"/>
          </w:tcPr>
          <w:p>
            <w:pPr>
              <w:adjustRightInd w:val="0"/>
              <w:snapToGrid w:val="0"/>
              <w:ind w:firstLine="120" w:firstLineChars="50"/>
              <w:jc w:val="center"/>
              <w:rPr>
                <w:rFonts w:hint="eastAsia" w:ascii="仿宋" w:hAnsi="仿宋" w:eastAsia="仿宋" w:cs="仿宋"/>
                <w:sz w:val="24"/>
                <w:szCs w:val="24"/>
              </w:rPr>
            </w:pPr>
            <w:r>
              <w:rPr>
                <w:rFonts w:hint="eastAsia" w:ascii="仿宋" w:hAnsi="仿宋" w:eastAsia="仿宋" w:cs="仿宋"/>
                <w:sz w:val="24"/>
                <w:szCs w:val="24"/>
              </w:rPr>
              <w:t>泡沫生产器横式安装位置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应水平安装在固定顶储罐罐壁顶部或外浮顶储罐罐壁顶部的泡沫导流罩上</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12.4.3</w:t>
            </w:r>
          </w:p>
        </w:tc>
        <w:tc>
          <w:tcPr>
            <w:tcW w:w="1559" w:type="dxa"/>
            <w:vAlign w:val="center"/>
          </w:tcPr>
          <w:p>
            <w:pPr>
              <w:adjustRightInd w:val="0"/>
              <w:snapToGrid w:val="0"/>
              <w:ind w:firstLine="120" w:firstLineChars="50"/>
              <w:jc w:val="center"/>
              <w:rPr>
                <w:rFonts w:hint="eastAsia" w:ascii="仿宋" w:hAnsi="仿宋" w:eastAsia="仿宋" w:cs="仿宋"/>
                <w:sz w:val="24"/>
                <w:szCs w:val="24"/>
              </w:rPr>
            </w:pPr>
            <w:r>
              <w:rPr>
                <w:rFonts w:hint="eastAsia" w:ascii="仿宋" w:hAnsi="仿宋" w:eastAsia="仿宋" w:cs="仿宋"/>
                <w:sz w:val="24"/>
                <w:szCs w:val="24"/>
              </w:rPr>
              <w:t>泡沫生产器立式安装位置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应垂直安装在固定顶储罐罐壁顶部或外浮顶储罐罐壁顶部的泡沫导流罩上</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12.4.4</w:t>
            </w:r>
          </w:p>
        </w:tc>
        <w:tc>
          <w:tcPr>
            <w:tcW w:w="1559" w:type="dxa"/>
            <w:vAlign w:val="center"/>
          </w:tcPr>
          <w:p>
            <w:pPr>
              <w:adjustRightInd w:val="0"/>
              <w:snapToGrid w:val="0"/>
              <w:ind w:firstLine="120" w:firstLineChars="50"/>
              <w:jc w:val="center"/>
              <w:rPr>
                <w:rFonts w:hint="eastAsia" w:ascii="仿宋" w:hAnsi="仿宋" w:eastAsia="仿宋" w:cs="仿宋"/>
                <w:sz w:val="24"/>
                <w:szCs w:val="24"/>
              </w:rPr>
            </w:pPr>
            <w:r>
              <w:rPr>
                <w:rFonts w:hint="eastAsia" w:ascii="仿宋" w:hAnsi="仿宋" w:eastAsia="仿宋" w:cs="仿宋"/>
                <w:sz w:val="24"/>
                <w:szCs w:val="24"/>
              </w:rPr>
              <w:t>泡沫产生器安装要求</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泡沫产生器的空气吸入口及露天的泡沫喷射口，应设置防止异物进入的金属网</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12.4.5</w:t>
            </w:r>
          </w:p>
        </w:tc>
        <w:tc>
          <w:tcPr>
            <w:tcW w:w="1559" w:type="dxa"/>
            <w:vAlign w:val="center"/>
          </w:tcPr>
          <w:p>
            <w:pPr>
              <w:adjustRightInd w:val="0"/>
              <w:snapToGrid w:val="0"/>
              <w:ind w:firstLine="120" w:firstLineChars="50"/>
              <w:rPr>
                <w:rFonts w:hint="eastAsia" w:ascii="仿宋" w:hAnsi="仿宋" w:eastAsia="仿宋" w:cs="仿宋"/>
                <w:sz w:val="24"/>
                <w:szCs w:val="24"/>
              </w:rPr>
            </w:pPr>
            <w:r>
              <w:rPr>
                <w:rFonts w:hint="eastAsia" w:ascii="仿宋" w:hAnsi="仿宋" w:eastAsia="仿宋" w:cs="仿宋"/>
                <w:sz w:val="24"/>
                <w:szCs w:val="24"/>
              </w:rPr>
              <w:t>高背压泡沫产生器安装位置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应水平安装在防火提外的泡沫混合液管道上</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12.4.6</w:t>
            </w:r>
          </w:p>
        </w:tc>
        <w:tc>
          <w:tcPr>
            <w:tcW w:w="1559" w:type="dxa"/>
            <w:vAlign w:val="center"/>
          </w:tcPr>
          <w:p>
            <w:pPr>
              <w:adjustRightInd w:val="0"/>
              <w:snapToGrid w:val="0"/>
              <w:ind w:firstLine="120" w:firstLineChars="50"/>
              <w:rPr>
                <w:rFonts w:hint="eastAsia" w:ascii="仿宋" w:hAnsi="仿宋" w:eastAsia="仿宋" w:cs="仿宋"/>
                <w:sz w:val="24"/>
                <w:szCs w:val="24"/>
              </w:rPr>
            </w:pPr>
            <w:r>
              <w:rPr>
                <w:rFonts w:hint="eastAsia" w:ascii="仿宋" w:hAnsi="仿宋" w:eastAsia="仿宋" w:cs="仿宋"/>
                <w:sz w:val="24"/>
                <w:szCs w:val="24"/>
              </w:rPr>
              <w:t>高背压泡沫产生器进出口组件</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进口侧应设置检测压力表接口，出口侧应设置背压调节阀和泡沫取样口</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12.4.7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中倍数泡沫产生器安装</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安装于油罐上时，其进口气口应高出罐壁顶</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12.4.8</w:t>
            </w:r>
          </w:p>
        </w:tc>
        <w:tc>
          <w:tcPr>
            <w:tcW w:w="1559" w:type="dxa"/>
            <w:vAlign w:val="center"/>
          </w:tcPr>
          <w:p>
            <w:pPr>
              <w:adjustRightInd w:val="0"/>
              <w:snapToGrid w:val="0"/>
              <w:ind w:firstLine="120" w:firstLineChars="50"/>
              <w:jc w:val="center"/>
              <w:rPr>
                <w:rFonts w:hint="eastAsia" w:ascii="仿宋" w:hAnsi="仿宋" w:eastAsia="仿宋" w:cs="仿宋"/>
                <w:sz w:val="24"/>
                <w:szCs w:val="24"/>
              </w:rPr>
            </w:pPr>
            <w:r>
              <w:rPr>
                <w:rFonts w:hint="eastAsia" w:ascii="仿宋" w:hAnsi="仿宋" w:eastAsia="仿宋" w:cs="仿宋"/>
                <w:sz w:val="24"/>
                <w:szCs w:val="24"/>
              </w:rPr>
              <w:t>高倍数发生器前 设置组件</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应设控制阀、压力表和管道过滤器</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12.4.9</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高倍数发生器安装高度</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应在炮沫淹没深度以上</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6"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12.5</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泡沫消火栓</w:t>
            </w:r>
          </w:p>
        </w:tc>
        <w:tc>
          <w:tcPr>
            <w:tcW w:w="567" w:type="dxa"/>
            <w:vAlign w:val="center"/>
          </w:tcPr>
          <w:p>
            <w:pPr>
              <w:adjustRightInd w:val="0"/>
              <w:snapToGrid w:val="0"/>
              <w:jc w:val="center"/>
              <w:rPr>
                <w:rFonts w:hint="eastAsia" w:ascii="仿宋" w:hAnsi="仿宋" w:eastAsia="仿宋" w:cs="仿宋"/>
                <w:b/>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12.5.1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泡沫消火栓安装</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设置在泡沫混合液管道上，应垂直安装，阀门启闭灵活</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12.5.2</w:t>
            </w:r>
          </w:p>
        </w:tc>
        <w:tc>
          <w:tcPr>
            <w:tcW w:w="1559" w:type="dxa"/>
            <w:vAlign w:val="center"/>
          </w:tcPr>
          <w:p>
            <w:pPr>
              <w:adjustRightInd w:val="0"/>
              <w:snapToGrid w:val="0"/>
              <w:ind w:firstLine="120" w:firstLineChars="50"/>
              <w:rPr>
                <w:rFonts w:hint="eastAsia" w:ascii="仿宋" w:hAnsi="仿宋" w:eastAsia="仿宋" w:cs="仿宋"/>
                <w:sz w:val="24"/>
                <w:szCs w:val="24"/>
              </w:rPr>
            </w:pPr>
            <w:r>
              <w:rPr>
                <w:rFonts w:hint="eastAsia" w:ascii="仿宋" w:hAnsi="仿宋" w:eastAsia="仿宋" w:cs="仿宋"/>
                <w:sz w:val="24"/>
                <w:szCs w:val="24"/>
              </w:rPr>
              <w:t>地上式泡沫消火栓出液口方向</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其大口径出液口应朝向消防车道</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12.5.3</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地下式泡沫消火栓标志及安装尺寸</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应有明显标志，其顶部出口与井盖底面的距离不得大于400mm</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12.5.4</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泡沫消火栓（室外栓）栓口安装</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栓口应向下或与墙面成90°</w:t>
            </w:r>
          </w:p>
        </w:tc>
        <w:tc>
          <w:tcPr>
            <w:tcW w:w="1223" w:type="dxa"/>
            <w:vAlign w:val="center"/>
          </w:tcPr>
          <w:p>
            <w:pPr>
              <w:adjustRightInd w:val="0"/>
              <w:snapToGrid w:val="0"/>
              <w:rPr>
                <w:rFonts w:hint="eastAsia" w:ascii="仿宋" w:hAnsi="仿宋" w:eastAsia="仿宋" w:cs="仿宋"/>
                <w:sz w:val="24"/>
                <w:szCs w:val="24"/>
              </w:rPr>
            </w:pPr>
          </w:p>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12.5.5</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储罐区防火提外炮沫消火栓间距</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不应大于60m</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12.5.6</w:t>
            </w:r>
          </w:p>
        </w:tc>
        <w:tc>
          <w:tcPr>
            <w:tcW w:w="1559" w:type="dxa"/>
            <w:vAlign w:val="center"/>
          </w:tcPr>
          <w:p>
            <w:pPr>
              <w:adjustRightInd w:val="0"/>
              <w:snapToGrid w:val="0"/>
              <w:ind w:firstLine="120" w:firstLineChars="50"/>
              <w:jc w:val="center"/>
              <w:rPr>
                <w:rFonts w:hint="eastAsia" w:ascii="仿宋" w:hAnsi="仿宋" w:eastAsia="仿宋" w:cs="仿宋"/>
                <w:sz w:val="24"/>
                <w:szCs w:val="24"/>
              </w:rPr>
            </w:pPr>
            <w:r>
              <w:rPr>
                <w:rFonts w:hint="eastAsia" w:ascii="仿宋" w:hAnsi="仿宋" w:eastAsia="仿宋" w:cs="仿宋"/>
                <w:sz w:val="24"/>
                <w:szCs w:val="24"/>
              </w:rPr>
              <w:t>公路随道泡沫消防栓间距</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不应大于50m</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12.6</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管网</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12.6.1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管材</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管材及压力等级应符合规范及设计要求，管材、管件内外涂层不应有脱落、锈蚀、表面无划痕、无裂痕</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12.6.2</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固定顶、内浮顶储罐泡沫混合液管道</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每个泡沫产生器合用一根泡沫混合液立管，每根炮沫混合液管应引至防火提外</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12.6.3</w:t>
            </w:r>
          </w:p>
        </w:tc>
        <w:tc>
          <w:tcPr>
            <w:tcW w:w="1559" w:type="dxa"/>
            <w:vAlign w:val="center"/>
          </w:tcPr>
          <w:p>
            <w:pPr>
              <w:adjustRightInd w:val="0"/>
              <w:snapToGrid w:val="0"/>
              <w:ind w:firstLine="120" w:firstLineChars="50"/>
              <w:rPr>
                <w:rFonts w:hint="eastAsia" w:ascii="仿宋" w:hAnsi="仿宋" w:eastAsia="仿宋" w:cs="仿宋"/>
                <w:sz w:val="24"/>
                <w:szCs w:val="24"/>
              </w:rPr>
            </w:pPr>
            <w:r>
              <w:rPr>
                <w:rFonts w:hint="eastAsia" w:ascii="仿宋" w:hAnsi="仿宋" w:eastAsia="仿宋" w:cs="仿宋"/>
                <w:sz w:val="24"/>
                <w:szCs w:val="24"/>
              </w:rPr>
              <w:t>外浮顶储罐泡沫混合液管道</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可每两个泡沫产生器合用一根泡沫混合液立管，每根泡沫混合液管应引至防火提外</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12.6.4</w:t>
            </w:r>
          </w:p>
        </w:tc>
        <w:tc>
          <w:tcPr>
            <w:tcW w:w="1559" w:type="dxa"/>
            <w:vAlign w:val="center"/>
          </w:tcPr>
          <w:p>
            <w:pPr>
              <w:adjustRightInd w:val="0"/>
              <w:snapToGrid w:val="0"/>
              <w:ind w:firstLine="120" w:firstLineChars="50"/>
              <w:rPr>
                <w:rFonts w:hint="eastAsia" w:ascii="仿宋" w:hAnsi="仿宋" w:eastAsia="仿宋" w:cs="仿宋"/>
                <w:sz w:val="24"/>
                <w:szCs w:val="24"/>
              </w:rPr>
            </w:pPr>
            <w:r>
              <w:rPr>
                <w:rFonts w:hint="eastAsia" w:ascii="仿宋" w:hAnsi="仿宋" w:eastAsia="仿宋" w:cs="仿宋"/>
                <w:sz w:val="24"/>
                <w:szCs w:val="24"/>
              </w:rPr>
              <w:t>防火提外管道设置（半固定式液下喷射）</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泡沫管道应设置相应的高背压泡沫产生器快装接口</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12.6.5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管道上操作阀门的设置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100"/>
              <w:rPr>
                <w:rFonts w:hint="eastAsia" w:ascii="仿宋" w:hAnsi="仿宋" w:eastAsia="仿宋" w:cs="仿宋"/>
                <w:sz w:val="24"/>
                <w:szCs w:val="24"/>
              </w:rPr>
            </w:pPr>
            <w:r>
              <w:rPr>
                <w:rFonts w:hint="eastAsia" w:ascii="仿宋" w:hAnsi="仿宋" w:eastAsia="仿宋" w:cs="仿宋"/>
                <w:sz w:val="24"/>
                <w:szCs w:val="24"/>
              </w:rPr>
              <w:t>应设在防护区以外，自动控制阀门应具有手动启闭功能</w:t>
            </w: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12.6.6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炮沫管道控制阀标志</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泡沫灭火系统中所有的控制阀门应有明显的启闭标志</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12.6.7</w:t>
            </w:r>
          </w:p>
        </w:tc>
        <w:tc>
          <w:tcPr>
            <w:tcW w:w="1559" w:type="dxa"/>
            <w:vAlign w:val="center"/>
          </w:tcPr>
          <w:p>
            <w:pPr>
              <w:adjustRightInd w:val="0"/>
              <w:snapToGrid w:val="0"/>
              <w:ind w:firstLine="120" w:firstLineChars="50"/>
              <w:rPr>
                <w:rFonts w:hint="eastAsia" w:ascii="仿宋" w:hAnsi="仿宋" w:eastAsia="仿宋" w:cs="仿宋"/>
                <w:sz w:val="24"/>
                <w:szCs w:val="24"/>
              </w:rPr>
            </w:pPr>
            <w:r>
              <w:rPr>
                <w:rFonts w:hint="eastAsia" w:ascii="仿宋" w:hAnsi="仿宋" w:eastAsia="仿宋" w:cs="仿宋"/>
                <w:sz w:val="24"/>
                <w:szCs w:val="24"/>
              </w:rPr>
              <w:t>液上喷射系统放空阀设置位置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防火提外泡沫混合液管道或泡沫管道上应设置放空阀，且其管道应有0.2%的坡度坡向放空阀</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12.6.8</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防火提外管道上阀门设置（固定式液上）</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每个泡沫产生器应在防火梯设置独立的控制阀</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12.6.9</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防火提内液下喷射泡沫管阀门设置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应设钢质控制阀和逆止阀</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8"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12.7</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防护区</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12.7.1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声光报警装置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高倍数倍泡沫灭火防火分区应设置声光报警装置</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12.7.2</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防护区的火灾自动报警系统的设置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高倍数泡沫灭火全淹没系统或固定式局部应用系统应设置火灾自动报警系统</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12.7.3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防护区排水</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防火分区内应设排水设施</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12.7.4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手动和应急机械装置的标志</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应有标明其控制区域的标志</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5"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12.8</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系统功能</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12.8.1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泡沫消防泵的启动控制</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应能按设定的控制方式正常启动；一级石油库的重要工艺机泵、消防泵等电动设备和控制阀门除应能在现场操作外，尚应能在控制室进行控制和显示状态</w:t>
            </w:r>
          </w:p>
        </w:tc>
        <w:tc>
          <w:tcPr>
            <w:tcW w:w="1223" w:type="dxa"/>
          </w:tcPr>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12.8.2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泡沫站的控制要求</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应具备远程控制功能</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12.8.3</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系统启动后，泡沫液供给装置与供水主阀联动要求</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泡沫液供给装置应自动随供水主阀的动作而动作，或同时动作</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12.8.4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泡沫输送时间</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消防泵启动后5min，将泡沫混合液和冷却水送到任何一个着火点</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12.8.5</w:t>
            </w:r>
          </w:p>
        </w:tc>
        <w:tc>
          <w:tcPr>
            <w:tcW w:w="1559" w:type="dxa"/>
            <w:vAlign w:val="center"/>
          </w:tcPr>
          <w:p>
            <w:pPr>
              <w:adjustRightInd w:val="0"/>
              <w:snapToGrid w:val="0"/>
              <w:ind w:firstLine="120" w:firstLineChars="50"/>
              <w:jc w:val="center"/>
              <w:rPr>
                <w:rFonts w:hint="eastAsia" w:ascii="仿宋" w:hAnsi="仿宋" w:eastAsia="仿宋" w:cs="仿宋"/>
                <w:sz w:val="24"/>
                <w:szCs w:val="24"/>
              </w:rPr>
            </w:pPr>
            <w:r>
              <w:rPr>
                <w:rFonts w:hint="eastAsia" w:ascii="仿宋" w:hAnsi="仿宋" w:eastAsia="仿宋" w:cs="仿宋"/>
                <w:sz w:val="24"/>
                <w:szCs w:val="24"/>
              </w:rPr>
              <w:t>消防联动控制器信号反馈</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系统的手、自动状态，灭火装置启动及喷放各阶段的联动控制及系统的反馈信号，应反馈至消防联动控制器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12.8.6</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高倍数泡沫灭火全淹没系统的启动方式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应同时具备自动、手动和应急机械手动启动功能</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12.8.7</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高倍数泡沫灭火自动控制的固定式局部应用系统的启动方式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应同时具备手动和应急机械手动启动功能</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12.8.8</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高倍数泡沫灭火手动控制的固定式局部应用系统的启动方式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应具备应急机械手动启动功能</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12.8.9</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全淹没防护区系统的联动触发信号</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应由同一防护分区域内两只独立的火灾探测器的报警信号、一只火灾探测器与一只手动火灾报警按钮的报警信号或防护区外的紧急启动信号，作为系统的联动触发信号</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12.8.10</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全淹没系统喷放泡沫的延时时间</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全淹没系统自接到火灾信号至开始喷放泡沫的延时不应超过1min</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12.8.11</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全淹没系统防火区内排气孔及电源的联动</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系统启动时，自动开启防护分区内的排气口同时切断生产、照明电源</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12.8.12</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全淹没系统防护区内门窗的联动</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系统启动时，自动开启防护区内的门窗</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12.8.13</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局部应用系统供给速率</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局部应用系统达到规定覆盖厚度的时间不应大于2min</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12.8.14</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泡沫灭火系统联动试验</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应能按设定的控制方式正常启动泡沫消防泵，阀门启闭准确，泡沫比例混合器的进出口压力、泡沫混合比和发泡倍数应符合设计要求，以及喷发的泡沫应正常</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12.8.15</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泡沫一水喷淋系统自动启动方式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湿式系统、干式系统应在开放一只喷头后自动启动；预作用系统、雨淋系统应在火灾自动报警系统报警后自动启动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12.8.16</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泡沫一水喷淋系统消防控制室手动启动喷淋泵功能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120" w:firstLineChars="50"/>
              <w:rPr>
                <w:rFonts w:hint="eastAsia" w:ascii="仿宋" w:hAnsi="仿宋" w:eastAsia="仿宋" w:cs="仿宋"/>
                <w:sz w:val="24"/>
                <w:szCs w:val="24"/>
              </w:rPr>
            </w:pPr>
            <w:r>
              <w:rPr>
                <w:rFonts w:hint="eastAsia" w:ascii="仿宋" w:hAnsi="仿宋" w:eastAsia="仿宋" w:cs="仿宋"/>
                <w:sz w:val="24"/>
                <w:szCs w:val="24"/>
              </w:rPr>
              <w:t>消防控制室内的消防联动控制器的手动控制盘，应直接手动控制喷淋消防泵的启动、停止</w:t>
            </w:r>
          </w:p>
        </w:tc>
        <w:tc>
          <w:tcPr>
            <w:tcW w:w="1223" w:type="dxa"/>
          </w:tcPr>
          <w:p>
            <w:pPr>
              <w:adjustRightInd w:val="0"/>
              <w:snapToGrid w:val="0"/>
              <w:ind w:firstLine="120" w:firstLineChars="5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12.8.17</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泡沫一水雨淋系统的雨淋阀开启的联动触发信号</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应由同一报警区域内两只及以上独立的感温火灾探测器或一只感温火灾探测器与一只手动火灾报警按钮的报警信号</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12.8.18</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泡沫一水雨淋系统报警装置要求</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系统应设置故障监视与报警装置，且应在主控制盘上显示</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12.8.19</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泡沫一水雨淋系统电磁阀联动功能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电磁阀打开，雨淋阀应开启</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12.8.20</w:t>
            </w:r>
          </w:p>
        </w:tc>
        <w:tc>
          <w:tcPr>
            <w:tcW w:w="1559" w:type="dxa"/>
            <w:vAlign w:val="center"/>
          </w:tcPr>
          <w:p>
            <w:pPr>
              <w:adjustRightInd w:val="0"/>
              <w:snapToGrid w:val="0"/>
              <w:ind w:firstLine="120" w:firstLineChars="50"/>
              <w:rPr>
                <w:rFonts w:hint="eastAsia" w:ascii="仿宋" w:hAnsi="仿宋" w:eastAsia="仿宋" w:cs="仿宋"/>
                <w:sz w:val="24"/>
                <w:szCs w:val="24"/>
              </w:rPr>
            </w:pPr>
            <w:r>
              <w:rPr>
                <w:rFonts w:hint="eastAsia" w:ascii="仿宋" w:hAnsi="仿宋" w:eastAsia="仿宋" w:cs="仿宋"/>
                <w:sz w:val="24"/>
                <w:szCs w:val="24"/>
              </w:rPr>
              <w:t>泡沫一水雨淋系统联动试验</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触发火灾探测器，水泵、雨淋阀、电磁阀、压力开关的动作及信号反馈功能应正常，泡沫液供给装置应自动与供水主控阀通时动作，试水试泡装置现场进行防水防泡功能试验应正常</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12.8.21</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闭式泡沫一水喷淋系统（预作用系统）联动触发信号</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应由同一报警区域内两只及以上独立感烟火灾探测器或一只感烟火灾探测器与一只手动火灾报警按钮的报警信号，作为预作用阀组开启的联动触发信号</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12.8.22</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闭式泡沫一水喷淋系统的排气阀前电动阀的联动试验</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模拟触发信号或开启末端试水装置，消防联动控制器应能控制排气阀入口电动阀启动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12.8.23</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闭式泡沫一报警阀压力开关联动启泵功能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应由报警阀压力开关的动作信号作为触发信号，直接控制启动喷淋消防泵，联动控制不应受消防联动控制器处于手、自动状态的影响</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rPr>
        <w:tc>
          <w:tcPr>
            <w:tcW w:w="1101" w:type="dxa"/>
            <w:vAlign w:val="center"/>
          </w:tcPr>
          <w:p>
            <w:pPr>
              <w:adjustRightInd w:val="0"/>
              <w:snapToGrid w:val="0"/>
              <w:jc w:val="center"/>
              <w:rPr>
                <w:rFonts w:hint="eastAsia" w:ascii="仿宋" w:hAnsi="仿宋" w:eastAsia="仿宋" w:cs="仿宋"/>
                <w:sz w:val="24"/>
                <w:szCs w:val="24"/>
              </w:rPr>
            </w:pPr>
            <w:ins w:id="4" w:author="admin" w:date="2016-07-22T14:16:00Z">
              <w:r>
                <w:rPr>
                  <w:rStyle w:val="20"/>
                  <w:rFonts w:hint="eastAsia" w:ascii="仿宋" w:hAnsi="仿宋" w:eastAsia="仿宋" w:cs="仿宋"/>
                  <w:sz w:val="24"/>
                  <w:szCs w:val="24"/>
                </w:rPr>
                <w:endnoteReference w:id="0"/>
              </w:r>
            </w:ins>
            <w:r>
              <w:rPr>
                <w:rFonts w:hint="eastAsia" w:ascii="仿宋" w:hAnsi="仿宋" w:eastAsia="仿宋" w:cs="仿宋"/>
                <w:sz w:val="24"/>
                <w:szCs w:val="24"/>
              </w:rPr>
              <w:t>12.8.24</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闭式泡沫一水喷淋系统联动试验</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模拟触发信号或开启末端试水装置，由消防联动控制器联动控制相关阀组及排气阀前电动阀的开启，再由报警阀压力开关的动作信号作触发信号，直接联动启喷淋消防泵</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8"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13</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细水雾灭火系统</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6"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13.1</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储水箱</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13.1.1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储水箱</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应采用不锈钢密闭结构，应具有防尘、避光等保证水质的技术措施</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13.1.2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储水箱自动补水</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应具有保证自动补水的装置，系统补水水源的水质应与系统的水质要求一致</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13.1.3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储水箱液位显示</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储水箱应设置液位显示装置</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13.1.4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储水箱的溢流、透气、排水</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应设置溢流水、透气及放空装置</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13.1.5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储水箱水位报警装置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应设置高、低液位报警装置</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13.1.6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储水容器（甁组式）安全阀</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瓶组式储水容器应设置安全阀</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4"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13.2</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供水设备（泵组式）</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13.2.1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水泵的设置及选择</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系统应设置独立的水泵，水泵的流量、压力应满足系统和设计要求</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13.2.2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外观</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组件无碰撞变形和其他机械性损伤，保证涂层完好，铭牌清晰</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13.2.3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水泵标志</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消防水泵应有注明系统名称和编号（或区域）的标志牌</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13.2.4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泵组位置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应设置备用泵</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13.2.5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水泵供电</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水泵组应按一级负荷要求供电</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13.2.6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水泵吸水方式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水泵应采用自罐式引水或其他可靠的引用水方式</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13.2.7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备用泵设置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应设置备用泵</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13.2.8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主备泵自动切换功能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主、备用泵应具有自动切换功能</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13.2.9</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远程启动功能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火灾报警联动控制系统应能远程启动水泵</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13.2.10</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水泵动作信号反馈</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泵的启动和停止的动作信号应反馈至消防联动控制器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13.2.11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水泵故障信号反馈</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水泵发生故障时，应有信号反馈回消防控制室</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13.2.12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水泵出口管件安装</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泵出口应设置止回阀、压力表</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13.2.13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泵出水总管管件安装</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压力显示装置、安全阀和泄放试验阀</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13.2.14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稳压泵的设置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闭式系统的泵组系统应设置稳压泵</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13.2.15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稳压泵技术性能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稳压泵的流量不应大于闭式系统中水力最不利点一只喷头的流量，其工装压力应满足工作泵的启动要求</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8"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13.3</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供水设备（瓶组式）</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13.3.1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设置及选型</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储水容器内的水充装置和储气容器内氮气或压缩空气的储存压力应符合设计要求</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13.3.2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外观</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组件无碰撞变形和其他机械性损伤，保护涂层完好，铭牌清晰</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13.3.3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铭牌及标识</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储气容器和储水容器应设有永久性的铭牌，标明储存介质的类型、重量、瓶重、储瓶的容积以及储瓶的压力等级</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13.3.4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瓶组安装</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储气容器及储气容器的固定支架应安装牢靠且应进行防腐处理</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13.3.5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瓶组位置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应按设计要求确定甁组的安装位置</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13.3.6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瓶组位置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操作面距墙或操作面之间的距离不宜小于0.8m</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13.3.7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安装阀设置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储水容器、储气容器均应设置安全阀</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13.3.8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瓶组动作信号反馈</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启动和停止的动作信号应反馈至消防联动控制器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13.3.9</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远程启动功能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火灾报警联动控制系统应能远程启动甁组</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13.4</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区域控制阀</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13.4.1</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分区控制阀的外观及铭牌</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应无变形及其他机械性损伤；密封良好；铭牌标记应清晰、牢固、方向正确</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13.4.2</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开式系统控制阀的设置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应按防护区设置分区控制阀</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13.4.3</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开式系统控制阀的安装</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安装高度宜为1.2m~1.6m，在操作面与墙或其他设备的距离不应小于0.8m，满足安全操作要求</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13.4.4</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开式系统控制阀的性能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应具有接收控制信号实现启动、反馈阀门启闭或故障信号的功能</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13.4.5</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开启系统控制的操作方式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应具有自动、手动启动和机械应急操作启动功能，关闭阀门应采用手动操作方式</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13.4.6</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开式系统分区控制阀标志</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应明显位置设置对应于防护区名称或保护对象的永久性标志，并标明水流方向</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13.4.7</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闭式系统分区控制阀的设置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应按楼层或防火分区设置分区控制阀</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13.4.8</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闭式系统分区控制阀的锁定装置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控制阀应带开关锁定或开关指示，分区控制阀及其前后的阀门均应处于常开</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13.4.9</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闭式系统分区控制阀的试水装置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每个分区控制阀后的管网应设置试水装置及其压力表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13.5</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喷头</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13.5.1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喷头设置及选型</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应符合规范及设计要求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13.5.2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喷头最低工作压力</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不应小于试验测得最不利点喷头的工作压力</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13.5.3</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喷头布置间距和安装高度</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不应大于试验测时的喷头间距和安装高度</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13.5.4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喷头的安装角度</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应与试验安装角度一致</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13.5.5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开式系统的喷头布置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应能保证细水雾喷放均匀并完全覆盖保护区域</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13.5.6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闭式系统的喷头布置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应能保证细水雾喷放均匀，完全覆盖保护区域，喷头感温组件与顶棚或梁底的距离不宜小于75mm，并不宜大于150mm</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13.6</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过滤器</w:t>
            </w:r>
          </w:p>
        </w:tc>
        <w:tc>
          <w:tcPr>
            <w:tcW w:w="567" w:type="dxa"/>
            <w:vAlign w:val="center"/>
          </w:tcPr>
          <w:p>
            <w:pPr>
              <w:adjustRightInd w:val="0"/>
              <w:snapToGrid w:val="0"/>
              <w:jc w:val="center"/>
              <w:rPr>
                <w:rFonts w:hint="eastAsia" w:ascii="仿宋" w:hAnsi="仿宋" w:eastAsia="仿宋" w:cs="仿宋"/>
                <w:b/>
                <w:sz w:val="24"/>
                <w:szCs w:val="24"/>
              </w:rPr>
            </w:pPr>
          </w:p>
        </w:tc>
        <w:tc>
          <w:tcPr>
            <w:tcW w:w="5103" w:type="dxa"/>
          </w:tcPr>
          <w:p>
            <w:pPr>
              <w:adjustRightInd w:val="0"/>
              <w:snapToGrid w:val="0"/>
              <w:ind w:firstLine="100"/>
              <w:rPr>
                <w:rFonts w:hint="eastAsia" w:ascii="仿宋" w:hAnsi="仿宋" w:eastAsia="仿宋" w:cs="仿宋"/>
                <w:b/>
                <w:sz w:val="24"/>
                <w:szCs w:val="24"/>
              </w:rPr>
            </w:pPr>
          </w:p>
        </w:tc>
        <w:tc>
          <w:tcPr>
            <w:tcW w:w="1223" w:type="dxa"/>
          </w:tcPr>
          <w:p>
            <w:pPr>
              <w:adjustRightInd w:val="0"/>
              <w:snapToGrid w:val="0"/>
              <w:ind w:firstLine="100"/>
              <w:rPr>
                <w:rFonts w:hint="eastAsia" w:ascii="仿宋" w:hAnsi="仿宋" w:eastAsia="仿宋" w:cs="仿宋"/>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13.6.1</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储水箱进水口过滤器设置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进水口处应设置过滤器</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13.6.2</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储水箱出水口过滤器设置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出水口或控制阀前应设置过滤器</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13.6.3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过滤器网孔</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网孔孔径不应大于喷头最小喷孔孔径的80%</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13.6.4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过滤器材质</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应采用不锈钢，铜合金等</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13.7</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管网</w:t>
            </w:r>
          </w:p>
        </w:tc>
        <w:tc>
          <w:tcPr>
            <w:tcW w:w="567" w:type="dxa"/>
            <w:vAlign w:val="center"/>
          </w:tcPr>
          <w:p>
            <w:pPr>
              <w:adjustRightInd w:val="0"/>
              <w:snapToGrid w:val="0"/>
              <w:jc w:val="center"/>
              <w:rPr>
                <w:rFonts w:hint="eastAsia" w:ascii="仿宋" w:hAnsi="仿宋" w:eastAsia="仿宋" w:cs="仿宋"/>
                <w:b/>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13.7.1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管材性能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应采用冷泼法制造的不锈钢钢管，其性能和工作压力应符合规范及设计要求</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13.7.2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管道连接</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应采用与管道材质相同的连接件</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13.7.3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管道防晃支、吊架</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应采用防晃金属支、吊架固定在建筑构件上</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13.7.4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支吊、架间距</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应符合规范及设计要求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13.7.5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管道与套管间隙处理</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管道穿越墙体、楼板处应安装套管，管道与套管之间空隙应采用防火封堵材料填塞密实</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13.7.6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楼板套管处理</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管道穿过楼板处应安装套管，套管应高出地面50mm</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13.7.7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管网泄水阀</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系统管网的最低点处应设置泄水阀</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13.8</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防护区</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13.8.1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防护区报警装置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防护区或保护场所的入口处应设置声光报警装置</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13.8.2</w:t>
            </w:r>
          </w:p>
        </w:tc>
        <w:tc>
          <w:tcPr>
            <w:tcW w:w="155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喷射指示灯设置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防护区或保护场所的入口处应设置系统动作指示灯</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13.8.3</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防护区内应急照明和疏散指示标志设置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防护区内疏散走道与出口处应设火灾事故照明和疏散指示标志</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13.8.4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防护区门</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应向疏散方向开启，并能自动关闭</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13.8.5</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开式系统手动启动装置位置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在消防控制室内和防护区入口处，应设置系统手动启动装置</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13.8.6</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手动启动装置和机械应急启动装置的操作</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应能在一处完成系统启动的全部操作，并应采取防止误操作的措施设置</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13.8.7</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手动启动装置、机械应急启动装置的标识</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手动启动装置、机械应急启动装置上应设置与所保护场所对应的明确标识</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13.8.8</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局部系统周围环境</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开式系统采用局部应用方式时，保护对象周围的气流速度不宜大于3.0m/s</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13.8.9</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防静电接地装置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设置在有爆炸危险环境中的系统，其管网和组件应采取静电导除措施</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13.9</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系统功能</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13.9.1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瓶组系统控制方式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瓶组系统功能应具有自动、手动和机械应急操作三种控制方式，其机械应急操作应能在瓶组内直接手动启动系统</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13.9.2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泵组系统控制方式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100"/>
              <w:rPr>
                <w:rFonts w:hint="eastAsia" w:ascii="仿宋" w:hAnsi="仿宋" w:eastAsia="仿宋" w:cs="仿宋"/>
                <w:sz w:val="24"/>
                <w:szCs w:val="24"/>
              </w:rPr>
            </w:pPr>
            <w:r>
              <w:rPr>
                <w:rFonts w:hint="eastAsia" w:ascii="仿宋" w:hAnsi="仿宋" w:eastAsia="仿宋" w:cs="仿宋"/>
                <w:sz w:val="24"/>
                <w:szCs w:val="24"/>
              </w:rPr>
              <w:t>泵组系统应具有自动、手动控制方式</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13.9.3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开式系统自动控制功能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开式系统的自动控制应能在接收到两个独立的火灾报警信号后自动启动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13.9.4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闭式系统自动控制功能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闭式系统的自动控制应能在喷头动作或开启末端试水装置后，由动作信号反馈装置直接连锁自动启动泵组</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13.9.5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开式系统影响应时间</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不应大于30s</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13.9.6</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开式系统各瓶组动作相应时间差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同一防护区内使用多瓶组应能同时启动，启动作相应时差不应大于2s</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13.9.7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防护区的开口联动关闭</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全淹没应用方式的防火分区内，影响灭火效果的开口宜在系统动作时联动关闭，不能自动关闭时，宜在该口部位的上方增设喷头</w:t>
            </w:r>
          </w:p>
        </w:tc>
        <w:tc>
          <w:tcPr>
            <w:tcW w:w="1223" w:type="dxa"/>
          </w:tcPr>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13.9.8</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保护对象是带电、可燃气体、液体或可燃粉体设施的联动要求</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系统启动时，应联动切断带电保护对象的电源，并应同时切断或关闭防护区内或保护对象的可燃气体、液体或可燃粉体的设备和设施</w:t>
            </w:r>
          </w:p>
        </w:tc>
        <w:tc>
          <w:tcPr>
            <w:tcW w:w="1223" w:type="dxa"/>
          </w:tcPr>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13.9.9</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远程启动功能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火灾报警联动控制系统应能远程启动水泵或瓶组、开式系统分区控制阀</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13.9.10</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系统动作信号反馈</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火灾报警联动控制系统应能接手水泵的工作状态、分区控制阀的启动状态及细水雾喷放的反馈信号</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13.9.11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联动功能试验</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打开试水阀或模拟火灾信号启动系统，分区控制阀、泵组或瓶组应能及时动作并发出相应的动作信号，报警装置应能自动发生报警信号，相应场所入口处的警告灯应动作</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5"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14</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固定消防炮灭火系统</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14.1</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消防供水设施</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14.1.1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消防水泵设置及选型</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应按设计要求设置，选项应满足消防给水系统的流量和压力需求</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14.1.2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消防水泵备用泵的设置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消防水泵应设置备用泵</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14.1.3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水泵控制柜</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消防水泵控制柜在平时应使消防水泵处于自动启泵状态，应注明所属系统编号的标志，按钮、指示灯及仪表应正常</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14.1.4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主备泵的切换</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主泵不能正常投入运行时，应自动切换启动备用泵</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14.1.5</w:t>
            </w:r>
          </w:p>
        </w:tc>
        <w:tc>
          <w:tcPr>
            <w:tcW w:w="1559" w:type="dxa"/>
            <w:vAlign w:val="center"/>
          </w:tcPr>
          <w:p>
            <w:pPr>
              <w:adjustRightInd w:val="0"/>
              <w:snapToGrid w:val="0"/>
              <w:ind w:firstLine="120" w:firstLineChars="50"/>
              <w:jc w:val="center"/>
              <w:rPr>
                <w:rFonts w:hint="eastAsia" w:ascii="仿宋" w:hAnsi="仿宋" w:eastAsia="仿宋" w:cs="仿宋"/>
                <w:sz w:val="24"/>
                <w:szCs w:val="24"/>
              </w:rPr>
            </w:pPr>
            <w:r>
              <w:rPr>
                <w:rFonts w:hint="eastAsia" w:ascii="仿宋" w:hAnsi="仿宋" w:eastAsia="仿宋" w:cs="仿宋"/>
                <w:sz w:val="24"/>
                <w:szCs w:val="24"/>
              </w:rPr>
              <w:t>水泵外观质量及安装质量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泵及电机的外观表面不应有碰损，轴心不应有偏心；水泵之间及其与墙或其他设备之间的间距应满足安装、运行、维护管理要求</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14.1.6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消防水泵标志</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消防水泵应有注明系统名称和编号（或区域）的标志牌</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14.1.7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水泵启停控制方式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消防水泵不应设置自动停泵的控制功能，应能手动启停和自动启动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14.1.8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消防水泵启动时间</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100"/>
              <w:rPr>
                <w:rFonts w:hint="eastAsia" w:ascii="仿宋" w:hAnsi="仿宋" w:eastAsia="仿宋" w:cs="仿宋"/>
                <w:sz w:val="24"/>
                <w:szCs w:val="24"/>
              </w:rPr>
            </w:pPr>
            <w:r>
              <w:rPr>
                <w:rFonts w:hint="eastAsia" w:ascii="仿宋" w:hAnsi="仿宋" w:eastAsia="仿宋" w:cs="仿宋"/>
                <w:sz w:val="24"/>
                <w:szCs w:val="24"/>
              </w:rPr>
              <w:t>消防水泵应确保从接到启泵信号到水泵正常运转的自动启动时间不应大于2min</w:t>
            </w: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14.1.9</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现场手动启泵功能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消防水泵、稳压泵应设置就地强制启停泵按钮，并应有保护装置</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14.1.10</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稳压泵技术性能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应满足系统自动启动和管网充满水的要求，应启动运行应正常，启泵与停泵压力应符合设定值，压力表显示应正常</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14.1.11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稳压泵启停控制</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稳压泵应由消防给水管网或气压水罐上设置的稳压泵自动启停泵压力开关或压力变送器控制。当消防主泵启动时，稳压泵应停止运行</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14.1.12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消防控制室水泵控制</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消防控制室应能对消防泵组、消防炮等系统组件进行单级操作与联动操作或自动操作</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14.1.13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水泵动作信号反馈</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喷淋消防泵的启动和停止的动作信号应反馈至消防联动控制器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14.1.14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水泵故障信号反馈</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水泵发生故障时，应有信号反馈回消防控制室</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14.1.15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水泵吸水方式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系统的供水泵、稳压泵，应采用自罐式吸水方式。采用天然水源时，水泵的吸水口应采取防止杂物堵塞的措施</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14.1.16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水泵控制阀</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进出口阀门应常开，标志牌应正确</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14.1.17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流量、压力试验装置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一组消防水泵应在消防水泵房内设置流量和压力测试装置。单台泵流量不大于20/s，设计工作压力不大于0.5MPa，应预留流量计和压力计接口，应符合设计要求</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14.1.18</w:t>
            </w:r>
          </w:p>
        </w:tc>
        <w:tc>
          <w:tcPr>
            <w:tcW w:w="1559" w:type="dxa"/>
            <w:vAlign w:val="center"/>
          </w:tcPr>
          <w:p>
            <w:pPr>
              <w:adjustRightInd w:val="0"/>
              <w:snapToGrid w:val="0"/>
              <w:ind w:firstLine="120" w:firstLineChars="50"/>
              <w:jc w:val="center"/>
              <w:rPr>
                <w:rFonts w:hint="eastAsia" w:ascii="仿宋" w:hAnsi="仿宋" w:eastAsia="仿宋" w:cs="仿宋"/>
                <w:sz w:val="24"/>
                <w:szCs w:val="24"/>
              </w:rPr>
            </w:pPr>
            <w:r>
              <w:rPr>
                <w:rFonts w:hint="eastAsia" w:ascii="仿宋" w:hAnsi="仿宋" w:eastAsia="仿宋" w:cs="仿宋"/>
                <w:sz w:val="24"/>
                <w:szCs w:val="24"/>
              </w:rPr>
              <w:t>消防泵出水管上的试水管</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每台消防泵出水管上应设置</w:t>
            </w:r>
            <w:r>
              <w:rPr>
                <w:rFonts w:hint="eastAsia" w:ascii="仿宋" w:hAnsi="仿宋" w:eastAsia="仿宋" w:cs="仿宋"/>
                <w:i/>
                <w:sz w:val="24"/>
                <w:szCs w:val="24"/>
              </w:rPr>
              <w:t>DN</w:t>
            </w:r>
            <w:r>
              <w:rPr>
                <w:rFonts w:hint="eastAsia" w:ascii="仿宋" w:hAnsi="仿宋" w:eastAsia="仿宋" w:cs="仿宋"/>
                <w:sz w:val="24"/>
                <w:szCs w:val="24"/>
              </w:rPr>
              <w:t>65的试水管，并应采取排水措施</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14.1.19</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水泵吸水管管径</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应满足当其中一条吸水管损坏或检修时，其余输水管应仍能应全部消防给水设计流量</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14.1.20</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水泵出水管管径</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应满足当其中一条输水管发生故障时，其余输水管应仍能供应全部消防给水设计流量</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14.1.21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水泵出水管附件安装</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出水管上应设止回阀、明杆闸阀；当采用蝶阀时，应带有自锁装置</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14.1.22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水泵吸水管附件安装</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水泵吸水管附件安装上应设置明杆闸阀或带自锁装置的蝶阀，当设置暗杆阀门时应设有开启刻度和标志</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14.1.23</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水泵组出水管的防护超压措施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vAlign w:val="center"/>
          </w:tcPr>
          <w:p>
            <w:pPr>
              <w:adjustRightInd w:val="0"/>
              <w:snapToGrid w:val="0"/>
              <w:ind w:firstLine="100"/>
              <w:jc w:val="center"/>
              <w:rPr>
                <w:rFonts w:hint="eastAsia" w:ascii="仿宋" w:hAnsi="仿宋" w:eastAsia="仿宋" w:cs="仿宋"/>
                <w:sz w:val="24"/>
                <w:szCs w:val="24"/>
              </w:rPr>
            </w:pPr>
            <w:r>
              <w:rPr>
                <w:rFonts w:hint="eastAsia" w:ascii="仿宋" w:hAnsi="仿宋" w:eastAsia="仿宋" w:cs="仿宋"/>
                <w:sz w:val="24"/>
                <w:szCs w:val="24"/>
              </w:rPr>
              <w:t>水泵组的出水管道应设防止超压的安全措施</w:t>
            </w:r>
          </w:p>
        </w:tc>
        <w:tc>
          <w:tcPr>
            <w:tcW w:w="1223" w:type="dxa"/>
            <w:vAlign w:val="center"/>
          </w:tcPr>
          <w:p>
            <w:pPr>
              <w:adjustRightInd w:val="0"/>
              <w:snapToGrid w:val="0"/>
              <w:ind w:firstLine="10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14.1.24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气压罐型号</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气压水罐有效容积、气压、水位及设计压力应符合设计要求</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14.1.25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气压罐安装</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安装间距、管道安装应符合设计要求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14.1.26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气压罐出水管</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气压罐出水管上应设止回阀</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14.2</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消防炮</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14.2.1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室外消防炮设置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室外消火栓的充实水柱无法完全覆盖的甲、乙类可燃液体设备的高大构架和设备裙，应设置水炮保护</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14.2.2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装卸码头消防炮布置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液化石油气、天然气装卸码头和甲、乙、丙类液体、油品的消防炮布置数量不应少于两门。射程应满足覆盖设计船型的全船范围</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14.2.3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室外消防炮射程</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射流完全覆盖被保护场所及被保护物</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14.2.4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室外消防泵运行俯角</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安装室外消防炮塔和设在护栏的平台上的消防炮的俯角不宜大于50°</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14.2.5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室外消防炮布置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应能使两门水泡的水射流同时到达被保护区域的任一部位</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14.2.6</w:t>
            </w:r>
          </w:p>
        </w:tc>
        <w:tc>
          <w:tcPr>
            <w:tcW w:w="1559" w:type="dxa"/>
            <w:vAlign w:val="center"/>
          </w:tcPr>
          <w:p>
            <w:pPr>
              <w:adjustRightInd w:val="0"/>
              <w:snapToGrid w:val="0"/>
              <w:ind w:firstLine="120" w:firstLineChars="50"/>
              <w:jc w:val="center"/>
              <w:rPr>
                <w:rFonts w:hint="eastAsia" w:ascii="仿宋" w:hAnsi="仿宋" w:eastAsia="仿宋" w:cs="仿宋"/>
                <w:sz w:val="24"/>
                <w:szCs w:val="24"/>
              </w:rPr>
            </w:pPr>
            <w:r>
              <w:rPr>
                <w:rFonts w:hint="eastAsia" w:ascii="仿宋" w:hAnsi="仿宋" w:eastAsia="仿宋" w:cs="仿宋"/>
                <w:sz w:val="24"/>
                <w:szCs w:val="24"/>
              </w:rPr>
              <w:t>室内消防炮启动水泵按钮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室内消防炮位处应设置消防水泵启动按钮</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2"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14..3</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管网</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14.3.1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管材</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100"/>
              <w:rPr>
                <w:rFonts w:hint="eastAsia" w:ascii="仿宋" w:hAnsi="仿宋" w:eastAsia="仿宋" w:cs="仿宋"/>
                <w:sz w:val="24"/>
                <w:szCs w:val="24"/>
              </w:rPr>
            </w:pPr>
            <w:r>
              <w:rPr>
                <w:rFonts w:hint="eastAsia" w:ascii="仿宋" w:hAnsi="仿宋" w:eastAsia="仿宋" w:cs="仿宋"/>
                <w:sz w:val="24"/>
                <w:szCs w:val="24"/>
              </w:rPr>
              <w:t>管材及压力等级应符合规范及设计要求，管材、管件内外涂层不应有脱落、锈蚀，表面无划痕、无裂痕</w:t>
            </w: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14.3.2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管网冲洗接口</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使用泡沫液、炮沫混合液的管道，在其适当位置设冲洗口</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14.3.3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试验接口</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在炮沫比例混合装置后宜设旁通的试验接口</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14.3.4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阀门启闭标志</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阀门应有明显的启闭标志</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14.3.5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阀门锁定装置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常开或常闭的阀门应设锁定装置</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14.3.6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控制阀的启闭信号</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参与远程炮系统联动控制的阀门，其启闭信号应传至控制室</w:t>
            </w:r>
          </w:p>
        </w:tc>
        <w:tc>
          <w:tcPr>
            <w:tcW w:w="1223" w:type="dxa"/>
          </w:tcPr>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14.3.7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干粉管道上的阀门</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干粉管道上的阀门应采用球阀</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14.4</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系统功能</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14.4.1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阀门信号反馈功能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控制阀和需要启闭的阀门应设启闭指示器，参与远程控制炮系统联动控制的控制阀其启闭信号应传至系统控制室</w:t>
            </w:r>
          </w:p>
        </w:tc>
        <w:tc>
          <w:tcPr>
            <w:tcW w:w="1223" w:type="dxa"/>
          </w:tcPr>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14.4.2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电动阀门动作信号反馈</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信号应反馈到消防控制室</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14.4.3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电动阀故障信号反馈</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信号应反馈到消防控制室</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14.4.4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远程消防炮的手动功能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远程消防炮应同时具有手动功能</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14.4.5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无线控制远程炮的功能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应能控制消防炮的俯仰、水平回转和相关阀门的动作</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14.4.6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远程炮的远程控制功能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消防控制室及无线控制器应能控制远程消防炮的开启、停止，消防控制室应能优先控制无线控制器所操作的设备</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14.4.7</w:t>
            </w:r>
          </w:p>
        </w:tc>
        <w:tc>
          <w:tcPr>
            <w:tcW w:w="1559" w:type="dxa"/>
            <w:vAlign w:val="center"/>
          </w:tcPr>
          <w:p>
            <w:pPr>
              <w:adjustRightInd w:val="0"/>
              <w:snapToGrid w:val="0"/>
              <w:ind w:firstLine="120" w:firstLineChars="50"/>
              <w:jc w:val="center"/>
              <w:rPr>
                <w:rFonts w:hint="eastAsia" w:ascii="仿宋" w:hAnsi="仿宋" w:eastAsia="仿宋" w:cs="仿宋"/>
                <w:sz w:val="24"/>
                <w:szCs w:val="24"/>
              </w:rPr>
            </w:pPr>
            <w:r>
              <w:rPr>
                <w:rFonts w:hint="eastAsia" w:ascii="仿宋" w:hAnsi="仿宋" w:eastAsia="仿宋" w:cs="仿宋"/>
                <w:sz w:val="24"/>
                <w:szCs w:val="24"/>
              </w:rPr>
              <w:t>远控炮系统联动控制功能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系统应具有对消防泵组、远控炮及相关设备等进行远程控制的功能，宜采用联动控制方式</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15</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干粉灭火系统</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8"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15.1.</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储存装置</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15.1.1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干粉储存容器外观质量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外表面应为大红色，色泽均匀，无明显流痕、鬼裂、气泡、划痕、碰伤、漏涂的缺陷</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15.1.2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干粉储存容器铭牌</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系统显著位置应设置永久性铭牌</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15.1.3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储存容器安全泄压装置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应有安全泄放装置</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15.1.4</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干粉储存容器或容器阀上的安全泄放装置的泄放压力</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不应小于1.25倍最大系统工作压力，但不大于1.5倍最大系统工作压力</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15.1.5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干粉储存容器的储存量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应符合设计要求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15.1.6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储存装置间的设置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靠近防护区，出口应直接通向室外或疏散通道</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15.1.7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备用干粉储存容量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备用干粉储存容器应与系统管网相连，并能与主用干粉储存容器切换使用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8"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15.2</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干粉灭火控制器</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15.2.1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应按设计要求设置</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15.2.2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外观</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无明显划痕、毛刺等机械损伤，紧固部件应无松动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15.2.3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安装</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应符合设计要求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15.2.4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接地</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接地应牢固，并有明显的永久性标志</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15.2.5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自检功能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自检功能应正常</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15.2.6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控制功能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应有手动和自动控制功能</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15.2.7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手动操作优先功能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应有自动和手动控制功能，无论装置处于自动或手动状态，手动操作应优先</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15.2.8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故障报警功能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当发生相关的故障信号时控制器应在100s内发生相应的故障声、光信号，并应显示相应的故障部位故障类型</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15.2.9</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状态显示功能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装置所处状态应有明显的标志或灯光显示，反馈信号应正常</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15.2.10</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消音复位功能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能消音及复位</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15.2.11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信号反馈</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系统的手、自动状态、灭火装置启动及喷放各阶段的联动控制及系统的反馈信号，应反馈至消防联动控制器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15.2.12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主电源</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应直接与消防电源连接</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15.2.13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主电源连接</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控制器的主电源严禁使用电源插头连接</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15.2.14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主电源标志</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主电源应有明显永久性标志</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15.2.15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主、备电源自动转换</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当主电源断电时，能自动装换到备用直流电源</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15.3</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喷头</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15.3.1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设置及选型</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应符合规范及设计要求，喷头的单孔直径不得小于6mm</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15.3.2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喷头外观</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应有防止灰尘或异物堵塞的防护装置，安装应牢固</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15.3.3</w:t>
            </w:r>
          </w:p>
        </w:tc>
        <w:tc>
          <w:tcPr>
            <w:tcW w:w="155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喷头与墙的距离</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应符合规范及设计要求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15.3.4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喷头间距</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应符合规范及设计要求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15.3.5</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局部应用灭火系统喷头与保护对象之间的要求</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喷头喷射角范围内不应有遮挡物</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15.3.6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管网最不利点喷头工作压力</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应大于0.1MPa</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管网</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15.4.1</w:t>
            </w:r>
          </w:p>
        </w:tc>
        <w:tc>
          <w:tcPr>
            <w:tcW w:w="155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系统管网的管材</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管道应采用无缝钢管</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15.4.2</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管网起点压力（干粉储存容器输出容器阀出口）</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压力不应大于2.5MPa</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15.4.3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管道连接方式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公称直径小于或等于80mm宜采用螺纹连接；公称直径大于80mm应采用沟槽或法兰连接</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15.4.4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干粉管道配件</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分支管不应使用四通管件</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15.4.5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干粉管道支吊架设置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应符合规范及设计要求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15.4.6</w:t>
            </w:r>
          </w:p>
        </w:tc>
        <w:tc>
          <w:tcPr>
            <w:tcW w:w="1559" w:type="dxa"/>
            <w:vAlign w:val="center"/>
          </w:tcPr>
          <w:p>
            <w:pPr>
              <w:adjustRightInd w:val="0"/>
              <w:snapToGrid w:val="0"/>
              <w:ind w:firstLine="120" w:firstLineChars="50"/>
              <w:rPr>
                <w:rFonts w:hint="eastAsia" w:ascii="仿宋" w:hAnsi="仿宋" w:eastAsia="仿宋" w:cs="仿宋"/>
                <w:sz w:val="24"/>
                <w:szCs w:val="24"/>
              </w:rPr>
            </w:pPr>
            <w:r>
              <w:rPr>
                <w:rFonts w:hint="eastAsia" w:ascii="仿宋" w:hAnsi="仿宋" w:eastAsia="仿宋" w:cs="仿宋"/>
                <w:sz w:val="24"/>
                <w:szCs w:val="24"/>
              </w:rPr>
              <w:t>管道上的压力讯号器的设置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通向防护区或保护对象的灭火系统主管道上，应设压力信号器或流量信号器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15.4.7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管网及金属件接地要求</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当系统管道设在有爆炸危险的场所时，管网及金属件应设防静电接地</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15.5</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选择阀</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15.5.1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选择阀的设置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组合分配系统中的每一个防火分区或保护对象应设一个选择阀</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15.5.2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选择阀外观及铭牌</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100"/>
              <w:rPr>
                <w:rFonts w:hint="eastAsia" w:ascii="仿宋" w:hAnsi="仿宋" w:eastAsia="仿宋" w:cs="仿宋"/>
                <w:sz w:val="24"/>
                <w:szCs w:val="24"/>
              </w:rPr>
            </w:pPr>
            <w:r>
              <w:rPr>
                <w:rFonts w:hint="eastAsia" w:ascii="仿宋" w:hAnsi="仿宋" w:eastAsia="仿宋" w:cs="仿宋"/>
                <w:sz w:val="24"/>
                <w:szCs w:val="24"/>
              </w:rPr>
              <w:t>无缺陷外伤，应设有标明防护区的永久性铭牌</w:t>
            </w: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15.5.3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选择阀位置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设在靠近干粉储存器，并便于手动操作</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15.5.4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选择阀的开启</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系统启动时，选择阀应在输出容器阀动作之前打开</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4"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15.6</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防护区</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15.6.1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防护区标志</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防护区入口处应设置永久性标志牌</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15.6.2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防护区内报警装置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防火分区内应设火灾声光报警器</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15.6.3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防护区入口处报警设施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防护分区入口处应设火灾声光报警器，灭火剂喷放指示灯</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15.6.4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防护区门自动启闭装置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应向疏散方向开启且能自动关闭</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15.6.5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防护区通风换气</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地下防护区和无窗或固定窗扇的地上防护区，应设独立的机械排风装置，排风口应通向室外</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15.6.6</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全淹没灭火系统手动启动装置的位置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应设置在防护区外邻近疏散出口的门口外便于操作的地方</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15.6.7</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局部应用灭火系统手动启动装置的位置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应设在保护对象附近的安全位置</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15.6.8</w:t>
            </w:r>
          </w:p>
        </w:tc>
        <w:tc>
          <w:tcPr>
            <w:tcW w:w="1559" w:type="dxa"/>
            <w:vAlign w:val="center"/>
          </w:tcPr>
          <w:p>
            <w:pPr>
              <w:adjustRightInd w:val="0"/>
              <w:snapToGrid w:val="0"/>
              <w:ind w:firstLine="120" w:firstLineChars="50"/>
              <w:jc w:val="center"/>
              <w:rPr>
                <w:rFonts w:hint="eastAsia" w:ascii="仿宋" w:hAnsi="仿宋" w:eastAsia="仿宋" w:cs="仿宋"/>
                <w:sz w:val="24"/>
                <w:szCs w:val="24"/>
              </w:rPr>
            </w:pPr>
            <w:r>
              <w:rPr>
                <w:rFonts w:hint="eastAsia" w:ascii="仿宋" w:hAnsi="仿宋" w:eastAsia="仿宋" w:cs="仿宋"/>
                <w:sz w:val="24"/>
                <w:szCs w:val="24"/>
              </w:rPr>
              <w:t>手动紧急停止装置的位置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靠近手动启动装置的部位</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15.6.9</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手动与自动装换装置的位置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防护区入口处应设手动、自动转换开关</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15.6.10</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防护区的泄压口</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防护区在外墙上设泄压口，其高度应大于防护区净高的2/3</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8"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15.7</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系统功能</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15.7.1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手动启动功能试验</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手动启动功能应正常</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15.7.2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机械应急启动功能试验</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机械应急启动功能应正常</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15.7.3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系统联动功能试验</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控制装置应收到两个独立火灾探测信号后系统才能启动，并应延迟启动（当局部应用灭火系统用于经常有人的保护场所时可不设自动控制启动方式），并应能自动发出声光报警信号，相应场所入口处的警示灯应动作</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15.7.4</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同一防护区内预制灭火装置的启动要求</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一个防护区或保护对象所用预制灭火装置最多不得超过4套，并应同时启动，其动作响应时间差不得大于2s</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15.7.5</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防护区或保护对象内可燃气体、易燃、可燃液体供应源的联动启动功能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启动干粉灭火系统之前或同时必须切断气体、液体的供应源</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15.7.6</w:t>
            </w:r>
          </w:p>
        </w:tc>
        <w:tc>
          <w:tcPr>
            <w:tcW w:w="1559" w:type="dxa"/>
            <w:vAlign w:val="center"/>
          </w:tcPr>
          <w:p>
            <w:pPr>
              <w:adjustRightInd w:val="0"/>
              <w:snapToGrid w:val="0"/>
              <w:ind w:firstLine="120" w:firstLineChars="50"/>
              <w:jc w:val="center"/>
              <w:rPr>
                <w:rFonts w:hint="eastAsia" w:ascii="仿宋" w:hAnsi="仿宋" w:eastAsia="仿宋" w:cs="仿宋"/>
                <w:sz w:val="24"/>
                <w:szCs w:val="24"/>
              </w:rPr>
            </w:pPr>
            <w:r>
              <w:rPr>
                <w:rFonts w:hint="eastAsia" w:ascii="仿宋" w:hAnsi="仿宋" w:eastAsia="仿宋" w:cs="仿宋"/>
                <w:sz w:val="24"/>
                <w:szCs w:val="24"/>
              </w:rPr>
              <w:t>防护区通风装置联动功能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应停止通风和空气调节系统及关闭设置在该防护区域的电动防火阀</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15.7.7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干粉喷射前延时要求</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应在收到两个独立信号后，延时不大于30s内正常喷射</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15.7.8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干粉灭火系统信号反馈</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系统的手动、自动工作状态及故障状态，阀驱动装置的正常工作状态和动作状态，系统的启、停信息，紧急停止信号和管网压力信号应反馈至消防控制室</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火灾自动报警系统</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16.1</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消防控制室</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消防控制室位置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宜设在建筑内首层或地下一层，疏散门应直同室外或安全出口</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开向建筑内的门</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应采用乙级防火门</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门的开启方向</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应向疏散方向开启</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送、回风管防火阀设置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消防控制室、回风管的穿墙处应设防火阀</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电气线路及管路设置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消防控制室内严禁穿过于消防设施无关的电气线路及管路</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抗干扰性</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消防控制室不应设置在电磁场干扰较强及其他影响消防控制设备工作的设备用房附近</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标志</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消防控制室入口处应设设置明显的标志</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“119”直拨电话</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消防控制室应设置可直接报警的外线电话</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8"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16.2</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火灾报警控制器</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16.2.1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设置及选型</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应符合设计要求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16.2.2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外观及标志</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无明显划痕、毛刺等机械损伤，紧固部件应无松动，应有清晰、耐久的产品标志</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16.2.3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安装质量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应安装牢固、不应倾斜</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16.2.4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主显示屏安装高度</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安装在墙上时，主显示屏高度宜为1.5m~1.8m</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16.2.5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正面操作距离</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不应小于1.2m</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16.2.6</w:t>
            </w:r>
          </w:p>
        </w:tc>
        <w:tc>
          <w:tcPr>
            <w:tcW w:w="1559" w:type="dxa"/>
            <w:vAlign w:val="center"/>
          </w:tcPr>
          <w:p>
            <w:pPr>
              <w:adjustRightInd w:val="0"/>
              <w:snapToGrid w:val="0"/>
              <w:ind w:firstLine="120" w:firstLineChars="50"/>
              <w:jc w:val="center"/>
              <w:rPr>
                <w:rFonts w:hint="eastAsia" w:ascii="仿宋" w:hAnsi="仿宋" w:eastAsia="仿宋" w:cs="仿宋"/>
                <w:sz w:val="24"/>
                <w:szCs w:val="24"/>
              </w:rPr>
            </w:pPr>
            <w:r>
              <w:rPr>
                <w:rFonts w:hint="eastAsia" w:ascii="仿宋" w:hAnsi="仿宋" w:eastAsia="仿宋" w:cs="仿宋"/>
                <w:sz w:val="24"/>
                <w:szCs w:val="24"/>
              </w:rPr>
              <w:t>靠近门轴的侧面距墙距离</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不应大于0.5m</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16.2.7</w:t>
            </w:r>
          </w:p>
        </w:tc>
        <w:tc>
          <w:tcPr>
            <w:tcW w:w="1559" w:type="dxa"/>
            <w:vAlign w:val="center"/>
          </w:tcPr>
          <w:p>
            <w:pPr>
              <w:adjustRightInd w:val="0"/>
              <w:snapToGrid w:val="0"/>
              <w:ind w:firstLine="120" w:firstLineChars="50"/>
              <w:jc w:val="center"/>
              <w:rPr>
                <w:rFonts w:hint="eastAsia" w:ascii="仿宋" w:hAnsi="仿宋" w:eastAsia="仿宋" w:cs="仿宋"/>
                <w:sz w:val="24"/>
                <w:szCs w:val="24"/>
              </w:rPr>
            </w:pPr>
            <w:r>
              <w:rPr>
                <w:rFonts w:hint="eastAsia" w:ascii="仿宋" w:hAnsi="仿宋" w:eastAsia="仿宋" w:cs="仿宋"/>
                <w:sz w:val="24"/>
                <w:szCs w:val="24"/>
              </w:rPr>
              <w:t>引入控制器的电缆或导线</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配线应整齐，牢固可靠；导线编号文字应清晰、不褪色；每个接线端接线不得超过2根；导线应绑扎成束</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16.2.8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接地线</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专用接地线应选用铜芯绝缘导线，且线芯截面积不应小于4mm</w:t>
            </w:r>
            <w:r>
              <w:rPr>
                <w:rFonts w:hint="eastAsia" w:ascii="仿宋" w:hAnsi="仿宋" w:eastAsia="仿宋" w:cs="仿宋"/>
                <w:sz w:val="24"/>
                <w:szCs w:val="24"/>
                <w:vertAlign w:val="superscript"/>
              </w:rPr>
              <w:t>2</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16.2.9</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接地标志</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接地应牢固，并有明显的永久性标志</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16.2.10</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自检功能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自检功能应正常</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16.2.11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报警及显示功能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应能接收火灾报警触发器件的火灾报警信号，发出火灾报警声、光信号，指示火灾发生部位，记录火灾报警时间</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16.2.12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故障报警功能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当发生相关的故障信号时控制器应在100s内发出故障声、光信号，并应显示故障部位</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16.2.13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火灾优先功能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100"/>
              <w:rPr>
                <w:rFonts w:hint="eastAsia" w:ascii="仿宋" w:hAnsi="仿宋" w:eastAsia="仿宋" w:cs="仿宋"/>
                <w:sz w:val="24"/>
                <w:szCs w:val="24"/>
              </w:rPr>
            </w:pPr>
            <w:r>
              <w:rPr>
                <w:rFonts w:hint="eastAsia" w:ascii="仿宋" w:hAnsi="仿宋" w:eastAsia="仿宋" w:cs="仿宋"/>
                <w:sz w:val="24"/>
                <w:szCs w:val="24"/>
              </w:rPr>
              <w:t>故障状态时仍能报火警</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16.2.14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二次报警</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火灾报警声信号应能手动清除，当再有火警信号输入时，应能再次启动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16.2.15</w:t>
            </w:r>
          </w:p>
        </w:tc>
        <w:tc>
          <w:tcPr>
            <w:tcW w:w="1559" w:type="dxa"/>
            <w:vAlign w:val="center"/>
          </w:tcPr>
          <w:p>
            <w:pPr>
              <w:adjustRightInd w:val="0"/>
              <w:snapToGrid w:val="0"/>
              <w:ind w:firstLine="120" w:firstLineChars="50"/>
              <w:jc w:val="center"/>
              <w:rPr>
                <w:rFonts w:hint="eastAsia" w:ascii="仿宋" w:hAnsi="仿宋" w:eastAsia="仿宋" w:cs="仿宋"/>
                <w:sz w:val="24"/>
                <w:szCs w:val="24"/>
              </w:rPr>
            </w:pPr>
            <w:r>
              <w:rPr>
                <w:rFonts w:hint="eastAsia" w:ascii="仿宋" w:hAnsi="仿宋" w:eastAsia="仿宋" w:cs="仿宋"/>
                <w:sz w:val="24"/>
                <w:szCs w:val="24"/>
              </w:rPr>
              <w:t>消音复位，检查屏蔽功能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消音、复位、检查屏蔽功能应正常</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16.2.16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打印功能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打印功能应正常</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16.2.17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主电源</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应直接与消防电源连接</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16.2.18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主电源连接</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主电源严禁使用电源插头连接</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16.2.19</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主电源标志</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主电源应有明显的永久性标志</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16.2.20</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主电源保护开关</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主电源不应设置剩余电流动作保护和过负载保护装置</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16.2.21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主、备电源自动转换</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主电源断电时，能自动转换到备用电源</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4"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16.3</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火灾显示盘</w:t>
            </w:r>
          </w:p>
        </w:tc>
        <w:tc>
          <w:tcPr>
            <w:tcW w:w="567" w:type="dxa"/>
            <w:vAlign w:val="center"/>
          </w:tcPr>
          <w:p>
            <w:pPr>
              <w:adjustRightInd w:val="0"/>
              <w:snapToGrid w:val="0"/>
              <w:jc w:val="center"/>
              <w:rPr>
                <w:rFonts w:hint="eastAsia" w:ascii="仿宋" w:hAnsi="仿宋" w:eastAsia="仿宋" w:cs="仿宋"/>
                <w:b/>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16.3.1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设置及选型</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应符合设计要求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16.3.2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外观及标志</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无明显划痕、毛刺等机械损伤，紧固部件应无松动，标志应清晰安全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16.3.3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安装质量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应安装牢固、不应倾斜</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16.3.4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距地安装高度</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壁挂安装时，底边距地高度宜为1.3m~1.5m</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16.3.5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正面操作距离</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不应小于1.2m</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16.3.6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靠近门轴的侧面距墙距离</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不应小于0.5m</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16.3.7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自检功能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自检功能应正常</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16.3.8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火灾报警显示公能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应在接收与其连接的火灾报警控制器发出的火灾报警信号后3s内发出火灾报警声、光信号，显示火灾发生部位；火灾报警光信号应保持至火灾报警控制器复位</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16.3.9</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故障报警功能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在发生相关的故障火灾显示盘应在100s内发生故障声、光信号；在接收到与其连接的火灾报警控制器发出火灾报警信号后3s内发出火灾报警声、光信号，显示火灾发生部位</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16.3.10</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信息显示与查询功能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信号显示与查询功能应正常</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16.3.11</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非火灾报警控制器供电的火灾显示盘的主、备电源自动转换</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当主电源断电时，能自动转换到备用电源</w:t>
            </w:r>
          </w:p>
        </w:tc>
        <w:tc>
          <w:tcPr>
            <w:tcW w:w="1223" w:type="dxa"/>
            <w:vAlign w:val="center"/>
          </w:tcPr>
          <w:p>
            <w:pPr>
              <w:adjustRightInd w:val="0"/>
              <w:snapToGrid w:val="0"/>
              <w:ind w:firstLine="240" w:firstLineChars="10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16.4</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消防联动控制器</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16.4.1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设置及选型</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应符合设计要求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16.4.2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外观及标志</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无明显划痕、毛刺等机械损伤，紧固部件应无松动，标志应齐全、清晰</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16.4.3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安装质量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应安装牢固、不应倾斜</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16.4.4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主显示屏安装高度</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安装在墙上时，主显示屏高度宜为1.5~1.8m</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16.4.5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正面操作距离</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不应小于1.2</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16.4.6</w:t>
            </w:r>
          </w:p>
        </w:tc>
        <w:tc>
          <w:tcPr>
            <w:tcW w:w="1559" w:type="dxa"/>
            <w:vAlign w:val="center"/>
          </w:tcPr>
          <w:p>
            <w:pPr>
              <w:adjustRightInd w:val="0"/>
              <w:snapToGrid w:val="0"/>
              <w:ind w:firstLine="120" w:firstLineChars="50"/>
              <w:rPr>
                <w:rFonts w:hint="eastAsia" w:ascii="仿宋" w:hAnsi="仿宋" w:eastAsia="仿宋" w:cs="仿宋"/>
                <w:sz w:val="24"/>
                <w:szCs w:val="24"/>
              </w:rPr>
            </w:pPr>
            <w:r>
              <w:rPr>
                <w:rFonts w:hint="eastAsia" w:ascii="仿宋" w:hAnsi="仿宋" w:eastAsia="仿宋" w:cs="仿宋"/>
                <w:sz w:val="24"/>
                <w:szCs w:val="24"/>
              </w:rPr>
              <w:t>靠近门轴的侧面距离墙距离</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不应小于0.5m</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16.4.7</w:t>
            </w:r>
          </w:p>
        </w:tc>
        <w:tc>
          <w:tcPr>
            <w:tcW w:w="1559" w:type="dxa"/>
            <w:vAlign w:val="center"/>
          </w:tcPr>
          <w:p>
            <w:pPr>
              <w:adjustRightInd w:val="0"/>
              <w:snapToGrid w:val="0"/>
              <w:ind w:firstLine="120" w:firstLineChars="50"/>
              <w:rPr>
                <w:rFonts w:hint="eastAsia" w:ascii="仿宋" w:hAnsi="仿宋" w:eastAsia="仿宋" w:cs="仿宋"/>
                <w:sz w:val="24"/>
                <w:szCs w:val="24"/>
              </w:rPr>
            </w:pPr>
            <w:r>
              <w:rPr>
                <w:rFonts w:hint="eastAsia" w:ascii="仿宋" w:hAnsi="仿宋" w:eastAsia="仿宋" w:cs="仿宋"/>
                <w:sz w:val="24"/>
                <w:szCs w:val="24"/>
              </w:rPr>
              <w:t>设备面盘前的操作距离（设备单列布置）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不应小于1.5m</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16.4.8</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设备面盘前的操作距离（设备双列布置）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不应小于2.0m</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16.4.9</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设备面盘后的维修距离</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不宜小于1m</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16.4.10</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控制柜（盘）内布线</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不同类别电压、电流导线端子应分开，应整齐牢固</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16.4.11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引入控制器的电缆或导线</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配线应整齐，固定牢靠；导线编号文字应清晰、不褪色；每个接线端接线不得超过2根；导线应绑扎成束</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16.4.12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接地线</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专用接地线应选用铜芯绝缘导线，且线芯截面积不应小于4mm2</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16.4.13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接地标志</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接地应牢固，并有明显的永久性标志</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16.4.14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自检功能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自检功能应正常</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16.4.15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联动控制功能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消防控制器在接收到火灾报警信号后，应在3s内按设定的控制逻辑向各相关的受控设备发出联动控制信号，并接受相关设备的联动反馈信号</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16.4.16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手动直接启动功能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消防水泵、防烟和排烟风机的控制设备除应采用联动控制方式外，还应在消防控制室设置手动直接控制装置</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16.4.17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故障报警功能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当发生相关的故障信号时，消防联动控制器应在100s内发生故障声、光信号</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16.4.18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信息显示与查询功能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信息显示与查询功能应正常</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16.4.19</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非消防电源切断功能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消防联动控制器应具有且断火灾区域及相关区域的非消防电源的功能</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16.4.20</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主电源</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应直接与消防电源连接</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16.4.21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主电源连接</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主电源严禁使用电源插头连接</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16.4.22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主电源标志</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应有明显标志</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16.4.23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主电源保护开关</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主电源不应设置剩余电流动作保护和负荷保护装置</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16.4.24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主、备电源自动装换</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100"/>
              <w:rPr>
                <w:rFonts w:hint="eastAsia" w:ascii="仿宋" w:hAnsi="仿宋" w:eastAsia="仿宋" w:cs="仿宋"/>
                <w:sz w:val="24"/>
                <w:szCs w:val="24"/>
              </w:rPr>
            </w:pPr>
            <w:r>
              <w:rPr>
                <w:rFonts w:hint="eastAsia" w:ascii="仿宋" w:hAnsi="仿宋" w:eastAsia="仿宋" w:cs="仿宋"/>
                <w:sz w:val="24"/>
                <w:szCs w:val="24"/>
              </w:rPr>
              <w:t>当主电源断电时，能自动转换到备用电源</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2"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16.5</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消防控制室图形显示装置</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16.5.1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设置及选型</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应符合设计要求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16.5.2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外观及标志</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无明显划痕、毛刺等机械损伤，紧固部件应无松动，标志应安全、清晰</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16.5.3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安装质量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应安装牢固、不应倾斜</w:t>
            </w:r>
          </w:p>
        </w:tc>
        <w:tc>
          <w:tcPr>
            <w:tcW w:w="1223" w:type="dxa"/>
          </w:tcPr>
          <w:p>
            <w:pPr>
              <w:adjustRightInd w:val="0"/>
              <w:snapToGrid w:val="0"/>
              <w:rPr>
                <w:rFonts w:hint="eastAsia" w:ascii="仿宋" w:hAnsi="仿宋" w:eastAsia="仿宋" w:cs="仿宋"/>
                <w:sz w:val="24"/>
                <w:szCs w:val="24"/>
              </w:rPr>
            </w:pPr>
          </w:p>
          <w:p>
            <w:pPr>
              <w:adjustRightInd w:val="0"/>
              <w:snapToGrid w:val="0"/>
              <w:rPr>
                <w:rFonts w:hint="eastAsia" w:ascii="仿宋" w:hAnsi="仿宋" w:eastAsia="仿宋" w:cs="仿宋"/>
                <w:sz w:val="24"/>
                <w:szCs w:val="24"/>
              </w:rPr>
            </w:pPr>
          </w:p>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16.5.4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状态显示功能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120" w:firstLineChars="50"/>
              <w:rPr>
                <w:rFonts w:hint="eastAsia" w:ascii="仿宋" w:hAnsi="仿宋" w:eastAsia="仿宋" w:cs="仿宋"/>
                <w:sz w:val="24"/>
                <w:szCs w:val="24"/>
              </w:rPr>
            </w:pPr>
            <w:r>
              <w:rPr>
                <w:rFonts w:hint="eastAsia" w:ascii="仿宋" w:hAnsi="仿宋" w:eastAsia="仿宋" w:cs="仿宋"/>
                <w:sz w:val="24"/>
                <w:szCs w:val="24"/>
              </w:rPr>
              <w:t>应能完整显示系统区域覆盖模拟图和各层平面图，并应明确指示出报警区域、主要部位和各消防设备的名称和物理位置</w:t>
            </w:r>
          </w:p>
        </w:tc>
        <w:tc>
          <w:tcPr>
            <w:tcW w:w="1223" w:type="dxa"/>
          </w:tcPr>
          <w:p>
            <w:pPr>
              <w:adjustRightInd w:val="0"/>
              <w:snapToGrid w:val="0"/>
              <w:ind w:firstLine="120" w:firstLineChars="50"/>
              <w:rPr>
                <w:rFonts w:hint="eastAsia" w:ascii="仿宋" w:hAnsi="仿宋" w:eastAsia="仿宋" w:cs="仿宋"/>
                <w:sz w:val="24"/>
                <w:szCs w:val="24"/>
              </w:rPr>
            </w:pPr>
          </w:p>
          <w:p>
            <w:pPr>
              <w:adjustRightInd w:val="0"/>
              <w:snapToGrid w:val="0"/>
              <w:ind w:firstLine="120" w:firstLineChars="50"/>
              <w:rPr>
                <w:rFonts w:hint="eastAsia" w:ascii="仿宋" w:hAnsi="仿宋" w:eastAsia="仿宋" w:cs="仿宋"/>
                <w:sz w:val="24"/>
                <w:szCs w:val="24"/>
              </w:rPr>
            </w:pPr>
          </w:p>
          <w:p>
            <w:pPr>
              <w:adjustRightInd w:val="0"/>
              <w:snapToGrid w:val="0"/>
              <w:ind w:firstLine="120" w:firstLineChars="5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16.5.5</w:t>
            </w:r>
          </w:p>
        </w:tc>
        <w:tc>
          <w:tcPr>
            <w:tcW w:w="1559" w:type="dxa"/>
            <w:vAlign w:val="center"/>
          </w:tcPr>
          <w:p>
            <w:pPr>
              <w:adjustRightInd w:val="0"/>
              <w:snapToGrid w:val="0"/>
              <w:ind w:firstLine="120" w:firstLineChars="50"/>
              <w:rPr>
                <w:rFonts w:hint="eastAsia" w:ascii="仿宋" w:hAnsi="仿宋" w:eastAsia="仿宋" w:cs="仿宋"/>
                <w:sz w:val="24"/>
                <w:szCs w:val="24"/>
              </w:rPr>
            </w:pPr>
            <w:r>
              <w:rPr>
                <w:rFonts w:hint="eastAsia" w:ascii="仿宋" w:hAnsi="仿宋" w:eastAsia="仿宋" w:cs="仿宋"/>
                <w:sz w:val="24"/>
                <w:szCs w:val="24"/>
              </w:rPr>
              <w:t>火灾报警和联动状态显示功能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火灾报警控制器和消防联动控制器分别发出火灾报警信号和联动控制信号时，显示装置应在3s内接受并准确显示火灾报警信号相对应的界面</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16.5.6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故障状态显示功能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应能接收控制器及其他消防设备发出的故障信号，并在故障信号输入100s内显示故障状态信息</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16.5.7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通信故障报警功能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与控制器及其他设备之间不能正常通信时，应在100s内发生与火灾报警信号有明显区别的故障声、光信号</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16.5.8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火灾报警平面优先显示功能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故障或联动显示状态时，输入火灾报警信号，显示装置应能立即转入火灾报警平面的显示</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16.5.9</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查询功能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多报警平面显示状态下，各报警平面应能自动和手动查询，并应有总数显示，且应能手动插入使其立即显示首次火灾相应的报警平面图</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16.5.10</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信息记录功能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应具有信息记录功能</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16.5.11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信息传输功能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在接收到系统的火灾报警信号后10s内将报警信号传送给监控中心；应能接收监控中心的查询指令并将相应信息传送到监控中心</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16.6</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系统布线</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16.6.1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导线选择</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应符合规范及设计要求，火灾自动报警系统的供电线路、联动控制线路应采用耐火铜芯电线电缆，传输线路应采用阻燃或阻燃耐火电线电缆</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16.6.2</w:t>
            </w:r>
          </w:p>
        </w:tc>
        <w:tc>
          <w:tcPr>
            <w:tcW w:w="1559" w:type="dxa"/>
            <w:vAlign w:val="center"/>
          </w:tcPr>
          <w:p>
            <w:pPr>
              <w:adjustRightInd w:val="0"/>
              <w:snapToGrid w:val="0"/>
              <w:ind w:firstLine="120" w:firstLineChars="50"/>
              <w:rPr>
                <w:rFonts w:hint="eastAsia" w:ascii="仿宋" w:hAnsi="仿宋" w:eastAsia="仿宋" w:cs="仿宋"/>
                <w:sz w:val="24"/>
                <w:szCs w:val="24"/>
              </w:rPr>
            </w:pPr>
            <w:r>
              <w:rPr>
                <w:rFonts w:hint="eastAsia" w:ascii="仿宋" w:hAnsi="仿宋" w:eastAsia="仿宋" w:cs="仿宋"/>
                <w:sz w:val="24"/>
                <w:szCs w:val="24"/>
              </w:rPr>
              <w:t>铜芯绝缘导线和铜芯电缆线芯最小截地面积</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穿管敷设时不应小于1mm2，线槽内敷设时不应小于0.75mm2，多芯电缆不应小于0.50mm2</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16.6.3</w:t>
            </w:r>
          </w:p>
        </w:tc>
        <w:tc>
          <w:tcPr>
            <w:tcW w:w="1559" w:type="dxa"/>
            <w:vAlign w:val="center"/>
          </w:tcPr>
          <w:p>
            <w:pPr>
              <w:adjustRightInd w:val="0"/>
              <w:snapToGrid w:val="0"/>
              <w:ind w:firstLine="120" w:firstLineChars="50"/>
              <w:jc w:val="center"/>
              <w:rPr>
                <w:rFonts w:hint="eastAsia" w:ascii="仿宋" w:hAnsi="仿宋" w:eastAsia="仿宋" w:cs="仿宋"/>
                <w:sz w:val="24"/>
                <w:szCs w:val="24"/>
              </w:rPr>
            </w:pPr>
            <w:r>
              <w:rPr>
                <w:rFonts w:hint="eastAsia" w:ascii="仿宋" w:hAnsi="仿宋" w:eastAsia="仿宋" w:cs="仿宋"/>
                <w:sz w:val="24"/>
                <w:szCs w:val="24"/>
              </w:rPr>
              <w:t>管路加固（入盒锁母护口）</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盒外侧应套锁母，内侧应装护口；吊顶内敷设时，盒的内外侧均应套锁母</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16.6.4</w:t>
            </w:r>
          </w:p>
        </w:tc>
        <w:tc>
          <w:tcPr>
            <w:tcW w:w="1559" w:type="dxa"/>
            <w:vAlign w:val="center"/>
          </w:tcPr>
          <w:p>
            <w:pPr>
              <w:adjustRightInd w:val="0"/>
              <w:snapToGrid w:val="0"/>
              <w:ind w:firstLine="120" w:firstLineChars="50"/>
              <w:jc w:val="center"/>
              <w:rPr>
                <w:rFonts w:hint="eastAsia" w:ascii="仿宋" w:hAnsi="仿宋" w:eastAsia="仿宋" w:cs="仿宋"/>
                <w:sz w:val="24"/>
                <w:szCs w:val="24"/>
              </w:rPr>
            </w:pPr>
            <w:r>
              <w:rPr>
                <w:rFonts w:hint="eastAsia" w:ascii="仿宋" w:hAnsi="仿宋" w:eastAsia="仿宋" w:cs="仿宋"/>
                <w:sz w:val="24"/>
                <w:szCs w:val="24"/>
              </w:rPr>
              <w:t>管路加固（卡具或支撑物）</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明敷设各类管路和线槽时，应采用单独的卡具吊装或支撑物固定</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16.6.5</w:t>
            </w:r>
          </w:p>
        </w:tc>
        <w:tc>
          <w:tcPr>
            <w:tcW w:w="1559" w:type="dxa"/>
            <w:vAlign w:val="center"/>
          </w:tcPr>
          <w:p>
            <w:pPr>
              <w:adjustRightInd w:val="0"/>
              <w:snapToGrid w:val="0"/>
              <w:ind w:firstLine="120" w:firstLineChars="50"/>
              <w:rPr>
                <w:rFonts w:hint="eastAsia" w:ascii="仿宋" w:hAnsi="仿宋" w:eastAsia="仿宋" w:cs="仿宋"/>
                <w:sz w:val="24"/>
                <w:szCs w:val="24"/>
              </w:rPr>
            </w:pPr>
            <w:r>
              <w:rPr>
                <w:rFonts w:hint="eastAsia" w:ascii="仿宋" w:hAnsi="仿宋" w:eastAsia="仿宋" w:cs="仿宋"/>
                <w:sz w:val="24"/>
                <w:szCs w:val="24"/>
              </w:rPr>
              <w:t>接线盒、线槽等引到探测器底盒、控制设备盒、扬声器箱的线路保护</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从接线盒、线槽等处引到探测器底盒、控制设备盒、扬声器箱的线路，均应加金属保护管保护</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16.6.6</w:t>
            </w:r>
          </w:p>
        </w:tc>
        <w:tc>
          <w:tcPr>
            <w:tcW w:w="1559" w:type="dxa"/>
            <w:vAlign w:val="center"/>
          </w:tcPr>
          <w:p>
            <w:pPr>
              <w:adjustRightInd w:val="0"/>
              <w:snapToGrid w:val="0"/>
              <w:ind w:firstLine="120" w:firstLineChars="50"/>
              <w:rPr>
                <w:rFonts w:hint="eastAsia" w:ascii="仿宋" w:hAnsi="仿宋" w:eastAsia="仿宋" w:cs="仿宋"/>
                <w:sz w:val="24"/>
                <w:szCs w:val="24"/>
              </w:rPr>
            </w:pPr>
            <w:r>
              <w:rPr>
                <w:rFonts w:hint="eastAsia" w:ascii="仿宋" w:hAnsi="仿宋" w:eastAsia="仿宋" w:cs="仿宋"/>
                <w:sz w:val="24"/>
                <w:szCs w:val="24"/>
              </w:rPr>
              <w:t>金属软管长度（消防控制设备）</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消防控制设备的外表导线，金属软管作套管时其长度不应大于2m</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16.6.7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防尘防潮措施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在多尘或潮湿场所管路的管口和管连接处，均应作密封措施</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16.6.8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明敷线路的防火保护</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消防控制、通信、报警线路明敷时，应采用金属管、可挠（金属）电气导管或金属封闭线槽保护（矿物绝缘类不燃性电缆可直接明敷）</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16.6.9</w:t>
            </w:r>
          </w:p>
        </w:tc>
        <w:tc>
          <w:tcPr>
            <w:tcW w:w="1559" w:type="dxa"/>
            <w:vAlign w:val="center"/>
          </w:tcPr>
          <w:p>
            <w:pPr>
              <w:adjustRightInd w:val="0"/>
              <w:snapToGrid w:val="0"/>
              <w:ind w:firstLine="120" w:firstLineChars="50"/>
              <w:jc w:val="center"/>
              <w:rPr>
                <w:rFonts w:hint="eastAsia" w:ascii="仿宋" w:hAnsi="仿宋" w:eastAsia="仿宋" w:cs="仿宋"/>
                <w:sz w:val="24"/>
                <w:szCs w:val="24"/>
              </w:rPr>
            </w:pPr>
            <w:r>
              <w:rPr>
                <w:rFonts w:hint="eastAsia" w:ascii="仿宋" w:hAnsi="仿宋" w:eastAsia="仿宋" w:cs="仿宋"/>
                <w:sz w:val="24"/>
                <w:szCs w:val="24"/>
              </w:rPr>
              <w:t>不同类别线缆的布线要求</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系统内不同电压等级、不同电流类别的线缆不应穿在同一根保护管中，当合用同一线槽时，线槽内应有隔板分隔</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16.6.10</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电缆竖井内布置要求</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宜与其他强电线路电缆井分别设置；如合用时，两种电缆应分别布置在竖井两侧</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16.6.11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电缆井、管道井防火封堵</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应在每层楼板处采用不低于楼板耐火极限的不燃材料或防火封堵材料封堵</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16.7</w:t>
            </w:r>
          </w:p>
        </w:tc>
        <w:tc>
          <w:tcPr>
            <w:tcW w:w="1559" w:type="dxa"/>
            <w:vAlign w:val="center"/>
          </w:tcPr>
          <w:p>
            <w:pPr>
              <w:adjustRightInd w:val="0"/>
              <w:snapToGrid w:val="0"/>
              <w:ind w:firstLine="120" w:firstLineChars="50"/>
              <w:jc w:val="center"/>
              <w:rPr>
                <w:rFonts w:hint="eastAsia" w:ascii="仿宋" w:hAnsi="仿宋" w:eastAsia="仿宋" w:cs="仿宋"/>
                <w:b/>
                <w:sz w:val="24"/>
                <w:szCs w:val="24"/>
              </w:rPr>
            </w:pPr>
            <w:r>
              <w:rPr>
                <w:rFonts w:hint="eastAsia" w:ascii="仿宋" w:hAnsi="仿宋" w:eastAsia="仿宋" w:cs="仿宋"/>
                <w:b/>
                <w:sz w:val="24"/>
                <w:szCs w:val="24"/>
              </w:rPr>
              <w:t>点型烟感、感温火灾探测器</w:t>
            </w:r>
          </w:p>
        </w:tc>
        <w:tc>
          <w:tcPr>
            <w:tcW w:w="567" w:type="dxa"/>
            <w:vAlign w:val="center"/>
          </w:tcPr>
          <w:p>
            <w:pPr>
              <w:adjustRightInd w:val="0"/>
              <w:snapToGrid w:val="0"/>
              <w:jc w:val="center"/>
              <w:rPr>
                <w:rFonts w:hint="eastAsia" w:ascii="仿宋" w:hAnsi="仿宋" w:eastAsia="仿宋" w:cs="仿宋"/>
                <w:b/>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16.7.1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设置部位及数量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应按规范及设计要求设置</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16.7.2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外观及标志</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无腐蚀、起泡、剥落，标志应齐全、清晰</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16.7.3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安装质量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底座应安装牢固</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16.7.4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周围遮挡物最小间距</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探测器周围0.5m内，不应有遮挡物</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16.7.5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探测器顶棚布置要求</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探测器应布置在顶棚</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16.7.6</w:t>
            </w:r>
          </w:p>
        </w:tc>
        <w:tc>
          <w:tcPr>
            <w:tcW w:w="1559" w:type="dxa"/>
            <w:vAlign w:val="center"/>
          </w:tcPr>
          <w:p>
            <w:pPr>
              <w:adjustRightInd w:val="0"/>
              <w:snapToGrid w:val="0"/>
              <w:ind w:firstLine="120" w:firstLineChars="50"/>
              <w:rPr>
                <w:rFonts w:hint="eastAsia" w:ascii="仿宋" w:hAnsi="仿宋" w:eastAsia="仿宋" w:cs="仿宋"/>
                <w:sz w:val="24"/>
                <w:szCs w:val="24"/>
              </w:rPr>
            </w:pPr>
            <w:r>
              <w:rPr>
                <w:rFonts w:hint="eastAsia" w:ascii="仿宋" w:hAnsi="仿宋" w:eastAsia="仿宋" w:cs="仿宋"/>
                <w:sz w:val="24"/>
                <w:szCs w:val="24"/>
              </w:rPr>
              <w:t>至空调送风口边的水平距离</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不应小于1.5m，并宜接接近回风口安装</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16.7.7</w:t>
            </w:r>
          </w:p>
        </w:tc>
        <w:tc>
          <w:tcPr>
            <w:tcW w:w="1559" w:type="dxa"/>
            <w:vAlign w:val="center"/>
          </w:tcPr>
          <w:p>
            <w:pPr>
              <w:adjustRightInd w:val="0"/>
              <w:snapToGrid w:val="0"/>
              <w:ind w:firstLine="120" w:firstLineChars="50"/>
              <w:rPr>
                <w:rFonts w:hint="eastAsia" w:ascii="仿宋" w:hAnsi="仿宋" w:eastAsia="仿宋" w:cs="仿宋"/>
                <w:sz w:val="24"/>
                <w:szCs w:val="24"/>
              </w:rPr>
            </w:pPr>
            <w:r>
              <w:rPr>
                <w:rFonts w:hint="eastAsia" w:ascii="仿宋" w:hAnsi="仿宋" w:eastAsia="仿宋" w:cs="仿宋"/>
                <w:sz w:val="24"/>
                <w:szCs w:val="24"/>
              </w:rPr>
              <w:t>至多孔送风顶棚孔口的水平距离</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不应小于0.5m</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16.7.8</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火灾探测器保护面积及保护半径</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应符合规定或设计要求</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16.7.9</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倾斜安装时的倾斜角</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不应大于45°</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16.7.10</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确认灯位置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确认灯应面向人员观察的主要入口方向，报警确认灯应在手动复位前予以保持</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16.7.11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报警功能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感烟或感温后，探测器应能发出火灾报警信号</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16.7.12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报警部位</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报警部位应正确</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16.7.13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走道探测器安装间距</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感温探测器的安装间距不应超过10m；感烟探测器的安装间距不应超过15m；探测器至端墙的距离不应大于探测器安装距离间距的1/2</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16.8</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吸气式感烟火灾探测器</w:t>
            </w:r>
          </w:p>
        </w:tc>
        <w:tc>
          <w:tcPr>
            <w:tcW w:w="567" w:type="dxa"/>
            <w:vAlign w:val="center"/>
          </w:tcPr>
          <w:p>
            <w:pPr>
              <w:adjustRightInd w:val="0"/>
              <w:snapToGrid w:val="0"/>
              <w:jc w:val="center"/>
              <w:rPr>
                <w:rFonts w:hint="eastAsia" w:ascii="仿宋" w:hAnsi="仿宋" w:eastAsia="仿宋" w:cs="仿宋"/>
                <w:b/>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16.8.1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设置部位及数量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应按规范及设计要求设置</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16.8.2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外观及标志</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无腐蚀、起泡、剥落，吸气管和采样孔应有明显的火灾探测器标识</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16.8.3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安装质量及布置要求</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采样管应固定牢固；有过梁、空间支架的建筑中，采样管路应固定在过梁、空间支架上</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16.8.4</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非高灵敏型探测器的采样管网安装高度</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不超过16m</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16.8.5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探测区域</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探测区域不应跨越防火分区</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16.8.6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保护半径</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采样孔的间距不应大于相同条件下点式感烟探测器的间距</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16.8.7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采样管（含支管）的长度</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应符合规范及产品说明书的要求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16.8.8</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管路采样吸气式感烟探测器报警功能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在采样管末端（最不利处）采样孔加入试验烟，探测器或其他控制装置应在120s内发出火灾报警信号</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16.8.9</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报警响应时间</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报警响应时间不应大于60s</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16.8.10</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探测器信号反馈</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火灾报警信号、故障信号等信息应传给火灾报警控制器及消防联动控制器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16.8.11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声光报警设置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在探测区内应设置声光报警装置，由探测器联动控制</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7"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16.9</w:t>
            </w:r>
          </w:p>
        </w:tc>
        <w:tc>
          <w:tcPr>
            <w:tcW w:w="1559" w:type="dxa"/>
            <w:vAlign w:val="center"/>
          </w:tcPr>
          <w:p>
            <w:pPr>
              <w:adjustRightInd w:val="0"/>
              <w:snapToGrid w:val="0"/>
              <w:ind w:firstLine="120" w:firstLineChars="50"/>
              <w:jc w:val="center"/>
              <w:rPr>
                <w:rFonts w:hint="eastAsia" w:ascii="仿宋" w:hAnsi="仿宋" w:eastAsia="仿宋" w:cs="仿宋"/>
                <w:b/>
                <w:sz w:val="24"/>
                <w:szCs w:val="24"/>
              </w:rPr>
            </w:pPr>
            <w:r>
              <w:rPr>
                <w:rFonts w:hint="eastAsia" w:ascii="仿宋" w:hAnsi="仿宋" w:eastAsia="仿宋" w:cs="仿宋"/>
                <w:b/>
                <w:sz w:val="24"/>
                <w:szCs w:val="24"/>
              </w:rPr>
              <w:t>线型光束感烟火灾探测器</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16.9.1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设置部位及数量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应按规范及设计要求设置</w:t>
            </w:r>
          </w:p>
        </w:tc>
        <w:tc>
          <w:tcPr>
            <w:tcW w:w="1223" w:type="dxa"/>
          </w:tcPr>
          <w:p>
            <w:pPr>
              <w:adjustRightInd w:val="0"/>
              <w:snapToGrid w:val="0"/>
              <w:rPr>
                <w:rFonts w:hint="eastAsia" w:ascii="仿宋" w:hAnsi="仿宋" w:eastAsia="仿宋" w:cs="仿宋"/>
                <w:sz w:val="24"/>
                <w:szCs w:val="24"/>
              </w:rPr>
            </w:pPr>
          </w:p>
          <w:p>
            <w:pPr>
              <w:adjustRightInd w:val="0"/>
              <w:snapToGrid w:val="0"/>
              <w:rPr>
                <w:rFonts w:hint="eastAsia" w:ascii="仿宋" w:hAnsi="仿宋" w:eastAsia="仿宋" w:cs="仿宋"/>
                <w:sz w:val="24"/>
                <w:szCs w:val="24"/>
              </w:rPr>
            </w:pPr>
          </w:p>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16.9.2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外观及标志</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无腐蚀、起泡、剥落，标志应齐全、清晰</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16.9.3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安装质量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应符合规范及设计要求，线型光束感烟火灾探测器的发射器和接收器之间的光路上应无遮挡物或干扰源，应安装牢固，不应产生位移</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16.9.4</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相邻两组线型光束感烟火灾探测器的水平距离</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不应大于14m</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16.9.5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探测器至侧墙水平距离</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不应大于7m，且不应小于0.5m</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16.9.6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发射器和接收器之间的距离</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不宜超过200m</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16.9.7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确认灯位置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确认灯应面向人员观察的主要入口方向，报警确认灯应在手动复位前予以保持</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16.9.8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报警功能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当对射光束的减光值达到1.0~10dB时，应在30s内火灾报警控制器输出火灾信号</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16.9.9</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报警部位</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报警部位应正确</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16.10</w:t>
            </w:r>
          </w:p>
        </w:tc>
        <w:tc>
          <w:tcPr>
            <w:tcW w:w="1559" w:type="dxa"/>
            <w:vAlign w:val="center"/>
          </w:tcPr>
          <w:p>
            <w:pPr>
              <w:adjustRightInd w:val="0"/>
              <w:snapToGrid w:val="0"/>
              <w:ind w:firstLine="120" w:firstLineChars="50"/>
              <w:jc w:val="center"/>
              <w:rPr>
                <w:rFonts w:hint="eastAsia" w:ascii="仿宋" w:hAnsi="仿宋" w:eastAsia="仿宋" w:cs="仿宋"/>
                <w:b/>
                <w:sz w:val="24"/>
                <w:szCs w:val="24"/>
              </w:rPr>
            </w:pPr>
            <w:r>
              <w:rPr>
                <w:rFonts w:hint="eastAsia" w:ascii="仿宋" w:hAnsi="仿宋" w:eastAsia="仿宋" w:cs="仿宋"/>
                <w:b/>
                <w:sz w:val="24"/>
                <w:szCs w:val="24"/>
              </w:rPr>
              <w:t>线型缆式感温火灾探测器</w:t>
            </w:r>
          </w:p>
        </w:tc>
        <w:tc>
          <w:tcPr>
            <w:tcW w:w="567" w:type="dxa"/>
            <w:vAlign w:val="center"/>
          </w:tcPr>
          <w:p>
            <w:pPr>
              <w:adjustRightInd w:val="0"/>
              <w:snapToGrid w:val="0"/>
              <w:jc w:val="center"/>
              <w:rPr>
                <w:rFonts w:hint="eastAsia" w:ascii="仿宋" w:hAnsi="仿宋" w:eastAsia="仿宋" w:cs="仿宋"/>
                <w:b/>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16.10.1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设备部位及数量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应按规范及设计要求设置</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16.10.2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外观及标志</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无腐蚀、起泡、剥落，标志应齐全、清晰</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16.10.3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安装方式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应符合规范及设计要求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16.10.4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探测器与墙壁的距离</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宜为1~1.5m</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16.10.5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相邻探测器之间的水平距离</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不宜大于5m</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16.10.6</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顶棚下方的线型感温火灾探测器至顶棚距离</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宜为0.1m</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16.10.7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确认灯位置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确认灯应面向便于人员观察的主要入口方向，报警确认灯应在手动复位前予以保持</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16.10.8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报警功能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应在试验热源下动作，向火灾报警控制器输出火警信号</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16.10.9</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报警位置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报警部位应正确</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16.11</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火灾探测器和图像型火灾探测器</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16.11.1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设置部位及数量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应按规范及设计要求设置</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16.11.2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外管及标志</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无腐蚀、起泡、剥落，标志应齐全、清晰</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16.11.3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安装位置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安装位置应保证其视场角覆盖探测区域；与保护目标之间不应有遮挡物；室外安装时应有防尘、防雨措施</w:t>
            </w:r>
          </w:p>
        </w:tc>
        <w:tc>
          <w:tcPr>
            <w:tcW w:w="1223" w:type="dxa"/>
          </w:tcPr>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16.11.4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保护范围</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应符合规范及设计要求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16.11.5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确认灯位置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确认灯应面向便于人员观察的主要入口方向，报警确认灯应在手动复位前予以保持</w:t>
            </w:r>
          </w:p>
        </w:tc>
        <w:tc>
          <w:tcPr>
            <w:tcW w:w="1223" w:type="dxa"/>
          </w:tcPr>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16.11.6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探测器报警功能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应在试验光源作用下，在规定的响应时间内能发出报警信号</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16.11.7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报警部位</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报警部位应正确</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16.11.8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探测器复位功能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撤销光源后，查看探测器的复位功能</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5"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16.12</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手动火灾报警按钮</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16.12.1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设置部位及数量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应按规定及设计要求设置，每个防火分区应至少设置一只</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16.12.2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标志</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应有明显标志</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16.12.3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安装质量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应安装牢固，不应倾斜</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16.12.4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距地安装高度</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宜为1.3~1.5m</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16.12.5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安装距离</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从一个防火分区的任何位置到最近邻的手动火灾报警按钮的步行距离不应大于30m</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16.12.6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报警功能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使报警按钮动作，报警按钮应发出火灾报警信号</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16.12.7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报警部位</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报警部位应正确</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3"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16.13</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火灾警报装置</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16.13.1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设置部位及数量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应按规范及设计要求设置</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16.13.2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外观及标志</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表面不应有破损，标志应齐全、清晰</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16.13.3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安装质量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安装应牢固可靠，表面不应有破损</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16.13.4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火灾声光报警器声压级</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声压级不应小于60dB；在环境噪声大于60dB的场所，其声压级应高于背景噪音15dB</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16.13.5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火灾声光警报器的联动</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确认火灾后，应启动建筑内的所有火灾声光报警器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16.14</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消防应急广播</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16.14.1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设置部位及数量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应按规范及设计要求设置</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16.14.2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外观及标志</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表面不应有破损，标志应齐全、清晰</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16.14.3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安装距离</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从一个防火分区内的任何部位到最近一个扬声器的直线距离不应大于25m</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16.14.4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扬声器音质</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音质应清晰</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16.14.5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扬声器功率</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不应小于3W</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16.14.6</w:t>
            </w:r>
          </w:p>
        </w:tc>
        <w:tc>
          <w:tcPr>
            <w:tcW w:w="1559" w:type="dxa"/>
            <w:vAlign w:val="center"/>
          </w:tcPr>
          <w:p>
            <w:pPr>
              <w:adjustRightInd w:val="0"/>
              <w:snapToGrid w:val="0"/>
              <w:ind w:firstLine="120" w:firstLineChars="50"/>
              <w:rPr>
                <w:rFonts w:hint="eastAsia" w:ascii="仿宋" w:hAnsi="仿宋" w:eastAsia="仿宋" w:cs="仿宋"/>
                <w:sz w:val="24"/>
                <w:szCs w:val="24"/>
              </w:rPr>
            </w:pPr>
            <w:r>
              <w:rPr>
                <w:rFonts w:hint="eastAsia" w:ascii="仿宋" w:hAnsi="仿宋" w:eastAsia="仿宋" w:cs="仿宋"/>
                <w:sz w:val="24"/>
                <w:szCs w:val="24"/>
              </w:rPr>
              <w:t>走道末端距最近的扬声器距离</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不应大于12.5m</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16.14.7</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客房设置的专用扬声器功率</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不应小于1.0W</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16.14.8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扬声器播放声压级</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在环境噪音大于60dB的场所设置的扬声器，在其播放范围内，最远点的播放声压级应高于背景噪音15dB</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16.14.9</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联动功能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当确认火灾后，应同时向全楼进行广播</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16.14.10</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消防应急广播强行切换功能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消防应急广播与普通广播或背景音乐广播合用时，应强制切入消防应急广播</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16.14.11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扩音机</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仪表、指示灯显示正常，开关和控制按钮动作灵活；监听功能正常</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16.15</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消防专用电话</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16.15.1</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消防专用电话总机的设置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消防控制室应设置消防专用电话总机，消防专用电话网格应为独立的消防通信系统</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16.15.2</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消防机房专用电话分机设置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水泵房、发电机房、配变电室、计算机网格机房、主要通风和空调机房、防排烟机房、灭火控制系统操作装置处或控制室、企业消防站、消防控制室、总调度室、消防电梯机房及其他与消防联动控制有关的且经常有人值班的机房应设置消防专用电话分机</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16.15.3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电话插孔设置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设有手动火灾报警按钮或消火栓按钮等处，宜设置电话插孔</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16.15.4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避难层消防专用电话的设置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各避难层应每隔20m设置一个消防专用电话分机或电话插孔</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16.15.5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标准</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消防电话和电话插孔应有明显的永久性标志</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16.15.6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安装高度</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墙面上安装时，其底边距地（楼）面高度宜为1.3~1.5m</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16.15.7</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消防控制室与所有消防电话、电话插孔之间互相呼叫与通话试验</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语音应清晰</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16.16</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电梯</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16.16.1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消防电梯迫降试验</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触发首层的迫降按钮，能控制消防电梯下降至首层，其他楼层按钮不能呼叫控制消防电梯，只能在轿厢内控制</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16.16.2</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消防控制室对电梯的联动控制</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消防联动控制器应具有发出联动控制信号强制所有电梯停于首层或电梯转换层的功能</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16.16.3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电梯信号反馈</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电梯运行状态信号和停于首层或转换层的反馈信号应传送给消防消防控制室显示</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16.16.4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消防电梯运行时间</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从首层至顶层的运行时间不宜大于60s</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16.16.5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消防电梯轿厢专用电话</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消防电梯轿厢内部应设置专用消防对讲电话，对讲功能应正常，且语音清晰</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16.16.6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消防电梯井底排水设施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排水井容量及排水泵规格应符合设计要求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3"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16.17</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可燃气体报警控制器</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trPr>
        <w:tc>
          <w:tcPr>
            <w:tcW w:w="1101"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16.17.1</w:t>
            </w:r>
          </w:p>
        </w:tc>
        <w:tc>
          <w:tcPr>
            <w:tcW w:w="1559" w:type="dxa"/>
            <w:vAlign w:val="center"/>
          </w:tcPr>
          <w:p>
            <w:pPr>
              <w:adjustRightInd w:val="0"/>
              <w:snapToGrid w:val="0"/>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可燃气体报警控制器的设置及选型</w:t>
            </w:r>
          </w:p>
        </w:tc>
        <w:tc>
          <w:tcPr>
            <w:tcW w:w="567"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A</w:t>
            </w:r>
          </w:p>
        </w:tc>
        <w:tc>
          <w:tcPr>
            <w:tcW w:w="5103" w:type="dxa"/>
            <w:vAlign w:val="center"/>
          </w:tcPr>
          <w:p>
            <w:pPr>
              <w:adjustRightInd w:val="0"/>
              <w:snapToGrid w:val="0"/>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应符合设计要求</w:t>
            </w:r>
          </w:p>
        </w:tc>
        <w:tc>
          <w:tcPr>
            <w:tcW w:w="1223" w:type="dxa"/>
            <w:vAlign w:val="center"/>
          </w:tcPr>
          <w:p>
            <w:pPr>
              <w:adjustRightInd w:val="0"/>
              <w:snapToGrid w:val="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2" w:hRule="atLeast"/>
        </w:trPr>
        <w:tc>
          <w:tcPr>
            <w:tcW w:w="1101"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16.17.2</w:t>
            </w:r>
          </w:p>
        </w:tc>
        <w:tc>
          <w:tcPr>
            <w:tcW w:w="1559"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设置场所</w:t>
            </w:r>
          </w:p>
        </w:tc>
        <w:tc>
          <w:tcPr>
            <w:tcW w:w="567"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B</w:t>
            </w:r>
          </w:p>
        </w:tc>
        <w:tc>
          <w:tcPr>
            <w:tcW w:w="5103" w:type="dxa"/>
          </w:tcPr>
          <w:p>
            <w:pPr>
              <w:adjustRightInd w:val="0"/>
              <w:snapToGrid w:val="0"/>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当有消防控制室时，可燃气体报警控制器可设置在保护区域附近；当无消防控制室时，可燃气体报警控制器应设置在有值班的场所</w:t>
            </w:r>
          </w:p>
        </w:tc>
        <w:tc>
          <w:tcPr>
            <w:tcW w:w="1223" w:type="dxa"/>
          </w:tcPr>
          <w:p>
            <w:pPr>
              <w:adjustRightInd w:val="0"/>
              <w:snapToGrid w:val="0"/>
              <w:ind w:firstLine="240" w:firstLineChars="10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1101"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16.17.3</w:t>
            </w:r>
          </w:p>
        </w:tc>
        <w:tc>
          <w:tcPr>
            <w:tcW w:w="1559"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外观及标志</w:t>
            </w:r>
          </w:p>
        </w:tc>
        <w:tc>
          <w:tcPr>
            <w:tcW w:w="567"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C</w:t>
            </w:r>
          </w:p>
        </w:tc>
        <w:tc>
          <w:tcPr>
            <w:tcW w:w="5103" w:type="dxa"/>
          </w:tcPr>
          <w:p>
            <w:pPr>
              <w:adjustRightInd w:val="0"/>
              <w:snapToGrid w:val="0"/>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无明显划痕、毛刺等机械损伤，紧固部件应无松动，标志应齐全、清晰</w:t>
            </w:r>
          </w:p>
        </w:tc>
        <w:tc>
          <w:tcPr>
            <w:tcW w:w="1223" w:type="dxa"/>
          </w:tcPr>
          <w:p>
            <w:pPr>
              <w:adjustRightInd w:val="0"/>
              <w:snapToGrid w:val="0"/>
              <w:ind w:firstLine="240" w:firstLineChars="10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 w:hRule="atLeast"/>
        </w:trPr>
        <w:tc>
          <w:tcPr>
            <w:tcW w:w="1101"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16.17.4</w:t>
            </w:r>
          </w:p>
        </w:tc>
        <w:tc>
          <w:tcPr>
            <w:tcW w:w="1559"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安装质量</w:t>
            </w:r>
          </w:p>
        </w:tc>
        <w:tc>
          <w:tcPr>
            <w:tcW w:w="567"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C</w:t>
            </w:r>
          </w:p>
        </w:tc>
        <w:tc>
          <w:tcPr>
            <w:tcW w:w="5103" w:type="dxa"/>
          </w:tcPr>
          <w:p>
            <w:pPr>
              <w:adjustRightInd w:val="0"/>
              <w:snapToGrid w:val="0"/>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控制器应安装牢固，不应倾斜；探测器的底部应安装牢固</w:t>
            </w:r>
          </w:p>
        </w:tc>
        <w:tc>
          <w:tcPr>
            <w:tcW w:w="1223" w:type="dxa"/>
          </w:tcPr>
          <w:p>
            <w:pPr>
              <w:adjustRightInd w:val="0"/>
              <w:snapToGrid w:val="0"/>
              <w:ind w:firstLine="240" w:firstLineChars="10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 w:hRule="atLeast"/>
        </w:trPr>
        <w:tc>
          <w:tcPr>
            <w:tcW w:w="1101"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16.17.5</w:t>
            </w:r>
          </w:p>
        </w:tc>
        <w:tc>
          <w:tcPr>
            <w:tcW w:w="1559"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距地安装高度</w:t>
            </w:r>
          </w:p>
        </w:tc>
        <w:tc>
          <w:tcPr>
            <w:tcW w:w="567"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C</w:t>
            </w:r>
          </w:p>
        </w:tc>
        <w:tc>
          <w:tcPr>
            <w:tcW w:w="5103" w:type="dxa"/>
          </w:tcPr>
          <w:p>
            <w:pPr>
              <w:adjustRightInd w:val="0"/>
              <w:snapToGrid w:val="0"/>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壁挂安装时，底边距离高度宜为1.3~1.5m</w:t>
            </w:r>
          </w:p>
        </w:tc>
        <w:tc>
          <w:tcPr>
            <w:tcW w:w="1223" w:type="dxa"/>
          </w:tcPr>
          <w:p>
            <w:pPr>
              <w:adjustRightInd w:val="0"/>
              <w:snapToGrid w:val="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 w:hRule="atLeast"/>
        </w:trPr>
        <w:tc>
          <w:tcPr>
            <w:tcW w:w="1101"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16.17.6</w:t>
            </w:r>
          </w:p>
        </w:tc>
        <w:tc>
          <w:tcPr>
            <w:tcW w:w="1559"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正面操作距离</w:t>
            </w:r>
          </w:p>
        </w:tc>
        <w:tc>
          <w:tcPr>
            <w:tcW w:w="567"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C</w:t>
            </w:r>
          </w:p>
        </w:tc>
        <w:tc>
          <w:tcPr>
            <w:tcW w:w="5103" w:type="dxa"/>
          </w:tcPr>
          <w:p>
            <w:pPr>
              <w:adjustRightInd w:val="0"/>
              <w:snapToGrid w:val="0"/>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不应小于1.2m</w:t>
            </w:r>
          </w:p>
        </w:tc>
        <w:tc>
          <w:tcPr>
            <w:tcW w:w="1223" w:type="dxa"/>
          </w:tcPr>
          <w:p>
            <w:pPr>
              <w:adjustRightInd w:val="0"/>
              <w:snapToGrid w:val="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2" w:hRule="atLeast"/>
        </w:trPr>
        <w:tc>
          <w:tcPr>
            <w:tcW w:w="1101"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16.17.7</w:t>
            </w:r>
          </w:p>
        </w:tc>
        <w:tc>
          <w:tcPr>
            <w:tcW w:w="1559" w:type="dxa"/>
            <w:vAlign w:val="center"/>
          </w:tcPr>
          <w:p>
            <w:pPr>
              <w:adjustRightInd w:val="0"/>
              <w:snapToGrid w:val="0"/>
              <w:ind w:firstLine="240" w:firstLineChars="100"/>
              <w:jc w:val="center"/>
              <w:rPr>
                <w:rFonts w:hint="eastAsia" w:ascii="仿宋" w:hAnsi="仿宋" w:eastAsia="仿宋" w:cs="仿宋"/>
                <w:color w:val="auto"/>
                <w:sz w:val="24"/>
                <w:szCs w:val="24"/>
              </w:rPr>
            </w:pPr>
            <w:r>
              <w:rPr>
                <w:rFonts w:hint="eastAsia" w:ascii="仿宋" w:hAnsi="仿宋" w:eastAsia="仿宋" w:cs="仿宋"/>
                <w:color w:val="auto"/>
                <w:sz w:val="24"/>
                <w:szCs w:val="24"/>
              </w:rPr>
              <w:t>靠近门轴的侧面距墙距离</w:t>
            </w:r>
          </w:p>
        </w:tc>
        <w:tc>
          <w:tcPr>
            <w:tcW w:w="567"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C</w:t>
            </w:r>
          </w:p>
        </w:tc>
        <w:tc>
          <w:tcPr>
            <w:tcW w:w="5103" w:type="dxa"/>
          </w:tcPr>
          <w:p>
            <w:pPr>
              <w:adjustRightInd w:val="0"/>
              <w:snapToGrid w:val="0"/>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不应小于0.5m</w:t>
            </w:r>
          </w:p>
        </w:tc>
        <w:tc>
          <w:tcPr>
            <w:tcW w:w="1223" w:type="dxa"/>
          </w:tcPr>
          <w:p>
            <w:pPr>
              <w:adjustRightInd w:val="0"/>
              <w:snapToGrid w:val="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16.17.8</w:t>
            </w:r>
          </w:p>
        </w:tc>
        <w:tc>
          <w:tcPr>
            <w:tcW w:w="1559" w:type="dxa"/>
            <w:vAlign w:val="center"/>
          </w:tcPr>
          <w:p>
            <w:pPr>
              <w:adjustRightInd w:val="0"/>
              <w:snapToGrid w:val="0"/>
              <w:ind w:firstLine="240" w:firstLineChars="100"/>
              <w:jc w:val="center"/>
              <w:rPr>
                <w:rFonts w:hint="eastAsia" w:ascii="仿宋" w:hAnsi="仿宋" w:eastAsia="仿宋" w:cs="仿宋"/>
                <w:color w:val="auto"/>
                <w:sz w:val="24"/>
                <w:szCs w:val="24"/>
              </w:rPr>
            </w:pPr>
            <w:r>
              <w:rPr>
                <w:rFonts w:hint="eastAsia" w:ascii="仿宋" w:hAnsi="仿宋" w:eastAsia="仿宋" w:cs="仿宋"/>
                <w:color w:val="auto"/>
                <w:sz w:val="24"/>
                <w:szCs w:val="24"/>
              </w:rPr>
              <w:t>引入控制器的电缆或导线</w:t>
            </w:r>
          </w:p>
        </w:tc>
        <w:tc>
          <w:tcPr>
            <w:tcW w:w="567"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C</w:t>
            </w:r>
          </w:p>
        </w:tc>
        <w:tc>
          <w:tcPr>
            <w:tcW w:w="5103" w:type="dxa"/>
          </w:tcPr>
          <w:p>
            <w:pPr>
              <w:adjustRightInd w:val="0"/>
              <w:snapToGrid w:val="0"/>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配线应整齐，牢固可靠；导线编号文字应清晰、不褪色、每个接线端接线不应超过2根；导线应绑扎成束</w:t>
            </w:r>
          </w:p>
        </w:tc>
        <w:tc>
          <w:tcPr>
            <w:tcW w:w="1223" w:type="dxa"/>
          </w:tcPr>
          <w:p>
            <w:pPr>
              <w:adjustRightInd w:val="0"/>
              <w:snapToGrid w:val="0"/>
              <w:ind w:firstLine="240" w:firstLineChars="10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5" w:hRule="atLeast"/>
        </w:trPr>
        <w:tc>
          <w:tcPr>
            <w:tcW w:w="1101"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16.17.9</w:t>
            </w:r>
          </w:p>
        </w:tc>
        <w:tc>
          <w:tcPr>
            <w:tcW w:w="1559"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自检功能</w:t>
            </w:r>
          </w:p>
        </w:tc>
        <w:tc>
          <w:tcPr>
            <w:tcW w:w="567"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A</w:t>
            </w:r>
          </w:p>
        </w:tc>
        <w:tc>
          <w:tcPr>
            <w:tcW w:w="5103" w:type="dxa"/>
          </w:tcPr>
          <w:p>
            <w:pPr>
              <w:adjustRightInd w:val="0"/>
              <w:snapToGrid w:val="0"/>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自检功能应正常</w:t>
            </w:r>
          </w:p>
        </w:tc>
        <w:tc>
          <w:tcPr>
            <w:tcW w:w="1223" w:type="dxa"/>
          </w:tcPr>
          <w:p>
            <w:pPr>
              <w:adjustRightInd w:val="0"/>
              <w:snapToGrid w:val="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16.17.10</w:t>
            </w:r>
          </w:p>
        </w:tc>
        <w:tc>
          <w:tcPr>
            <w:tcW w:w="1559"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报警及显示功能</w:t>
            </w:r>
          </w:p>
        </w:tc>
        <w:tc>
          <w:tcPr>
            <w:tcW w:w="567"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A</w:t>
            </w:r>
          </w:p>
        </w:tc>
        <w:tc>
          <w:tcPr>
            <w:tcW w:w="5103" w:type="dxa"/>
          </w:tcPr>
          <w:p>
            <w:pPr>
              <w:adjustRightInd w:val="0"/>
              <w:snapToGrid w:val="0"/>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控制器应能接收报警触发器件的报警信号并应在10s内发出报警声、光信号，指示报警部位，记录报警时间</w:t>
            </w:r>
          </w:p>
        </w:tc>
        <w:tc>
          <w:tcPr>
            <w:tcW w:w="1223" w:type="dxa"/>
          </w:tcPr>
          <w:p>
            <w:pPr>
              <w:adjustRightInd w:val="0"/>
              <w:snapToGrid w:val="0"/>
              <w:ind w:firstLine="240" w:firstLineChars="10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trPr>
        <w:tc>
          <w:tcPr>
            <w:tcW w:w="1101"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16.17.11</w:t>
            </w:r>
          </w:p>
        </w:tc>
        <w:tc>
          <w:tcPr>
            <w:tcW w:w="1559"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故障报警功能</w:t>
            </w:r>
          </w:p>
        </w:tc>
        <w:tc>
          <w:tcPr>
            <w:tcW w:w="567"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B</w:t>
            </w:r>
          </w:p>
        </w:tc>
        <w:tc>
          <w:tcPr>
            <w:tcW w:w="5103" w:type="dxa"/>
          </w:tcPr>
          <w:p>
            <w:pPr>
              <w:adjustRightInd w:val="0"/>
              <w:snapToGrid w:val="0"/>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当发生相关的故障时控制器应在100s内发出报警声、光电故障信号</w:t>
            </w:r>
          </w:p>
        </w:tc>
        <w:tc>
          <w:tcPr>
            <w:tcW w:w="1223" w:type="dxa"/>
          </w:tcPr>
          <w:p>
            <w:pPr>
              <w:adjustRightInd w:val="0"/>
              <w:snapToGrid w:val="0"/>
              <w:ind w:firstLine="240" w:firstLineChars="10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trPr>
        <w:tc>
          <w:tcPr>
            <w:tcW w:w="1101"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16.17.12</w:t>
            </w:r>
          </w:p>
        </w:tc>
        <w:tc>
          <w:tcPr>
            <w:tcW w:w="1559"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消音复位功能</w:t>
            </w:r>
          </w:p>
        </w:tc>
        <w:tc>
          <w:tcPr>
            <w:tcW w:w="567"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A</w:t>
            </w:r>
          </w:p>
        </w:tc>
        <w:tc>
          <w:tcPr>
            <w:tcW w:w="5103" w:type="dxa"/>
          </w:tcPr>
          <w:p>
            <w:pPr>
              <w:adjustRightInd w:val="0"/>
              <w:snapToGrid w:val="0"/>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消音、复位功能应正常</w:t>
            </w:r>
          </w:p>
        </w:tc>
        <w:tc>
          <w:tcPr>
            <w:tcW w:w="1223" w:type="dxa"/>
          </w:tcPr>
          <w:p>
            <w:pPr>
              <w:adjustRightInd w:val="0"/>
              <w:snapToGrid w:val="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9" w:hRule="atLeast"/>
        </w:trPr>
        <w:tc>
          <w:tcPr>
            <w:tcW w:w="1101"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16.17.13</w:t>
            </w:r>
          </w:p>
        </w:tc>
        <w:tc>
          <w:tcPr>
            <w:tcW w:w="1559"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屏蔽功能</w:t>
            </w:r>
          </w:p>
        </w:tc>
        <w:tc>
          <w:tcPr>
            <w:tcW w:w="567"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A</w:t>
            </w:r>
          </w:p>
        </w:tc>
        <w:tc>
          <w:tcPr>
            <w:tcW w:w="5103" w:type="dxa"/>
          </w:tcPr>
          <w:p>
            <w:pPr>
              <w:adjustRightInd w:val="0"/>
              <w:snapToGrid w:val="0"/>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屏蔽功能应正常</w:t>
            </w:r>
          </w:p>
        </w:tc>
        <w:tc>
          <w:tcPr>
            <w:tcW w:w="1223" w:type="dxa"/>
          </w:tcPr>
          <w:p>
            <w:pPr>
              <w:adjustRightInd w:val="0"/>
              <w:snapToGrid w:val="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trPr>
        <w:tc>
          <w:tcPr>
            <w:tcW w:w="1101"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16.17.14</w:t>
            </w:r>
          </w:p>
        </w:tc>
        <w:tc>
          <w:tcPr>
            <w:tcW w:w="1559" w:type="dxa"/>
            <w:vAlign w:val="center"/>
          </w:tcPr>
          <w:p>
            <w:pPr>
              <w:adjustRightInd w:val="0"/>
              <w:snapToGrid w:val="0"/>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可燃气体探测报警系统信号反馈</w:t>
            </w:r>
          </w:p>
        </w:tc>
        <w:tc>
          <w:tcPr>
            <w:tcW w:w="567"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B</w:t>
            </w:r>
          </w:p>
        </w:tc>
        <w:tc>
          <w:tcPr>
            <w:tcW w:w="5103" w:type="dxa"/>
          </w:tcPr>
          <w:p>
            <w:pPr>
              <w:adjustRightInd w:val="0"/>
              <w:snapToGrid w:val="0"/>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可燃气体报警控制器的报警信息和故障信息应在消防控制室显示，且与火灾报警信息的显示应有区别</w:t>
            </w:r>
          </w:p>
        </w:tc>
        <w:tc>
          <w:tcPr>
            <w:tcW w:w="1223" w:type="dxa"/>
          </w:tcPr>
          <w:p>
            <w:pPr>
              <w:adjustRightInd w:val="0"/>
              <w:snapToGrid w:val="0"/>
              <w:ind w:firstLine="240" w:firstLineChars="10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 w:hRule="atLeast"/>
        </w:trPr>
        <w:tc>
          <w:tcPr>
            <w:tcW w:w="1101"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16.17.15</w:t>
            </w:r>
          </w:p>
        </w:tc>
        <w:tc>
          <w:tcPr>
            <w:tcW w:w="1559"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主电源</w:t>
            </w:r>
          </w:p>
        </w:tc>
        <w:tc>
          <w:tcPr>
            <w:tcW w:w="567"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B</w:t>
            </w:r>
          </w:p>
        </w:tc>
        <w:tc>
          <w:tcPr>
            <w:tcW w:w="5103" w:type="dxa"/>
          </w:tcPr>
          <w:p>
            <w:pPr>
              <w:adjustRightInd w:val="0"/>
              <w:snapToGrid w:val="0"/>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应直接与消防电源连接</w:t>
            </w:r>
          </w:p>
        </w:tc>
        <w:tc>
          <w:tcPr>
            <w:tcW w:w="1223" w:type="dxa"/>
          </w:tcPr>
          <w:p>
            <w:pPr>
              <w:adjustRightInd w:val="0"/>
              <w:snapToGrid w:val="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9" w:hRule="atLeast"/>
        </w:trPr>
        <w:tc>
          <w:tcPr>
            <w:tcW w:w="1101"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16.17.16</w:t>
            </w:r>
          </w:p>
        </w:tc>
        <w:tc>
          <w:tcPr>
            <w:tcW w:w="1559"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主电源连接</w:t>
            </w:r>
          </w:p>
        </w:tc>
        <w:tc>
          <w:tcPr>
            <w:tcW w:w="567"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B</w:t>
            </w:r>
          </w:p>
        </w:tc>
        <w:tc>
          <w:tcPr>
            <w:tcW w:w="5103" w:type="dxa"/>
          </w:tcPr>
          <w:p>
            <w:pPr>
              <w:adjustRightInd w:val="0"/>
              <w:snapToGrid w:val="0"/>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控制器的主电源严禁使用电源插头连接</w:t>
            </w:r>
          </w:p>
        </w:tc>
        <w:tc>
          <w:tcPr>
            <w:tcW w:w="1223" w:type="dxa"/>
          </w:tcPr>
          <w:p>
            <w:pPr>
              <w:adjustRightInd w:val="0"/>
              <w:snapToGrid w:val="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trPr>
        <w:tc>
          <w:tcPr>
            <w:tcW w:w="1101"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16.17.17</w:t>
            </w:r>
          </w:p>
        </w:tc>
        <w:tc>
          <w:tcPr>
            <w:tcW w:w="1559"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主电源标志</w:t>
            </w:r>
          </w:p>
        </w:tc>
        <w:tc>
          <w:tcPr>
            <w:tcW w:w="567"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C</w:t>
            </w:r>
          </w:p>
        </w:tc>
        <w:tc>
          <w:tcPr>
            <w:tcW w:w="5103" w:type="dxa"/>
          </w:tcPr>
          <w:p>
            <w:pPr>
              <w:adjustRightInd w:val="0"/>
              <w:snapToGrid w:val="0"/>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主电源应有明显永久性标志</w:t>
            </w:r>
          </w:p>
        </w:tc>
        <w:tc>
          <w:tcPr>
            <w:tcW w:w="1223" w:type="dxa"/>
          </w:tcPr>
          <w:p>
            <w:pPr>
              <w:adjustRightInd w:val="0"/>
              <w:snapToGrid w:val="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 w:hRule="atLeast"/>
        </w:trPr>
        <w:tc>
          <w:tcPr>
            <w:tcW w:w="1101"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16.17.18</w:t>
            </w:r>
          </w:p>
        </w:tc>
        <w:tc>
          <w:tcPr>
            <w:tcW w:w="1559"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主、备电源自动转换</w:t>
            </w:r>
          </w:p>
        </w:tc>
        <w:tc>
          <w:tcPr>
            <w:tcW w:w="567"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A</w:t>
            </w:r>
          </w:p>
        </w:tc>
        <w:tc>
          <w:tcPr>
            <w:tcW w:w="5103" w:type="dxa"/>
          </w:tcPr>
          <w:p>
            <w:pPr>
              <w:adjustRightInd w:val="0"/>
              <w:snapToGrid w:val="0"/>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当主电源断电时，能自动转换到备用电源</w:t>
            </w:r>
          </w:p>
        </w:tc>
        <w:tc>
          <w:tcPr>
            <w:tcW w:w="1223" w:type="dxa"/>
          </w:tcPr>
          <w:p>
            <w:pPr>
              <w:adjustRightInd w:val="0"/>
              <w:snapToGrid w:val="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9" w:hRule="atLeast"/>
        </w:trPr>
        <w:tc>
          <w:tcPr>
            <w:tcW w:w="1101" w:type="dxa"/>
            <w:vAlign w:val="center"/>
          </w:tcPr>
          <w:p>
            <w:pPr>
              <w:adjustRightInd w:val="0"/>
              <w:snapToGrid w:val="0"/>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16.18</w:t>
            </w:r>
          </w:p>
        </w:tc>
        <w:tc>
          <w:tcPr>
            <w:tcW w:w="1559" w:type="dxa"/>
            <w:vAlign w:val="center"/>
          </w:tcPr>
          <w:p>
            <w:pPr>
              <w:adjustRightInd w:val="0"/>
              <w:snapToGrid w:val="0"/>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可燃气体探测器</w:t>
            </w:r>
          </w:p>
        </w:tc>
        <w:tc>
          <w:tcPr>
            <w:tcW w:w="567" w:type="dxa"/>
            <w:vAlign w:val="center"/>
          </w:tcPr>
          <w:p>
            <w:pPr>
              <w:adjustRightInd w:val="0"/>
              <w:snapToGrid w:val="0"/>
              <w:jc w:val="center"/>
              <w:rPr>
                <w:rFonts w:hint="eastAsia" w:ascii="仿宋" w:hAnsi="仿宋" w:eastAsia="仿宋" w:cs="仿宋"/>
                <w:color w:val="auto"/>
                <w:sz w:val="24"/>
                <w:szCs w:val="24"/>
              </w:rPr>
            </w:pPr>
          </w:p>
        </w:tc>
        <w:tc>
          <w:tcPr>
            <w:tcW w:w="5103" w:type="dxa"/>
          </w:tcPr>
          <w:p>
            <w:pPr>
              <w:adjustRightInd w:val="0"/>
              <w:snapToGrid w:val="0"/>
              <w:ind w:firstLine="100"/>
              <w:rPr>
                <w:rFonts w:hint="eastAsia" w:ascii="仿宋" w:hAnsi="仿宋" w:eastAsia="仿宋" w:cs="仿宋"/>
                <w:color w:val="auto"/>
                <w:sz w:val="24"/>
                <w:szCs w:val="24"/>
              </w:rPr>
            </w:pPr>
          </w:p>
        </w:tc>
        <w:tc>
          <w:tcPr>
            <w:tcW w:w="1223" w:type="dxa"/>
          </w:tcPr>
          <w:p>
            <w:pPr>
              <w:adjustRightInd w:val="0"/>
              <w:snapToGrid w:val="0"/>
              <w:ind w:firstLine="10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 w:hRule="atLeast"/>
        </w:trPr>
        <w:tc>
          <w:tcPr>
            <w:tcW w:w="1101"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16.18.1</w:t>
            </w:r>
          </w:p>
        </w:tc>
        <w:tc>
          <w:tcPr>
            <w:tcW w:w="1559"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探测器设置数量及部位</w:t>
            </w:r>
          </w:p>
        </w:tc>
        <w:tc>
          <w:tcPr>
            <w:tcW w:w="567"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A</w:t>
            </w:r>
          </w:p>
        </w:tc>
        <w:tc>
          <w:tcPr>
            <w:tcW w:w="5103" w:type="dxa"/>
          </w:tcPr>
          <w:p>
            <w:pPr>
              <w:adjustRightInd w:val="0"/>
              <w:snapToGrid w:val="0"/>
              <w:rPr>
                <w:rFonts w:hint="eastAsia" w:ascii="仿宋" w:hAnsi="仿宋" w:eastAsia="仿宋" w:cs="仿宋"/>
                <w:color w:val="auto"/>
                <w:sz w:val="24"/>
                <w:szCs w:val="24"/>
              </w:rPr>
            </w:pPr>
            <w:r>
              <w:rPr>
                <w:rFonts w:hint="eastAsia" w:ascii="仿宋" w:hAnsi="仿宋" w:eastAsia="仿宋" w:cs="仿宋"/>
                <w:color w:val="auto"/>
                <w:sz w:val="24"/>
                <w:szCs w:val="24"/>
              </w:rPr>
              <w:t>应按规范及设计要求设置</w:t>
            </w:r>
          </w:p>
        </w:tc>
        <w:tc>
          <w:tcPr>
            <w:tcW w:w="1223" w:type="dxa"/>
          </w:tcPr>
          <w:p>
            <w:pPr>
              <w:adjustRightInd w:val="0"/>
              <w:snapToGrid w:val="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1" w:hRule="atLeast"/>
        </w:trPr>
        <w:tc>
          <w:tcPr>
            <w:tcW w:w="1101"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16.18.2</w:t>
            </w:r>
          </w:p>
        </w:tc>
        <w:tc>
          <w:tcPr>
            <w:tcW w:w="1559"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外观及标志</w:t>
            </w:r>
          </w:p>
        </w:tc>
        <w:tc>
          <w:tcPr>
            <w:tcW w:w="567"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C</w:t>
            </w:r>
          </w:p>
        </w:tc>
        <w:tc>
          <w:tcPr>
            <w:tcW w:w="5103" w:type="dxa"/>
          </w:tcPr>
          <w:p>
            <w:pPr>
              <w:adjustRightInd w:val="0"/>
              <w:snapToGrid w:val="0"/>
              <w:rPr>
                <w:rFonts w:hint="eastAsia" w:ascii="仿宋" w:hAnsi="仿宋" w:eastAsia="仿宋" w:cs="仿宋"/>
                <w:color w:val="auto"/>
                <w:sz w:val="24"/>
                <w:szCs w:val="24"/>
              </w:rPr>
            </w:pPr>
            <w:r>
              <w:rPr>
                <w:rFonts w:hint="eastAsia" w:ascii="仿宋" w:hAnsi="仿宋" w:eastAsia="仿宋" w:cs="仿宋"/>
                <w:color w:val="auto"/>
                <w:sz w:val="24"/>
                <w:szCs w:val="24"/>
              </w:rPr>
              <w:t>无腐蚀、起泡、剥落，应有清晰、耐久的产品标志与质量检验标志</w:t>
            </w:r>
          </w:p>
        </w:tc>
        <w:tc>
          <w:tcPr>
            <w:tcW w:w="1223" w:type="dxa"/>
          </w:tcPr>
          <w:p>
            <w:pPr>
              <w:adjustRightInd w:val="0"/>
              <w:snapToGrid w:val="0"/>
              <w:ind w:firstLine="240" w:firstLineChars="10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6" w:hRule="atLeast"/>
        </w:trPr>
        <w:tc>
          <w:tcPr>
            <w:tcW w:w="1101"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16.18.3</w:t>
            </w:r>
          </w:p>
        </w:tc>
        <w:tc>
          <w:tcPr>
            <w:tcW w:w="1559"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安装质量</w:t>
            </w:r>
          </w:p>
        </w:tc>
        <w:tc>
          <w:tcPr>
            <w:tcW w:w="567"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C</w:t>
            </w:r>
          </w:p>
        </w:tc>
        <w:tc>
          <w:tcPr>
            <w:tcW w:w="5103" w:type="dxa"/>
          </w:tcPr>
          <w:p>
            <w:pPr>
              <w:adjustRightInd w:val="0"/>
              <w:snapToGrid w:val="0"/>
              <w:rPr>
                <w:rFonts w:hint="eastAsia" w:ascii="仿宋" w:hAnsi="仿宋" w:eastAsia="仿宋" w:cs="仿宋"/>
                <w:color w:val="auto"/>
                <w:sz w:val="24"/>
                <w:szCs w:val="24"/>
              </w:rPr>
            </w:pPr>
            <w:r>
              <w:rPr>
                <w:rFonts w:hint="eastAsia" w:ascii="仿宋" w:hAnsi="仿宋" w:eastAsia="仿宋" w:cs="仿宋"/>
                <w:color w:val="auto"/>
                <w:sz w:val="24"/>
                <w:szCs w:val="24"/>
              </w:rPr>
              <w:t>控制器应安装牢固，不应倾斜；探测器的底座应安装牢固</w:t>
            </w:r>
          </w:p>
        </w:tc>
        <w:tc>
          <w:tcPr>
            <w:tcW w:w="1223" w:type="dxa"/>
          </w:tcPr>
          <w:p>
            <w:pPr>
              <w:adjustRightInd w:val="0"/>
              <w:snapToGrid w:val="0"/>
              <w:ind w:firstLine="240" w:firstLineChars="10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trPr>
        <w:tc>
          <w:tcPr>
            <w:tcW w:w="1101"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16.18.4</w:t>
            </w:r>
          </w:p>
        </w:tc>
        <w:tc>
          <w:tcPr>
            <w:tcW w:w="1559"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确认灯位置</w:t>
            </w:r>
          </w:p>
        </w:tc>
        <w:tc>
          <w:tcPr>
            <w:tcW w:w="567"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C</w:t>
            </w:r>
          </w:p>
        </w:tc>
        <w:tc>
          <w:tcPr>
            <w:tcW w:w="5103" w:type="dxa"/>
          </w:tcPr>
          <w:p>
            <w:pPr>
              <w:adjustRightInd w:val="0"/>
              <w:snapToGrid w:val="0"/>
              <w:rPr>
                <w:rFonts w:hint="eastAsia" w:ascii="仿宋" w:hAnsi="仿宋" w:eastAsia="仿宋" w:cs="仿宋"/>
                <w:color w:val="auto"/>
                <w:sz w:val="24"/>
                <w:szCs w:val="24"/>
              </w:rPr>
            </w:pPr>
            <w:r>
              <w:rPr>
                <w:rFonts w:hint="eastAsia" w:ascii="仿宋" w:hAnsi="仿宋" w:eastAsia="仿宋" w:cs="仿宋"/>
                <w:color w:val="auto"/>
                <w:sz w:val="24"/>
                <w:szCs w:val="24"/>
              </w:rPr>
              <w:t>确认灯应面向便于人员观察的主要入口方向，报警确认灯应在手动复位前予以保持</w:t>
            </w:r>
          </w:p>
        </w:tc>
        <w:tc>
          <w:tcPr>
            <w:tcW w:w="1223" w:type="dxa"/>
          </w:tcPr>
          <w:p>
            <w:pPr>
              <w:adjustRightInd w:val="0"/>
              <w:snapToGrid w:val="0"/>
              <w:ind w:firstLine="240" w:firstLineChars="10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1101"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16.18.5</w:t>
            </w:r>
          </w:p>
        </w:tc>
        <w:tc>
          <w:tcPr>
            <w:tcW w:w="1559"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报警功能</w:t>
            </w:r>
          </w:p>
        </w:tc>
        <w:tc>
          <w:tcPr>
            <w:tcW w:w="567"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A</w:t>
            </w:r>
          </w:p>
        </w:tc>
        <w:tc>
          <w:tcPr>
            <w:tcW w:w="5103" w:type="dxa"/>
          </w:tcPr>
          <w:p>
            <w:pPr>
              <w:adjustRightInd w:val="0"/>
              <w:snapToGrid w:val="0"/>
              <w:rPr>
                <w:rFonts w:hint="eastAsia" w:ascii="仿宋" w:hAnsi="仿宋" w:eastAsia="仿宋" w:cs="仿宋"/>
                <w:color w:val="auto"/>
                <w:sz w:val="24"/>
                <w:szCs w:val="24"/>
              </w:rPr>
            </w:pPr>
            <w:r>
              <w:rPr>
                <w:rFonts w:hint="eastAsia" w:ascii="仿宋" w:hAnsi="仿宋" w:eastAsia="仿宋" w:cs="仿宋"/>
                <w:color w:val="auto"/>
                <w:sz w:val="24"/>
                <w:szCs w:val="24"/>
              </w:rPr>
              <w:t>向探测器释放对应的试验气体，探测器应在30s内响应</w:t>
            </w:r>
          </w:p>
        </w:tc>
        <w:tc>
          <w:tcPr>
            <w:tcW w:w="1223" w:type="dxa"/>
          </w:tcPr>
          <w:p>
            <w:pPr>
              <w:adjustRightInd w:val="0"/>
              <w:snapToGrid w:val="0"/>
              <w:ind w:firstLine="240" w:firstLineChars="10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 w:hRule="atLeast"/>
        </w:trPr>
        <w:tc>
          <w:tcPr>
            <w:tcW w:w="1101"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16.18.6</w:t>
            </w:r>
          </w:p>
        </w:tc>
        <w:tc>
          <w:tcPr>
            <w:tcW w:w="1559"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报警部位</w:t>
            </w:r>
          </w:p>
        </w:tc>
        <w:tc>
          <w:tcPr>
            <w:tcW w:w="567"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A</w:t>
            </w:r>
          </w:p>
        </w:tc>
        <w:tc>
          <w:tcPr>
            <w:tcW w:w="5103" w:type="dxa"/>
          </w:tcPr>
          <w:p>
            <w:pPr>
              <w:adjustRightInd w:val="0"/>
              <w:snapToGrid w:val="0"/>
              <w:rPr>
                <w:rFonts w:hint="eastAsia" w:ascii="仿宋" w:hAnsi="仿宋" w:eastAsia="仿宋" w:cs="仿宋"/>
                <w:color w:val="auto"/>
                <w:sz w:val="24"/>
                <w:szCs w:val="24"/>
              </w:rPr>
            </w:pPr>
            <w:r>
              <w:rPr>
                <w:rFonts w:hint="eastAsia" w:ascii="仿宋" w:hAnsi="仿宋" w:eastAsia="仿宋" w:cs="仿宋"/>
                <w:color w:val="auto"/>
                <w:sz w:val="24"/>
                <w:szCs w:val="24"/>
              </w:rPr>
              <w:t>应正确</w:t>
            </w:r>
          </w:p>
        </w:tc>
        <w:tc>
          <w:tcPr>
            <w:tcW w:w="1223" w:type="dxa"/>
          </w:tcPr>
          <w:p>
            <w:pPr>
              <w:adjustRightInd w:val="0"/>
              <w:snapToGrid w:val="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 w:hRule="atLeast"/>
        </w:trPr>
        <w:tc>
          <w:tcPr>
            <w:tcW w:w="1101" w:type="dxa"/>
            <w:vAlign w:val="center"/>
          </w:tcPr>
          <w:p>
            <w:pPr>
              <w:adjustRightInd w:val="0"/>
              <w:snapToGrid w:val="0"/>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16.19</w:t>
            </w:r>
          </w:p>
        </w:tc>
        <w:tc>
          <w:tcPr>
            <w:tcW w:w="1559" w:type="dxa"/>
            <w:vAlign w:val="center"/>
          </w:tcPr>
          <w:p>
            <w:pPr>
              <w:adjustRightInd w:val="0"/>
              <w:snapToGrid w:val="0"/>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电气火灾监控设备</w:t>
            </w:r>
          </w:p>
        </w:tc>
        <w:tc>
          <w:tcPr>
            <w:tcW w:w="567" w:type="dxa"/>
            <w:vAlign w:val="center"/>
          </w:tcPr>
          <w:p>
            <w:pPr>
              <w:adjustRightInd w:val="0"/>
              <w:snapToGrid w:val="0"/>
              <w:jc w:val="center"/>
              <w:rPr>
                <w:rFonts w:hint="eastAsia" w:ascii="仿宋" w:hAnsi="仿宋" w:eastAsia="仿宋" w:cs="仿宋"/>
                <w:b/>
                <w:color w:val="auto"/>
                <w:sz w:val="24"/>
                <w:szCs w:val="24"/>
              </w:rPr>
            </w:pPr>
          </w:p>
        </w:tc>
        <w:tc>
          <w:tcPr>
            <w:tcW w:w="5103" w:type="dxa"/>
          </w:tcPr>
          <w:p>
            <w:pPr>
              <w:adjustRightInd w:val="0"/>
              <w:snapToGrid w:val="0"/>
              <w:ind w:firstLine="100"/>
              <w:rPr>
                <w:rFonts w:hint="eastAsia" w:ascii="仿宋" w:hAnsi="仿宋" w:eastAsia="仿宋" w:cs="仿宋"/>
                <w:color w:val="auto"/>
                <w:sz w:val="24"/>
                <w:szCs w:val="24"/>
              </w:rPr>
            </w:pPr>
          </w:p>
        </w:tc>
        <w:tc>
          <w:tcPr>
            <w:tcW w:w="1223" w:type="dxa"/>
          </w:tcPr>
          <w:p>
            <w:pPr>
              <w:adjustRightInd w:val="0"/>
              <w:snapToGrid w:val="0"/>
              <w:ind w:firstLine="10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trPr>
        <w:tc>
          <w:tcPr>
            <w:tcW w:w="1101"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16.19.1</w:t>
            </w:r>
          </w:p>
        </w:tc>
        <w:tc>
          <w:tcPr>
            <w:tcW w:w="1559" w:type="dxa"/>
            <w:vAlign w:val="center"/>
          </w:tcPr>
          <w:p>
            <w:pPr>
              <w:adjustRightInd w:val="0"/>
              <w:snapToGrid w:val="0"/>
              <w:rPr>
                <w:rFonts w:hint="eastAsia" w:ascii="仿宋" w:hAnsi="仿宋" w:eastAsia="仿宋" w:cs="仿宋"/>
                <w:color w:val="auto"/>
                <w:sz w:val="24"/>
                <w:szCs w:val="24"/>
              </w:rPr>
            </w:pPr>
            <w:r>
              <w:rPr>
                <w:rFonts w:hint="eastAsia" w:ascii="仿宋" w:hAnsi="仿宋" w:eastAsia="仿宋" w:cs="仿宋"/>
                <w:color w:val="auto"/>
                <w:sz w:val="24"/>
                <w:szCs w:val="24"/>
              </w:rPr>
              <w:t>电气火灾监控设备的设置及选型</w:t>
            </w:r>
          </w:p>
        </w:tc>
        <w:tc>
          <w:tcPr>
            <w:tcW w:w="567"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A</w:t>
            </w:r>
          </w:p>
        </w:tc>
        <w:tc>
          <w:tcPr>
            <w:tcW w:w="5103" w:type="dxa"/>
            <w:vAlign w:val="center"/>
          </w:tcPr>
          <w:p>
            <w:pPr>
              <w:adjustRightInd w:val="0"/>
              <w:snapToGrid w:val="0"/>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应符合设计要求</w:t>
            </w:r>
          </w:p>
        </w:tc>
        <w:tc>
          <w:tcPr>
            <w:tcW w:w="1223" w:type="dxa"/>
            <w:vAlign w:val="center"/>
          </w:tcPr>
          <w:p>
            <w:pPr>
              <w:adjustRightInd w:val="0"/>
              <w:snapToGrid w:val="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16.19.2</w:t>
            </w:r>
          </w:p>
        </w:tc>
        <w:tc>
          <w:tcPr>
            <w:tcW w:w="1559"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设置场所外</w:t>
            </w:r>
          </w:p>
        </w:tc>
        <w:tc>
          <w:tcPr>
            <w:tcW w:w="567"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B</w:t>
            </w:r>
          </w:p>
        </w:tc>
        <w:tc>
          <w:tcPr>
            <w:tcW w:w="5103" w:type="dxa"/>
          </w:tcPr>
          <w:p>
            <w:pPr>
              <w:adjustRightInd w:val="0"/>
              <w:snapToGrid w:val="0"/>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设有消防控制室时，电气火灾监控器应设置在消防控制室内或保护区域附近；未设消防控制室时，应设置在有人值班的场所</w:t>
            </w:r>
          </w:p>
        </w:tc>
        <w:tc>
          <w:tcPr>
            <w:tcW w:w="1223" w:type="dxa"/>
          </w:tcPr>
          <w:p>
            <w:pPr>
              <w:adjustRightInd w:val="0"/>
              <w:snapToGrid w:val="0"/>
              <w:ind w:firstLine="240" w:firstLineChars="10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trPr>
        <w:tc>
          <w:tcPr>
            <w:tcW w:w="1101"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16.19.3</w:t>
            </w:r>
          </w:p>
        </w:tc>
        <w:tc>
          <w:tcPr>
            <w:tcW w:w="1559"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外观及标志</w:t>
            </w:r>
          </w:p>
        </w:tc>
        <w:tc>
          <w:tcPr>
            <w:tcW w:w="567"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C</w:t>
            </w:r>
          </w:p>
        </w:tc>
        <w:tc>
          <w:tcPr>
            <w:tcW w:w="5103" w:type="dxa"/>
          </w:tcPr>
          <w:p>
            <w:pPr>
              <w:adjustRightInd w:val="0"/>
              <w:snapToGrid w:val="0"/>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无明显划痕、毛刺等机械损伤，紧固部件应无松动，标志应齐全、清晰</w:t>
            </w:r>
          </w:p>
        </w:tc>
        <w:tc>
          <w:tcPr>
            <w:tcW w:w="1223" w:type="dxa"/>
          </w:tcPr>
          <w:p>
            <w:pPr>
              <w:adjustRightInd w:val="0"/>
              <w:snapToGrid w:val="0"/>
              <w:ind w:firstLine="240" w:firstLineChars="10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8" w:hRule="atLeast"/>
        </w:trPr>
        <w:tc>
          <w:tcPr>
            <w:tcW w:w="1101"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16.19.4</w:t>
            </w:r>
          </w:p>
        </w:tc>
        <w:tc>
          <w:tcPr>
            <w:tcW w:w="1559"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安装质量</w:t>
            </w:r>
          </w:p>
        </w:tc>
        <w:tc>
          <w:tcPr>
            <w:tcW w:w="567"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C</w:t>
            </w:r>
          </w:p>
        </w:tc>
        <w:tc>
          <w:tcPr>
            <w:tcW w:w="5103" w:type="dxa"/>
          </w:tcPr>
          <w:p>
            <w:pPr>
              <w:adjustRightInd w:val="0"/>
              <w:snapToGrid w:val="0"/>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控制器应安装牢固，不应倾斜；探测器的底座应安装牢固</w:t>
            </w:r>
          </w:p>
        </w:tc>
        <w:tc>
          <w:tcPr>
            <w:tcW w:w="1223" w:type="dxa"/>
          </w:tcPr>
          <w:p>
            <w:pPr>
              <w:adjustRightInd w:val="0"/>
              <w:snapToGrid w:val="0"/>
              <w:ind w:firstLine="240" w:firstLineChars="10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 w:hRule="atLeast"/>
        </w:trPr>
        <w:tc>
          <w:tcPr>
            <w:tcW w:w="1101"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16.19.5</w:t>
            </w:r>
          </w:p>
        </w:tc>
        <w:tc>
          <w:tcPr>
            <w:tcW w:w="1559"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距地安装高度</w:t>
            </w:r>
          </w:p>
        </w:tc>
        <w:tc>
          <w:tcPr>
            <w:tcW w:w="567"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C</w:t>
            </w:r>
          </w:p>
        </w:tc>
        <w:tc>
          <w:tcPr>
            <w:tcW w:w="5103" w:type="dxa"/>
          </w:tcPr>
          <w:p>
            <w:pPr>
              <w:adjustRightInd w:val="0"/>
              <w:snapToGrid w:val="0"/>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壁挂安装时，底边距地高度宜为1.3~1.5m</w:t>
            </w:r>
          </w:p>
        </w:tc>
        <w:tc>
          <w:tcPr>
            <w:tcW w:w="1223" w:type="dxa"/>
          </w:tcPr>
          <w:p>
            <w:pPr>
              <w:adjustRightInd w:val="0"/>
              <w:snapToGrid w:val="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 w:hRule="atLeast"/>
        </w:trPr>
        <w:tc>
          <w:tcPr>
            <w:tcW w:w="1101"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16.19.6</w:t>
            </w:r>
          </w:p>
        </w:tc>
        <w:tc>
          <w:tcPr>
            <w:tcW w:w="1559"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正面操作距离</w:t>
            </w:r>
          </w:p>
        </w:tc>
        <w:tc>
          <w:tcPr>
            <w:tcW w:w="567"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C</w:t>
            </w:r>
          </w:p>
        </w:tc>
        <w:tc>
          <w:tcPr>
            <w:tcW w:w="5103" w:type="dxa"/>
          </w:tcPr>
          <w:p>
            <w:pPr>
              <w:adjustRightInd w:val="0"/>
              <w:snapToGrid w:val="0"/>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不应小于1.2m</w:t>
            </w:r>
          </w:p>
        </w:tc>
        <w:tc>
          <w:tcPr>
            <w:tcW w:w="1223" w:type="dxa"/>
          </w:tcPr>
          <w:p>
            <w:pPr>
              <w:adjustRightInd w:val="0"/>
              <w:snapToGrid w:val="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 w:hRule="atLeast"/>
        </w:trPr>
        <w:tc>
          <w:tcPr>
            <w:tcW w:w="1101"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16.19.7</w:t>
            </w:r>
          </w:p>
        </w:tc>
        <w:tc>
          <w:tcPr>
            <w:tcW w:w="1559" w:type="dxa"/>
            <w:vAlign w:val="center"/>
          </w:tcPr>
          <w:p>
            <w:pPr>
              <w:adjustRightInd w:val="0"/>
              <w:snapToGrid w:val="0"/>
              <w:ind w:firstLine="240" w:firstLineChars="100"/>
              <w:jc w:val="center"/>
              <w:rPr>
                <w:rFonts w:hint="eastAsia" w:ascii="仿宋" w:hAnsi="仿宋" w:eastAsia="仿宋" w:cs="仿宋"/>
                <w:color w:val="auto"/>
                <w:sz w:val="24"/>
                <w:szCs w:val="24"/>
              </w:rPr>
            </w:pPr>
            <w:r>
              <w:rPr>
                <w:rFonts w:hint="eastAsia" w:ascii="仿宋" w:hAnsi="仿宋" w:eastAsia="仿宋" w:cs="仿宋"/>
                <w:color w:val="auto"/>
                <w:sz w:val="24"/>
                <w:szCs w:val="24"/>
              </w:rPr>
              <w:t>靠近门轴的侧面距墙距离</w:t>
            </w:r>
          </w:p>
        </w:tc>
        <w:tc>
          <w:tcPr>
            <w:tcW w:w="567"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C</w:t>
            </w:r>
          </w:p>
        </w:tc>
        <w:tc>
          <w:tcPr>
            <w:tcW w:w="5103" w:type="dxa"/>
          </w:tcPr>
          <w:p>
            <w:pPr>
              <w:adjustRightInd w:val="0"/>
              <w:snapToGrid w:val="0"/>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不应小于0.5m</w:t>
            </w:r>
          </w:p>
        </w:tc>
        <w:tc>
          <w:tcPr>
            <w:tcW w:w="1223" w:type="dxa"/>
          </w:tcPr>
          <w:p>
            <w:pPr>
              <w:adjustRightInd w:val="0"/>
              <w:snapToGrid w:val="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 w:hRule="atLeast"/>
        </w:trPr>
        <w:tc>
          <w:tcPr>
            <w:tcW w:w="1101"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16.19.8</w:t>
            </w:r>
          </w:p>
        </w:tc>
        <w:tc>
          <w:tcPr>
            <w:tcW w:w="1559"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引入控制器的电缆或导线</w:t>
            </w:r>
          </w:p>
        </w:tc>
        <w:tc>
          <w:tcPr>
            <w:tcW w:w="567"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C</w:t>
            </w:r>
          </w:p>
        </w:tc>
        <w:tc>
          <w:tcPr>
            <w:tcW w:w="5103" w:type="dxa"/>
          </w:tcPr>
          <w:p>
            <w:pPr>
              <w:adjustRightInd w:val="0"/>
              <w:snapToGrid w:val="0"/>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配线应整齐，牢固可靠；导线编号文字应清晰、不褪色；每个接线端接线不得超过2根；导线应绑扎成束</w:t>
            </w:r>
          </w:p>
        </w:tc>
        <w:tc>
          <w:tcPr>
            <w:tcW w:w="1223" w:type="dxa"/>
          </w:tcPr>
          <w:p>
            <w:pPr>
              <w:adjustRightInd w:val="0"/>
              <w:snapToGrid w:val="0"/>
              <w:ind w:firstLine="240" w:firstLineChars="10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 w:hRule="atLeast"/>
        </w:trPr>
        <w:tc>
          <w:tcPr>
            <w:tcW w:w="1101"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16.19.9</w:t>
            </w:r>
          </w:p>
        </w:tc>
        <w:tc>
          <w:tcPr>
            <w:tcW w:w="1559"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自检功能</w:t>
            </w:r>
          </w:p>
        </w:tc>
        <w:tc>
          <w:tcPr>
            <w:tcW w:w="567"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A</w:t>
            </w:r>
          </w:p>
        </w:tc>
        <w:tc>
          <w:tcPr>
            <w:tcW w:w="5103" w:type="dxa"/>
          </w:tcPr>
          <w:p>
            <w:pPr>
              <w:adjustRightInd w:val="0"/>
              <w:snapToGrid w:val="0"/>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自检功能应正常</w:t>
            </w:r>
          </w:p>
        </w:tc>
        <w:tc>
          <w:tcPr>
            <w:tcW w:w="1223" w:type="dxa"/>
          </w:tcPr>
          <w:p>
            <w:pPr>
              <w:adjustRightInd w:val="0"/>
              <w:snapToGrid w:val="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16.19.10</w:t>
            </w:r>
          </w:p>
        </w:tc>
        <w:tc>
          <w:tcPr>
            <w:tcW w:w="1559"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监控报警及显示功能</w:t>
            </w:r>
          </w:p>
        </w:tc>
        <w:tc>
          <w:tcPr>
            <w:tcW w:w="567"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A</w:t>
            </w:r>
          </w:p>
        </w:tc>
        <w:tc>
          <w:tcPr>
            <w:tcW w:w="5103" w:type="dxa"/>
          </w:tcPr>
          <w:p>
            <w:pPr>
              <w:adjustRightInd w:val="0"/>
              <w:snapToGrid w:val="0"/>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监控器应能接收来自电气火灾监控探测器的监控报警信号，并在10s内发出声、光报警信号，指示灯报警部位，显示报警时间，并予以保持至监控设备手动复位</w:t>
            </w:r>
          </w:p>
        </w:tc>
        <w:tc>
          <w:tcPr>
            <w:tcW w:w="1223" w:type="dxa"/>
          </w:tcPr>
          <w:p>
            <w:pPr>
              <w:adjustRightInd w:val="0"/>
              <w:snapToGrid w:val="0"/>
              <w:ind w:firstLine="240" w:firstLineChars="10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16.19.11</w:t>
            </w:r>
          </w:p>
        </w:tc>
        <w:tc>
          <w:tcPr>
            <w:tcW w:w="1559"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故障报警功能</w:t>
            </w:r>
          </w:p>
        </w:tc>
        <w:tc>
          <w:tcPr>
            <w:tcW w:w="567"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B</w:t>
            </w:r>
          </w:p>
        </w:tc>
        <w:tc>
          <w:tcPr>
            <w:tcW w:w="5103" w:type="dxa"/>
          </w:tcPr>
          <w:p>
            <w:pPr>
              <w:adjustRightInd w:val="0"/>
              <w:snapToGrid w:val="0"/>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当发生相关的故障时监控器应在100s内发出与监控报警信号有明显区别的声、光故障信号，显示故障部位</w:t>
            </w:r>
          </w:p>
        </w:tc>
        <w:tc>
          <w:tcPr>
            <w:tcW w:w="1223" w:type="dxa"/>
          </w:tcPr>
          <w:p>
            <w:pPr>
              <w:adjustRightInd w:val="0"/>
              <w:snapToGrid w:val="0"/>
              <w:ind w:firstLine="240" w:firstLineChars="10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9" w:hRule="atLeast"/>
        </w:trPr>
        <w:tc>
          <w:tcPr>
            <w:tcW w:w="1101"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16.19.12</w:t>
            </w:r>
          </w:p>
        </w:tc>
        <w:tc>
          <w:tcPr>
            <w:tcW w:w="1559"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电气火灾监控器信号反馈</w:t>
            </w:r>
          </w:p>
        </w:tc>
        <w:tc>
          <w:tcPr>
            <w:tcW w:w="567"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B</w:t>
            </w:r>
          </w:p>
        </w:tc>
        <w:tc>
          <w:tcPr>
            <w:tcW w:w="5103" w:type="dxa"/>
          </w:tcPr>
          <w:p>
            <w:pPr>
              <w:adjustRightInd w:val="0"/>
              <w:snapToGrid w:val="0"/>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在设置消防控室的场所，电气火灾监控器的报警信息和故障信息应反馈至消防控制室，且与火灾报警信息的显示应有区别</w:t>
            </w:r>
          </w:p>
        </w:tc>
        <w:tc>
          <w:tcPr>
            <w:tcW w:w="1223" w:type="dxa"/>
          </w:tcPr>
          <w:p>
            <w:pPr>
              <w:adjustRightInd w:val="0"/>
              <w:snapToGrid w:val="0"/>
              <w:ind w:firstLine="240" w:firstLineChars="10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 w:hRule="atLeast"/>
        </w:trPr>
        <w:tc>
          <w:tcPr>
            <w:tcW w:w="1101"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16.19.13</w:t>
            </w:r>
          </w:p>
        </w:tc>
        <w:tc>
          <w:tcPr>
            <w:tcW w:w="1559"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主电源</w:t>
            </w:r>
          </w:p>
        </w:tc>
        <w:tc>
          <w:tcPr>
            <w:tcW w:w="567"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B</w:t>
            </w:r>
          </w:p>
        </w:tc>
        <w:tc>
          <w:tcPr>
            <w:tcW w:w="5103" w:type="dxa"/>
          </w:tcPr>
          <w:p>
            <w:pPr>
              <w:adjustRightInd w:val="0"/>
              <w:snapToGrid w:val="0"/>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应直接与消防电源连接</w:t>
            </w:r>
          </w:p>
        </w:tc>
        <w:tc>
          <w:tcPr>
            <w:tcW w:w="1223" w:type="dxa"/>
          </w:tcPr>
          <w:p>
            <w:pPr>
              <w:adjustRightInd w:val="0"/>
              <w:snapToGrid w:val="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 w:hRule="atLeast"/>
        </w:trPr>
        <w:tc>
          <w:tcPr>
            <w:tcW w:w="1101"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16.19.14</w:t>
            </w:r>
          </w:p>
        </w:tc>
        <w:tc>
          <w:tcPr>
            <w:tcW w:w="1559"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主电源连接</w:t>
            </w:r>
          </w:p>
        </w:tc>
        <w:tc>
          <w:tcPr>
            <w:tcW w:w="567"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B</w:t>
            </w:r>
          </w:p>
        </w:tc>
        <w:tc>
          <w:tcPr>
            <w:tcW w:w="5103" w:type="dxa"/>
          </w:tcPr>
          <w:p>
            <w:pPr>
              <w:adjustRightInd w:val="0"/>
              <w:snapToGrid w:val="0"/>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控制器的主电源严禁使用电源插头连接</w:t>
            </w:r>
          </w:p>
        </w:tc>
        <w:tc>
          <w:tcPr>
            <w:tcW w:w="1223" w:type="dxa"/>
          </w:tcPr>
          <w:p>
            <w:pPr>
              <w:adjustRightInd w:val="0"/>
              <w:snapToGrid w:val="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5" w:hRule="atLeast"/>
        </w:trPr>
        <w:tc>
          <w:tcPr>
            <w:tcW w:w="1101"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16.19.15</w:t>
            </w:r>
          </w:p>
        </w:tc>
        <w:tc>
          <w:tcPr>
            <w:tcW w:w="1559"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主电源标志</w:t>
            </w:r>
          </w:p>
        </w:tc>
        <w:tc>
          <w:tcPr>
            <w:tcW w:w="567"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C</w:t>
            </w:r>
          </w:p>
        </w:tc>
        <w:tc>
          <w:tcPr>
            <w:tcW w:w="5103" w:type="dxa"/>
          </w:tcPr>
          <w:p>
            <w:pPr>
              <w:adjustRightInd w:val="0"/>
              <w:snapToGrid w:val="0"/>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主电源应有明显的永久性标志</w:t>
            </w:r>
          </w:p>
        </w:tc>
        <w:tc>
          <w:tcPr>
            <w:tcW w:w="1223" w:type="dxa"/>
          </w:tcPr>
          <w:p>
            <w:pPr>
              <w:adjustRightInd w:val="0"/>
              <w:snapToGrid w:val="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7" w:hRule="atLeast"/>
        </w:trPr>
        <w:tc>
          <w:tcPr>
            <w:tcW w:w="1101"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16.19.16</w:t>
            </w:r>
          </w:p>
        </w:tc>
        <w:tc>
          <w:tcPr>
            <w:tcW w:w="1559" w:type="dxa"/>
            <w:vAlign w:val="center"/>
          </w:tcPr>
          <w:p>
            <w:pPr>
              <w:adjustRightInd w:val="0"/>
              <w:snapToGrid w:val="0"/>
              <w:rPr>
                <w:rFonts w:hint="eastAsia" w:ascii="仿宋" w:hAnsi="仿宋" w:eastAsia="仿宋" w:cs="仿宋"/>
                <w:color w:val="auto"/>
                <w:sz w:val="24"/>
                <w:szCs w:val="24"/>
              </w:rPr>
            </w:pPr>
            <w:r>
              <w:rPr>
                <w:rFonts w:hint="eastAsia" w:ascii="仿宋" w:hAnsi="仿宋" w:eastAsia="仿宋" w:cs="仿宋"/>
                <w:color w:val="auto"/>
                <w:sz w:val="24"/>
                <w:szCs w:val="24"/>
              </w:rPr>
              <w:t>主备电源自动转换</w:t>
            </w:r>
          </w:p>
        </w:tc>
        <w:tc>
          <w:tcPr>
            <w:tcW w:w="567"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A</w:t>
            </w:r>
          </w:p>
        </w:tc>
        <w:tc>
          <w:tcPr>
            <w:tcW w:w="5103" w:type="dxa"/>
          </w:tcPr>
          <w:p>
            <w:pPr>
              <w:adjustRightInd w:val="0"/>
              <w:snapToGrid w:val="0"/>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应设置交流电源和蓄电池备用电源</w:t>
            </w:r>
          </w:p>
        </w:tc>
        <w:tc>
          <w:tcPr>
            <w:tcW w:w="1223" w:type="dxa"/>
          </w:tcPr>
          <w:p>
            <w:pPr>
              <w:adjustRightInd w:val="0"/>
              <w:snapToGrid w:val="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 w:hRule="atLeast"/>
        </w:trPr>
        <w:tc>
          <w:tcPr>
            <w:tcW w:w="1101" w:type="dxa"/>
            <w:vAlign w:val="center"/>
          </w:tcPr>
          <w:p>
            <w:pPr>
              <w:adjustRightInd w:val="0"/>
              <w:snapToGrid w:val="0"/>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16.20</w:t>
            </w:r>
          </w:p>
        </w:tc>
        <w:tc>
          <w:tcPr>
            <w:tcW w:w="1559" w:type="dxa"/>
            <w:vAlign w:val="center"/>
          </w:tcPr>
          <w:p>
            <w:pPr>
              <w:adjustRightInd w:val="0"/>
              <w:snapToGrid w:val="0"/>
              <w:ind w:firstLine="241" w:firstLineChars="100"/>
              <w:rPr>
                <w:rFonts w:hint="eastAsia" w:ascii="仿宋" w:hAnsi="仿宋" w:eastAsia="仿宋" w:cs="仿宋"/>
                <w:b/>
                <w:color w:val="auto"/>
                <w:sz w:val="24"/>
                <w:szCs w:val="24"/>
              </w:rPr>
            </w:pPr>
            <w:r>
              <w:rPr>
                <w:rFonts w:hint="eastAsia" w:ascii="仿宋" w:hAnsi="仿宋" w:eastAsia="仿宋" w:cs="仿宋"/>
                <w:b/>
                <w:color w:val="auto"/>
                <w:sz w:val="24"/>
                <w:szCs w:val="24"/>
              </w:rPr>
              <w:t>剩余电流式电气火灾监控探测器</w:t>
            </w:r>
          </w:p>
        </w:tc>
        <w:tc>
          <w:tcPr>
            <w:tcW w:w="567" w:type="dxa"/>
            <w:vAlign w:val="center"/>
          </w:tcPr>
          <w:p>
            <w:pPr>
              <w:adjustRightInd w:val="0"/>
              <w:snapToGrid w:val="0"/>
              <w:jc w:val="center"/>
              <w:rPr>
                <w:rFonts w:hint="eastAsia" w:ascii="仿宋" w:hAnsi="仿宋" w:eastAsia="仿宋" w:cs="仿宋"/>
                <w:color w:val="auto"/>
                <w:sz w:val="24"/>
                <w:szCs w:val="24"/>
              </w:rPr>
            </w:pPr>
          </w:p>
        </w:tc>
        <w:tc>
          <w:tcPr>
            <w:tcW w:w="5103" w:type="dxa"/>
          </w:tcPr>
          <w:p>
            <w:pPr>
              <w:adjustRightInd w:val="0"/>
              <w:snapToGrid w:val="0"/>
              <w:ind w:firstLine="100"/>
              <w:rPr>
                <w:rFonts w:hint="eastAsia" w:ascii="仿宋" w:hAnsi="仿宋" w:eastAsia="仿宋" w:cs="仿宋"/>
                <w:color w:val="auto"/>
                <w:sz w:val="24"/>
                <w:szCs w:val="24"/>
              </w:rPr>
            </w:pPr>
          </w:p>
        </w:tc>
        <w:tc>
          <w:tcPr>
            <w:tcW w:w="1223" w:type="dxa"/>
          </w:tcPr>
          <w:p>
            <w:pPr>
              <w:adjustRightInd w:val="0"/>
              <w:snapToGrid w:val="0"/>
              <w:ind w:firstLine="10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 w:hRule="atLeast"/>
        </w:trPr>
        <w:tc>
          <w:tcPr>
            <w:tcW w:w="1101"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16.20.1</w:t>
            </w:r>
          </w:p>
        </w:tc>
        <w:tc>
          <w:tcPr>
            <w:tcW w:w="1559"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设置数量及部位</w:t>
            </w:r>
          </w:p>
        </w:tc>
        <w:tc>
          <w:tcPr>
            <w:tcW w:w="567"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A</w:t>
            </w:r>
          </w:p>
        </w:tc>
        <w:tc>
          <w:tcPr>
            <w:tcW w:w="5103" w:type="dxa"/>
          </w:tcPr>
          <w:p>
            <w:pPr>
              <w:adjustRightInd w:val="0"/>
              <w:snapToGrid w:val="0"/>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应按规范及设计要求设置</w:t>
            </w:r>
          </w:p>
        </w:tc>
        <w:tc>
          <w:tcPr>
            <w:tcW w:w="1223" w:type="dxa"/>
          </w:tcPr>
          <w:p>
            <w:pPr>
              <w:adjustRightInd w:val="0"/>
              <w:snapToGrid w:val="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 w:hRule="atLeast"/>
        </w:trPr>
        <w:tc>
          <w:tcPr>
            <w:tcW w:w="1101"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16.20.2</w:t>
            </w:r>
          </w:p>
        </w:tc>
        <w:tc>
          <w:tcPr>
            <w:tcW w:w="1559"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外观及标志</w:t>
            </w:r>
          </w:p>
        </w:tc>
        <w:tc>
          <w:tcPr>
            <w:tcW w:w="567"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C</w:t>
            </w:r>
          </w:p>
        </w:tc>
        <w:tc>
          <w:tcPr>
            <w:tcW w:w="5103" w:type="dxa"/>
          </w:tcPr>
          <w:p>
            <w:pPr>
              <w:adjustRightInd w:val="0"/>
              <w:snapToGrid w:val="0"/>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无腐蚀、起泡、剥落，标志应齐全、清晰</w:t>
            </w:r>
          </w:p>
        </w:tc>
        <w:tc>
          <w:tcPr>
            <w:tcW w:w="1223" w:type="dxa"/>
          </w:tcPr>
          <w:p>
            <w:pPr>
              <w:adjustRightInd w:val="0"/>
              <w:snapToGrid w:val="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trPr>
        <w:tc>
          <w:tcPr>
            <w:tcW w:w="1101"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16.20.3</w:t>
            </w:r>
          </w:p>
        </w:tc>
        <w:tc>
          <w:tcPr>
            <w:tcW w:w="1559"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安装质量</w:t>
            </w:r>
          </w:p>
        </w:tc>
        <w:tc>
          <w:tcPr>
            <w:tcW w:w="567"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C</w:t>
            </w:r>
          </w:p>
        </w:tc>
        <w:tc>
          <w:tcPr>
            <w:tcW w:w="5103" w:type="dxa"/>
          </w:tcPr>
          <w:p>
            <w:pPr>
              <w:adjustRightInd w:val="0"/>
              <w:snapToGrid w:val="0"/>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控制器应安装牢固，不应倾斜；探测器的底座应安装牢固</w:t>
            </w:r>
          </w:p>
        </w:tc>
        <w:tc>
          <w:tcPr>
            <w:tcW w:w="1223" w:type="dxa"/>
          </w:tcPr>
          <w:p>
            <w:pPr>
              <w:adjustRightInd w:val="0"/>
              <w:snapToGrid w:val="0"/>
              <w:ind w:firstLine="240" w:firstLineChars="10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trPr>
        <w:tc>
          <w:tcPr>
            <w:tcW w:w="1101"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16.20.4</w:t>
            </w:r>
          </w:p>
        </w:tc>
        <w:tc>
          <w:tcPr>
            <w:tcW w:w="1559"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确认灯位置</w:t>
            </w:r>
          </w:p>
        </w:tc>
        <w:tc>
          <w:tcPr>
            <w:tcW w:w="567"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C</w:t>
            </w:r>
          </w:p>
        </w:tc>
        <w:tc>
          <w:tcPr>
            <w:tcW w:w="5103" w:type="dxa"/>
          </w:tcPr>
          <w:p>
            <w:pPr>
              <w:adjustRightInd w:val="0"/>
              <w:snapToGrid w:val="0"/>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确认灯应面向便于人员观察的主要入口方向，报警确认灯应在手动复位前予以保持</w:t>
            </w:r>
          </w:p>
        </w:tc>
        <w:tc>
          <w:tcPr>
            <w:tcW w:w="1223" w:type="dxa"/>
          </w:tcPr>
          <w:p>
            <w:pPr>
              <w:adjustRightInd w:val="0"/>
              <w:snapToGrid w:val="0"/>
              <w:ind w:firstLine="240" w:firstLineChars="10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16.20.5</w:t>
            </w:r>
          </w:p>
        </w:tc>
        <w:tc>
          <w:tcPr>
            <w:tcW w:w="1559"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报警功能</w:t>
            </w:r>
          </w:p>
        </w:tc>
        <w:tc>
          <w:tcPr>
            <w:tcW w:w="567"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A</w:t>
            </w:r>
          </w:p>
        </w:tc>
        <w:tc>
          <w:tcPr>
            <w:tcW w:w="5103" w:type="dxa"/>
          </w:tcPr>
          <w:p>
            <w:pPr>
              <w:adjustRightInd w:val="0"/>
              <w:snapToGrid w:val="0"/>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当被保护线路剩余电流达到报警设定值时，探测器应在30s内发生报警信号，点亮报警指示灯；探测器报警值宜为300~500mA</w:t>
            </w:r>
          </w:p>
        </w:tc>
        <w:tc>
          <w:tcPr>
            <w:tcW w:w="1223" w:type="dxa"/>
          </w:tcPr>
          <w:p>
            <w:pPr>
              <w:adjustRightInd w:val="0"/>
              <w:snapToGrid w:val="0"/>
              <w:ind w:firstLine="240" w:firstLineChars="10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trPr>
        <w:tc>
          <w:tcPr>
            <w:tcW w:w="1101"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16.20.6</w:t>
            </w:r>
          </w:p>
        </w:tc>
        <w:tc>
          <w:tcPr>
            <w:tcW w:w="1559"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报警部位</w:t>
            </w:r>
          </w:p>
        </w:tc>
        <w:tc>
          <w:tcPr>
            <w:tcW w:w="567" w:type="dxa"/>
            <w:vAlign w:val="center"/>
          </w:tcPr>
          <w:p>
            <w:pPr>
              <w:adjustRightInd w:val="0"/>
              <w:snapToGrid w:val="0"/>
              <w:jc w:val="center"/>
              <w:rPr>
                <w:rFonts w:hint="eastAsia" w:ascii="仿宋" w:hAnsi="仿宋" w:eastAsia="仿宋" w:cs="仿宋"/>
                <w:color w:val="auto"/>
                <w:sz w:val="24"/>
                <w:szCs w:val="24"/>
              </w:rPr>
            </w:pPr>
            <w:r>
              <w:rPr>
                <w:rFonts w:hint="eastAsia" w:ascii="仿宋" w:hAnsi="仿宋" w:eastAsia="仿宋" w:cs="仿宋"/>
                <w:color w:val="auto"/>
                <w:sz w:val="24"/>
                <w:szCs w:val="24"/>
              </w:rPr>
              <w:t>A</w:t>
            </w:r>
          </w:p>
        </w:tc>
        <w:tc>
          <w:tcPr>
            <w:tcW w:w="5103" w:type="dxa"/>
          </w:tcPr>
          <w:p>
            <w:pPr>
              <w:adjustRightInd w:val="0"/>
              <w:snapToGrid w:val="0"/>
              <w:ind w:firstLine="100"/>
              <w:rPr>
                <w:rFonts w:hint="eastAsia" w:ascii="仿宋" w:hAnsi="仿宋" w:eastAsia="仿宋" w:cs="仿宋"/>
                <w:color w:val="auto"/>
                <w:sz w:val="24"/>
                <w:szCs w:val="24"/>
              </w:rPr>
            </w:pPr>
            <w:r>
              <w:rPr>
                <w:rFonts w:hint="eastAsia" w:ascii="仿宋" w:hAnsi="仿宋" w:eastAsia="仿宋" w:cs="仿宋"/>
                <w:color w:val="auto"/>
                <w:sz w:val="24"/>
                <w:szCs w:val="24"/>
              </w:rPr>
              <w:t>应正确</w:t>
            </w:r>
          </w:p>
        </w:tc>
        <w:tc>
          <w:tcPr>
            <w:tcW w:w="1223" w:type="dxa"/>
          </w:tcPr>
          <w:p>
            <w:pPr>
              <w:adjustRightInd w:val="0"/>
              <w:snapToGrid w:val="0"/>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16.21</w:t>
            </w:r>
          </w:p>
        </w:tc>
        <w:tc>
          <w:tcPr>
            <w:tcW w:w="1559" w:type="dxa"/>
            <w:vAlign w:val="center"/>
          </w:tcPr>
          <w:p>
            <w:pPr>
              <w:adjustRightInd w:val="0"/>
              <w:snapToGrid w:val="0"/>
              <w:ind w:firstLine="241" w:firstLineChars="100"/>
              <w:rPr>
                <w:rFonts w:hint="eastAsia" w:ascii="仿宋" w:hAnsi="仿宋" w:eastAsia="仿宋" w:cs="仿宋"/>
                <w:b/>
                <w:sz w:val="24"/>
                <w:szCs w:val="24"/>
              </w:rPr>
            </w:pPr>
            <w:r>
              <w:rPr>
                <w:rFonts w:hint="eastAsia" w:ascii="仿宋" w:hAnsi="仿宋" w:eastAsia="仿宋" w:cs="仿宋"/>
                <w:b/>
                <w:sz w:val="24"/>
                <w:szCs w:val="24"/>
              </w:rPr>
              <w:t>测温式电气火灾监控探测器</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16.21.1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设置数量及部位</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应按规范及设计要求设置</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16.21.2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外观及标志</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无腐蚀、起泡、剥落，标志应齐全、清晰</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16.21.3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安装质量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控制器应安装牢固，不应倾斜；探测器的底座应安装牢固</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16.21.4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确认灯位置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确认灯应面向便于人员观察的主要入口方向，报警确认灯应在手动复位前予以保持</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16.21.5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报警功能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当被监视部位温度达到报警设定值时，探测器应在40s内发出报警信号，点亮报警指示灯</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16.21.6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报警部位</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应正确</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7"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16.22</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独立式电气火灾监控探测器</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left="1260" w:firstLine="100"/>
              <w:rPr>
                <w:rFonts w:hint="eastAsia" w:ascii="仿宋" w:hAnsi="仿宋" w:eastAsia="仿宋" w:cs="仿宋"/>
                <w:sz w:val="24"/>
                <w:szCs w:val="24"/>
              </w:rPr>
            </w:pPr>
          </w:p>
        </w:tc>
        <w:tc>
          <w:tcPr>
            <w:tcW w:w="1223" w:type="dxa"/>
          </w:tcPr>
          <w:p>
            <w:pPr>
              <w:adjustRightInd w:val="0"/>
              <w:snapToGrid w:val="0"/>
              <w:ind w:left="1260"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16.22.1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设置数量及部位</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left="210" w:leftChars="100" w:firstLine="240" w:firstLineChars="100"/>
              <w:rPr>
                <w:rFonts w:hint="eastAsia" w:ascii="仿宋" w:hAnsi="仿宋" w:eastAsia="仿宋" w:cs="仿宋"/>
                <w:sz w:val="24"/>
                <w:szCs w:val="24"/>
              </w:rPr>
            </w:pPr>
            <w:r>
              <w:rPr>
                <w:rFonts w:hint="eastAsia" w:ascii="仿宋" w:hAnsi="仿宋" w:eastAsia="仿宋" w:cs="仿宋"/>
                <w:sz w:val="24"/>
                <w:szCs w:val="24"/>
              </w:rPr>
              <w:t>应按规范及设计要求设置</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16.22.2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外观及标志</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无腐蚀、起泡、剥落，标志应齐全、清晰</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16.22.3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安装质量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控制器应安装牢固，不应倾斜；探测器的底座应安装牢固</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16.22.4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确认灯位置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确认灯应面向便于人员观察的主要入口方向，报警确认灯应在手动复位前予以保持</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16.22.5</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独立式探测器（剩余电流式）报警功能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当被保护线路剩余电流达到报警设定值时，探测器应在30s内发生报警信号，点亮报警指示灯；探测器报警值宜为300~500mA</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16.22.6</w:t>
            </w:r>
          </w:p>
        </w:tc>
        <w:tc>
          <w:tcPr>
            <w:tcW w:w="155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独立式探测器（测温式）报警功能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当被监视部位温度达到报警设定值时，探测器应在40s内发出报警信号，点亮报警指示灯</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16.22.7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报警声、光信号及显示</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探测器在报警时应发出声、光报警信号并显示报警值和部位</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16.22.8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自检功能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自检功能应正常</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16.22.9</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信号反馈</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设有火灾自动报警系统时，报警信息和故障信息应在消防控制室图形显示装置或集中报警控制器上显示，且与火灾报警信息的显示应有区别；未设火灾自动报警系统时，报警信号应传至有人值班场所</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9"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17</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防烟和排烟系统</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2"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17.1</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自然排烟</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17.1.1</w:t>
            </w:r>
          </w:p>
        </w:tc>
        <w:tc>
          <w:tcPr>
            <w:tcW w:w="155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防烟楼梯间前室、消防电梯间前室的自然排烟</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可开启外窗面积不应小于2m</w:t>
            </w:r>
            <w:r>
              <w:rPr>
                <w:rFonts w:hint="eastAsia" w:ascii="仿宋" w:hAnsi="仿宋" w:eastAsia="仿宋" w:cs="仿宋"/>
                <w:sz w:val="24"/>
                <w:szCs w:val="24"/>
                <w:vertAlign w:val="superscript"/>
              </w:rPr>
              <w:t>2</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17.1.2</w:t>
            </w:r>
          </w:p>
        </w:tc>
        <w:tc>
          <w:tcPr>
            <w:tcW w:w="155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防烟楼梯间与消防电梯合用前室的自然排烟</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可开启外窗面积不应小于3m</w:t>
            </w:r>
            <w:r>
              <w:rPr>
                <w:rFonts w:hint="eastAsia" w:ascii="仿宋" w:hAnsi="仿宋" w:eastAsia="仿宋" w:cs="仿宋"/>
                <w:sz w:val="24"/>
                <w:szCs w:val="24"/>
                <w:vertAlign w:val="superscript"/>
              </w:rPr>
              <w:t>2</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17.1.3</w:t>
            </w:r>
          </w:p>
        </w:tc>
        <w:tc>
          <w:tcPr>
            <w:tcW w:w="155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靠外墙的排烟楼梯间的自然排烟</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每5层内可开启外窗总面积之和不应小于2m</w:t>
            </w:r>
            <w:r>
              <w:rPr>
                <w:rFonts w:hint="eastAsia" w:ascii="仿宋" w:hAnsi="仿宋" w:eastAsia="仿宋" w:cs="仿宋"/>
                <w:sz w:val="24"/>
                <w:szCs w:val="24"/>
                <w:vertAlign w:val="superscript"/>
              </w:rPr>
              <w:t>2</w:t>
            </w:r>
          </w:p>
        </w:tc>
        <w:tc>
          <w:tcPr>
            <w:tcW w:w="1223" w:type="dxa"/>
          </w:tcPr>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17.1.4</w:t>
            </w:r>
          </w:p>
        </w:tc>
        <w:tc>
          <w:tcPr>
            <w:tcW w:w="155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高度大于32m的高层厂房（仓库）内长度大于20m疏散走道或民用建筑内长度大于20m的疏散走道的自然排烟</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可开启外窗面积不应小于走道面积2%</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17.1.5</w:t>
            </w:r>
          </w:p>
        </w:tc>
        <w:tc>
          <w:tcPr>
            <w:tcW w:w="155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其他厂房（仓库）内长度大于40m疏散走道的自然排烟</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自然排烟口的净面积取该场所建筑面积的2%~5%</w:t>
            </w:r>
          </w:p>
        </w:tc>
        <w:tc>
          <w:tcPr>
            <w:tcW w:w="1223" w:type="dxa"/>
          </w:tcPr>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17.1.6</w:t>
            </w:r>
          </w:p>
        </w:tc>
        <w:tc>
          <w:tcPr>
            <w:tcW w:w="155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公共建筑内建筑面积大于300m</w:t>
            </w:r>
            <w:r>
              <w:rPr>
                <w:rFonts w:hint="eastAsia" w:ascii="仿宋" w:hAnsi="仿宋" w:eastAsia="仿宋" w:cs="仿宋"/>
                <w:sz w:val="24"/>
                <w:szCs w:val="24"/>
                <w:vertAlign w:val="superscript"/>
              </w:rPr>
              <w:t>2</w:t>
            </w:r>
            <w:r>
              <w:rPr>
                <w:rFonts w:hint="eastAsia" w:ascii="仿宋" w:hAnsi="仿宋" w:eastAsia="仿宋" w:cs="仿宋"/>
                <w:sz w:val="24"/>
                <w:szCs w:val="24"/>
              </w:rPr>
              <w:t>且可燃物较多地上房间的自然排烟</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自然排烟口的净面积取该场所建筑面积的2%~5%</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17.1.7</w:t>
            </w:r>
          </w:p>
        </w:tc>
        <w:tc>
          <w:tcPr>
            <w:tcW w:w="155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公共建筑内建筑面积大于100m</w:t>
            </w:r>
            <w:r>
              <w:rPr>
                <w:rFonts w:hint="eastAsia" w:ascii="仿宋" w:hAnsi="仿宋" w:eastAsia="仿宋" w:cs="仿宋"/>
                <w:sz w:val="24"/>
                <w:szCs w:val="24"/>
                <w:vertAlign w:val="superscript"/>
              </w:rPr>
              <w:t>2</w:t>
            </w:r>
            <w:r>
              <w:rPr>
                <w:rFonts w:hint="eastAsia" w:ascii="仿宋" w:hAnsi="仿宋" w:eastAsia="仿宋" w:cs="仿宋"/>
                <w:sz w:val="24"/>
                <w:szCs w:val="24"/>
              </w:rPr>
              <w:t>且经常有人停留地上房间的自然-排烟</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可开启外窗面积不应小于该房间面积的2%</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17.1.8</w:t>
            </w:r>
          </w:p>
        </w:tc>
        <w:tc>
          <w:tcPr>
            <w:tcW w:w="155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地下或半地下建筑（室）、地上建筑内的无窗房间面积大于200m</w:t>
            </w:r>
            <w:r>
              <w:rPr>
                <w:rFonts w:hint="eastAsia" w:ascii="仿宋" w:hAnsi="仿宋" w:eastAsia="仿宋" w:cs="仿宋"/>
                <w:sz w:val="24"/>
                <w:szCs w:val="24"/>
                <w:vertAlign w:val="superscript"/>
              </w:rPr>
              <w:t>2</w:t>
            </w:r>
            <w:r>
              <w:rPr>
                <w:rFonts w:hint="eastAsia" w:ascii="仿宋" w:hAnsi="仿宋" w:eastAsia="仿宋" w:cs="仿宋"/>
                <w:sz w:val="24"/>
                <w:szCs w:val="24"/>
              </w:rPr>
              <w:t>或一个房间大于50m</w:t>
            </w:r>
            <w:r>
              <w:rPr>
                <w:rFonts w:hint="eastAsia" w:ascii="仿宋" w:hAnsi="仿宋" w:eastAsia="仿宋" w:cs="仿宋"/>
                <w:sz w:val="24"/>
                <w:szCs w:val="24"/>
                <w:vertAlign w:val="superscript"/>
              </w:rPr>
              <w:t>2</w:t>
            </w:r>
            <w:r>
              <w:rPr>
                <w:rFonts w:hint="eastAsia" w:ascii="仿宋" w:hAnsi="仿宋" w:eastAsia="仿宋" w:cs="仿宋"/>
                <w:sz w:val="24"/>
                <w:szCs w:val="24"/>
              </w:rPr>
              <w:t>，且经常有人停留或可燃物较多时的自然排烟</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自然排烟口的净面积取该场所建筑面积的2%~5%</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17.1.9</w:t>
            </w:r>
          </w:p>
        </w:tc>
        <w:tc>
          <w:tcPr>
            <w:tcW w:w="155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歌舞娱乐放映游艺场所的自然排烟</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一、二、三层的房间且房间建筑面积大于100m</w:t>
            </w:r>
            <w:r>
              <w:rPr>
                <w:rFonts w:hint="eastAsia" w:ascii="仿宋" w:hAnsi="仿宋" w:eastAsia="仿宋" w:cs="仿宋"/>
                <w:sz w:val="24"/>
                <w:szCs w:val="24"/>
                <w:vertAlign w:val="superscript"/>
              </w:rPr>
              <w:t>2</w:t>
            </w:r>
            <w:r>
              <w:rPr>
                <w:rFonts w:hint="eastAsia" w:ascii="仿宋" w:hAnsi="仿宋" w:eastAsia="仿宋" w:cs="仿宋"/>
                <w:sz w:val="24"/>
                <w:szCs w:val="24"/>
              </w:rPr>
              <w:t>或四层及四层以上楼层或地下、半地下房间，其自然排烟口净面积取该场所建筑面积的2%~5%</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17.1.10</w:t>
            </w:r>
          </w:p>
        </w:tc>
        <w:tc>
          <w:tcPr>
            <w:tcW w:w="155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丙类厂房内建筑面积大于300m</w:t>
            </w:r>
            <w:r>
              <w:rPr>
                <w:rFonts w:hint="eastAsia" w:ascii="仿宋" w:hAnsi="仿宋" w:eastAsia="仿宋" w:cs="仿宋"/>
                <w:sz w:val="24"/>
                <w:szCs w:val="24"/>
                <w:vertAlign w:val="superscript"/>
              </w:rPr>
              <w:t>2</w:t>
            </w:r>
            <w:r>
              <w:rPr>
                <w:rFonts w:hint="eastAsia" w:ascii="仿宋" w:hAnsi="仿宋" w:eastAsia="仿宋" w:cs="仿宋"/>
                <w:sz w:val="24"/>
                <w:szCs w:val="24"/>
              </w:rPr>
              <w:t>且有人停留或可燃物较多地上房间的自然排烟</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自然排烟口的净面积取该场所建筑面积的2%~5%</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17.1.11</w:t>
            </w:r>
          </w:p>
        </w:tc>
        <w:tc>
          <w:tcPr>
            <w:tcW w:w="155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建筑面积大于5000m</w:t>
            </w:r>
            <w:r>
              <w:rPr>
                <w:rFonts w:hint="eastAsia" w:ascii="仿宋" w:hAnsi="仿宋" w:eastAsia="仿宋" w:cs="仿宋"/>
                <w:sz w:val="24"/>
                <w:szCs w:val="24"/>
                <w:vertAlign w:val="superscript"/>
              </w:rPr>
              <w:t>2</w:t>
            </w:r>
            <w:r>
              <w:rPr>
                <w:rFonts w:hint="eastAsia" w:ascii="仿宋" w:hAnsi="仿宋" w:eastAsia="仿宋" w:cs="仿宋"/>
                <w:sz w:val="24"/>
                <w:szCs w:val="24"/>
              </w:rPr>
              <w:t>的丁类生产车间的自然排烟</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自然排烟口的净面积取该场所建筑面积的2%~5%</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17.1.12</w:t>
            </w:r>
          </w:p>
        </w:tc>
        <w:tc>
          <w:tcPr>
            <w:tcW w:w="155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占地面积大于1000m</w:t>
            </w:r>
            <w:r>
              <w:rPr>
                <w:rFonts w:hint="eastAsia" w:ascii="仿宋" w:hAnsi="仿宋" w:eastAsia="仿宋" w:cs="仿宋"/>
                <w:sz w:val="24"/>
                <w:szCs w:val="24"/>
                <w:vertAlign w:val="superscript"/>
              </w:rPr>
              <w:t>2</w:t>
            </w:r>
            <w:r>
              <w:rPr>
                <w:rFonts w:hint="eastAsia" w:ascii="仿宋" w:hAnsi="仿宋" w:eastAsia="仿宋" w:cs="仿宋"/>
                <w:sz w:val="24"/>
                <w:szCs w:val="24"/>
              </w:rPr>
              <w:t>的丙类仓库的自然排烟</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自然排烟口的净面积取该场所建筑面积的2%~5%</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17.1.13</w:t>
            </w:r>
          </w:p>
        </w:tc>
        <w:tc>
          <w:tcPr>
            <w:tcW w:w="155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中厅的自然排烟</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可开启的天窗或高侧窗的净面积不应小于该中庭地面面积的5%</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17.1.14</w:t>
            </w:r>
          </w:p>
        </w:tc>
        <w:tc>
          <w:tcPr>
            <w:tcW w:w="155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剧场舞台的自然排烟</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可开启的天窗或高侧窗的净面积不应小于该剧场舞台楼地面面积的5%</w:t>
            </w: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17.1.15</w:t>
            </w:r>
          </w:p>
        </w:tc>
        <w:tc>
          <w:tcPr>
            <w:tcW w:w="155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排烟窗的设置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宜设置在上方或房顶上，并应有方便开启的装置</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17.2</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加压送风机</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17.2.1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机械加压送风设施设置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应符合规定及设计要求设置</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17.2.2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加压送风机规格及型号</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可采用轴流风机或中低压离心风机，其风量、风压符合设计要求</w:t>
            </w:r>
          </w:p>
        </w:tc>
        <w:tc>
          <w:tcPr>
            <w:tcW w:w="1223" w:type="dxa"/>
          </w:tcPr>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17.2.3</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加压送风机外观及安装质量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安装牢固，方向正确，传动皮带的防护罩、新风入口的防护网应完好</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17.2.4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加压送风机运转功能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消防控制室手动直接启动及现场启动后运转正常</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17.2.5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加压送风机信号反馈</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加压风机启动和停止的动作信号应反馈至消防控制器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17.2.6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加压送风系统控制柜</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应注明系统名称和编号的标志</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9"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17.3</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加压送风口及加压送风阀</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17.3.1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加压送风口设置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楼梯间宜每隔2~3层设一个加压送风口，前室的加压送风口应每层设一个；当疏散楼梯采用剪刀楼梯时，楼梯间分别设置送风口</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17.3.2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加压送风口尺寸</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应符合规范及设计要求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17.3.3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前室加压送风阀功能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可开启与复位操作应灵活可靠，关闭时应严密</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17.3.4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加压送风口风速</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不应大于7m/s</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17.3.5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防烟楼梯间余压值</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防烟楼梯间余压值应为40~50Pa</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17.3.6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前室及避难层余压值</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前室、合用前室、消防电梯间前室、封闭避难层（间）余压值应为25~30Pa</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17.3.7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送风阀信号反馈</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送风阀开启和关闭的动作信号应反馈至消防联动控制器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3"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17.4</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排烟风机</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17.4.1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机械排烟设施设置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应符合规范及设计要求设置</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17.4.2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排烟风机规格及型号</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可采用离心风机或采用排烟轴流风机，其风量、风压符合设计要求</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17.4.3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排烟风机外观及安装质量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安装牢固，方向正确</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17.4.4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排烟风机运转功能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消防控制室手动直接启动及现场启动后应运转正常，应保证在280℃时能连续工作30min</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17.4.5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排烟风机信号反馈</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排烟风机启动和停止的动作信号应反馈至消防联动控制器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17.4.6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排烟系统控制柜</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应注明系统名称和编号的标志</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17.5</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排烟口及排烟防火阀</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17.5.1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排烟口设置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应设在顶棚上或靠近顶棚的墙面上，与附近安全出口沿走道方向相邻边缘之间最小距离不应 小于1.5m，设在顶排上的排烟口距可燃物距离不应小于1m</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17.5.2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排烟口尺寸</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应符合规范及设计要求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17.5.3</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防烟分区内的排烟口距最远点水平距离</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不应超过30m</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17.5.4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常闭排烟阀功能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平时关闭，可手动和自动开启，可手动复位</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17.5.5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常闭排烟阀信号反馈</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排烟阀开启和关闭的动作信号应反馈至消防联动控制器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17.5.6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排烟防火阀设置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应设在排烟风机入口处</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17.5.7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排烟防火阀动作温度</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应为280°</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17.5.8</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排烟防火阀应与排烟风机联锁</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排烟风机入口处总管上的280℃排烟防火阀应与排烟风机连锁，当该阀关闭时，排烟风机应能停止应运转</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17.5.9</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排烟防火阀信号反馈</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排烟防火阀的动作信号应反馈至消防联动控制器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17.5.10</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排烟口风速</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排烟口排烟风速不能为0m/s，不宜大于10m/s</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17.5.11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排烟口数量及位置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应符合设计要求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17.5.12</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地铁的地下车站站厅到站台的楼梯和扶梯口处的向下气流</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当车站站台发生火灾时，应保证站厅到站台的楼梯和扶梯口处具有不小于1.5m/s的向下气流</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17.5.13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电动排烟窗开启功能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应具有直接启动或联动控制开启功能</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17.6</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挡烟垂壁</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17.6.1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安装位置和数量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应符合设计要求</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17.6.2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外观</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壁板无变形，悬挂牢固稳定</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17.6.3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材料及下垂高度</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应采用不燃材料制成，从顶棚下垂不小于500mm的固定或活动的挡烟设施</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17.6.4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电动挡烟垂壁信号反馈</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活动型挡烟垂壁动作信号应反馈至消防控制室</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17..7</w:t>
            </w:r>
          </w:p>
        </w:tc>
        <w:tc>
          <w:tcPr>
            <w:tcW w:w="1559" w:type="dxa"/>
            <w:vAlign w:val="center"/>
          </w:tcPr>
          <w:p>
            <w:pPr>
              <w:adjustRightInd w:val="0"/>
              <w:snapToGrid w:val="0"/>
              <w:ind w:firstLine="241" w:firstLineChars="100"/>
              <w:rPr>
                <w:rFonts w:hint="eastAsia" w:ascii="仿宋" w:hAnsi="仿宋" w:eastAsia="仿宋" w:cs="仿宋"/>
                <w:b/>
                <w:sz w:val="24"/>
                <w:szCs w:val="24"/>
              </w:rPr>
            </w:pPr>
            <w:r>
              <w:rPr>
                <w:rFonts w:hint="eastAsia" w:ascii="仿宋" w:hAnsi="仿宋" w:eastAsia="仿宋" w:cs="仿宋"/>
                <w:b/>
                <w:sz w:val="24"/>
                <w:szCs w:val="24"/>
              </w:rPr>
              <w:t>通风、空气调节系统风管上的防火阀</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17.7.1</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管道穿越防火分区处防火阀的设置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应按规范及设计要求设置70℃防火阀</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17.7.2</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管道穿越通风、空气调节机房的房间隔墙和楼板处防火阀的设置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应按规范及设计要求设置70℃防火阀</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17.7.3</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管道穿越贵宾休息室楼板和隔墙处防火阀的设置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应按规范及设计要求设置70℃防火阀</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17.7.4</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穿越多功能厅楼板和隔墙处防火阀的设置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应按规范及设计要求设置70℃防火阀</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17.7.5</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管道穿越重要的会议室楼板和隔墙处防火阀的设置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应按规范及设计要求设置70℃防火阀</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17.7.6</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管道穿越易燃物品实验室或易燃物品库房楼板和隔墙处</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应按规范及设计要求设置70℃防火阀</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17.7.7</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管道穿越防火分隔处的变形缝两侧防火阀的设置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应按规范及设计要求设置70℃防火阀</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8"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17.7.8</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竖向风管与每层水平风管交接处的水平管段上防火阀的设置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应按规范及设计要求设置70℃防火阀</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17.7.9</w:t>
            </w:r>
          </w:p>
        </w:tc>
        <w:tc>
          <w:tcPr>
            <w:tcW w:w="1559"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厨房的排油烟管道与竖向排风管连接的支管处防火阀的设置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应按规范及设计要求设置150℃防火阀</w:t>
            </w:r>
          </w:p>
        </w:tc>
        <w:tc>
          <w:tcPr>
            <w:tcW w:w="1223" w:type="dxa"/>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7"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17.8</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防排烟系统功能</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17.8.1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加压送风机联动功能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接收到联动触发信号后，应由消防联动控制器联动控制相应区域加压送风口和加压送风机启动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17.8.2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送风口联动功能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接收到联动触发信号后，应由消防联动控制器联动控制相应区域加压送风机启动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17.8.3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电动挡烟垂壁联动控制功能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480" w:firstLineChars="200"/>
              <w:rPr>
                <w:rFonts w:hint="eastAsia" w:ascii="仿宋" w:hAnsi="仿宋" w:eastAsia="仿宋" w:cs="仿宋"/>
                <w:sz w:val="24"/>
                <w:szCs w:val="24"/>
              </w:rPr>
            </w:pPr>
            <w:r>
              <w:rPr>
                <w:rFonts w:hint="eastAsia" w:ascii="仿宋" w:hAnsi="仿宋" w:eastAsia="仿宋" w:cs="仿宋"/>
                <w:sz w:val="24"/>
                <w:szCs w:val="24"/>
              </w:rPr>
              <w:t>接收到联动触发信号后，应由消防联动控制器联动控制电动挡烟垂壁降落</w:t>
            </w:r>
          </w:p>
        </w:tc>
        <w:tc>
          <w:tcPr>
            <w:tcW w:w="1223" w:type="dxa"/>
          </w:tcPr>
          <w:p>
            <w:pPr>
              <w:adjustRightInd w:val="0"/>
              <w:snapToGrid w:val="0"/>
              <w:ind w:firstLine="480" w:firstLineChars="2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17.8.4</w:t>
            </w:r>
          </w:p>
        </w:tc>
        <w:tc>
          <w:tcPr>
            <w:tcW w:w="1559" w:type="dxa"/>
            <w:vAlign w:val="center"/>
          </w:tcPr>
          <w:p>
            <w:pPr>
              <w:adjustRightInd w:val="0"/>
              <w:snapToGrid w:val="0"/>
              <w:ind w:firstLine="480" w:firstLineChars="200"/>
              <w:jc w:val="center"/>
              <w:rPr>
                <w:rFonts w:hint="eastAsia" w:ascii="仿宋" w:hAnsi="仿宋" w:eastAsia="仿宋" w:cs="仿宋"/>
                <w:sz w:val="24"/>
                <w:szCs w:val="24"/>
              </w:rPr>
            </w:pPr>
            <w:r>
              <w:rPr>
                <w:rFonts w:hint="eastAsia" w:ascii="仿宋" w:hAnsi="仿宋" w:eastAsia="仿宋" w:cs="仿宋"/>
                <w:sz w:val="24"/>
                <w:szCs w:val="24"/>
              </w:rPr>
              <w:t>消防控制室手动控制防烟风机功能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消防控制室应能手动控制送风口、电动挡烟垂壁、防烟风机</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17.8.5</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消防控制室手动控制送风口、电动挡烟垂壁功能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消防控制室应能手动控制送风口、电动挡烟垂壁、防烟风机</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17.8.6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排烟口联动功能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接收到联动触发信号后，应由消防联动控制器联动控制相应区域排烟口、排烟窗和排烟阀开启</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17.8.7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电动排烟窗联动功能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接收到联动触发信号后，应由消防联动控制器联动控制相应区域排烟口、排烟窗和排烟阀开启</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4"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17.8.8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排烟阀联动功能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接收到联动触发信号后，应由消防联动控制器联动控制相应区域排烟口、排烟窗和排烟阀开启</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17.8.9</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排烟风机联动功能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应由排烟口、排烟窗和排烟阀开启的动作信号，作为排烟风机启动的联动触发信号，并应由消防联动控制器联动控制排烟风机的启动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17.8.10</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补风机联动功能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设有补风系统时，应在启动排烟风机的同时启动送风机</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17.8.11</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消防控制室手动控制排烟风机功能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消防控制室应能手动控制排烟口、排烟窗、排烟阀和排烟风机</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17.8.12</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消防控制室手动控制排烟口、排烟窗、排烟功能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消防控制室应能手动控制排烟口、排烟窗、排烟阀和排烟风机</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17.8.13</w:t>
            </w:r>
          </w:p>
        </w:tc>
        <w:tc>
          <w:tcPr>
            <w:tcW w:w="1559" w:type="dxa"/>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机械排烟系统与通风、空调系统合用一套风管时风阀的联动</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接收到联动触发信号后，相应区域的通风、空调系统的防烟阀应联动关闭，相应区域的排烟防火阀联动开启</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3"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17.8.14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电动排烟窗信号反馈</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排烟阀开启和关闭的动作信号应反馈至消防联动控制器</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5"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18</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防火门、窗和防火卷帘</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firstLine="100"/>
              <w:rPr>
                <w:rFonts w:hint="eastAsia" w:ascii="仿宋" w:hAnsi="仿宋" w:eastAsia="仿宋" w:cs="仿宋"/>
                <w:sz w:val="24"/>
                <w:szCs w:val="24"/>
              </w:rPr>
            </w:pPr>
          </w:p>
        </w:tc>
        <w:tc>
          <w:tcPr>
            <w:tcW w:w="1223" w:type="dxa"/>
          </w:tcPr>
          <w:p>
            <w:pPr>
              <w:adjustRightInd w:val="0"/>
              <w:snapToGrid w:val="0"/>
              <w:ind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atLeast"/>
        </w:trPr>
        <w:tc>
          <w:tcPr>
            <w:tcW w:w="1101"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18.1</w:t>
            </w:r>
          </w:p>
        </w:tc>
        <w:tc>
          <w:tcPr>
            <w:tcW w:w="1559" w:type="dxa"/>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防火门监控器</w:t>
            </w:r>
          </w:p>
        </w:tc>
        <w:tc>
          <w:tcPr>
            <w:tcW w:w="567" w:type="dxa"/>
            <w:vAlign w:val="center"/>
          </w:tcPr>
          <w:p>
            <w:pPr>
              <w:adjustRightInd w:val="0"/>
              <w:snapToGrid w:val="0"/>
              <w:jc w:val="center"/>
              <w:rPr>
                <w:rFonts w:hint="eastAsia" w:ascii="仿宋" w:hAnsi="仿宋" w:eastAsia="仿宋" w:cs="仿宋"/>
                <w:sz w:val="24"/>
                <w:szCs w:val="24"/>
              </w:rPr>
            </w:pPr>
          </w:p>
        </w:tc>
        <w:tc>
          <w:tcPr>
            <w:tcW w:w="5103" w:type="dxa"/>
          </w:tcPr>
          <w:p>
            <w:pPr>
              <w:adjustRightInd w:val="0"/>
              <w:snapToGrid w:val="0"/>
              <w:ind w:left="420" w:firstLine="100"/>
              <w:rPr>
                <w:rFonts w:hint="eastAsia" w:ascii="仿宋" w:hAnsi="仿宋" w:eastAsia="仿宋" w:cs="仿宋"/>
                <w:sz w:val="24"/>
                <w:szCs w:val="24"/>
              </w:rPr>
            </w:pPr>
          </w:p>
        </w:tc>
        <w:tc>
          <w:tcPr>
            <w:tcW w:w="1223" w:type="dxa"/>
          </w:tcPr>
          <w:p>
            <w:pPr>
              <w:adjustRightInd w:val="0"/>
              <w:snapToGrid w:val="0"/>
              <w:ind w:left="420" w:firstLine="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9"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18.1.1</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防火门监控器的设置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left="210" w:leftChars="100" w:firstLine="240" w:firstLineChars="100"/>
              <w:rPr>
                <w:rFonts w:hint="eastAsia" w:ascii="仿宋" w:hAnsi="仿宋" w:eastAsia="仿宋" w:cs="仿宋"/>
                <w:sz w:val="24"/>
                <w:szCs w:val="24"/>
              </w:rPr>
            </w:pPr>
            <w:r>
              <w:rPr>
                <w:rFonts w:hint="eastAsia" w:ascii="仿宋" w:hAnsi="仿宋" w:eastAsia="仿宋" w:cs="仿宋"/>
                <w:sz w:val="24"/>
                <w:szCs w:val="24"/>
              </w:rPr>
              <w:t>应按设计要求设置</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5"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18.1.2</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设置场所</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应设置在消防控制室内，未设置消防控制室时，应设置在有人值班的场所</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7"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18.1.3</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外观及标志</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无明显划痕、毛刺等机械损伤，紧固部件应无松动，应有清晰、耐久的产品标志</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exac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18.1.4</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安装质量</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应安装牢固、不应倾斜</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exac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18.1.5</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距地安装高度</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壁挂安装时，底边距离高度宜为1.3~1.5m</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exac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18.1.6</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正面操作距离</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不应小于1.2m</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18.1.7</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电动开关器的手动控制按钮</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应设置在防火门内侧墙面上，距门不宜超过0.5m，底边距地面高度宜为0.9~1.3m</w:t>
            </w:r>
          </w:p>
        </w:tc>
        <w:tc>
          <w:tcPr>
            <w:tcW w:w="1223" w:type="dxa"/>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 w:hRule="atLeast"/>
        </w:trPr>
        <w:tc>
          <w:tcPr>
            <w:tcW w:w="1101"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18.1.8</w:t>
            </w:r>
          </w:p>
        </w:tc>
        <w:tc>
          <w:tcPr>
            <w:tcW w:w="1559"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联动控制功能</w:t>
            </w:r>
          </w:p>
        </w:tc>
        <w:tc>
          <w:tcPr>
            <w:tcW w:w="567" w:type="dxa"/>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103" w:type="dxa"/>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应按设计要求联动控制防火门关闭</w:t>
            </w:r>
          </w:p>
        </w:tc>
        <w:tc>
          <w:tcPr>
            <w:tcW w:w="1223" w:type="dxa"/>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5" w:hRule="atLeast"/>
        </w:trPr>
        <w:tc>
          <w:tcPr>
            <w:tcW w:w="1101" w:type="dxa"/>
            <w:tcBorders>
              <w:bottom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18.1.9</w:t>
            </w:r>
          </w:p>
        </w:tc>
        <w:tc>
          <w:tcPr>
            <w:tcW w:w="1559" w:type="dxa"/>
            <w:tcBorders>
              <w:bottom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监控器信号反馈</w:t>
            </w:r>
          </w:p>
        </w:tc>
        <w:tc>
          <w:tcPr>
            <w:tcW w:w="567" w:type="dxa"/>
            <w:tcBorders>
              <w:bottom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Borders>
              <w:bottom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工作状态和故障状态应反馈至消防控制室</w:t>
            </w:r>
          </w:p>
        </w:tc>
        <w:tc>
          <w:tcPr>
            <w:tcW w:w="1223" w:type="dxa"/>
            <w:tcBorders>
              <w:bottom w:val="single" w:color="auto" w:sz="4" w:space="0"/>
            </w:tcBorders>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 w:hRule="atLeast"/>
        </w:trPr>
        <w:tc>
          <w:tcPr>
            <w:tcW w:w="110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18.1.10</w:t>
            </w:r>
          </w:p>
        </w:tc>
        <w:tc>
          <w:tcPr>
            <w:tcW w:w="155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主电源</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10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应直接与消防电源连接</w:t>
            </w:r>
          </w:p>
        </w:tc>
        <w:tc>
          <w:tcPr>
            <w:tcW w:w="1223"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仿宋" w:hAnsi="仿宋" w:eastAsia="仿宋" w:cs="仿宋"/>
                <w:sz w:val="24"/>
                <w:szCs w:val="24"/>
              </w:rPr>
            </w:pPr>
          </w:p>
        </w:tc>
      </w:tr>
    </w:tbl>
    <w:tbl>
      <w:tblPr>
        <w:tblStyle w:val="14"/>
        <w:tblpPr w:leftFromText="180" w:rightFromText="180" w:vertAnchor="text" w:tblpY="1"/>
        <w:tblOverlap w:val="never"/>
        <w:tblW w:w="935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7"/>
        <w:gridCol w:w="1832"/>
        <w:gridCol w:w="424"/>
        <w:gridCol w:w="5060"/>
        <w:gridCol w:w="9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18.1.11</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主电源连接</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主电源严禁使用电源插头连接</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6"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18.1.12</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主电源标志</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主电源应有明显的永久性标志</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0"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18.1.13</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主电源保护开关</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主电源不应设置剩余电流动作保护和过负荷保护装置</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3"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18.1.14</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主、备电源自动转换</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应设置交流电源和蓄电池备用电源</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18.2</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防火门</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18.2.1</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防火门的设置</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应按规范及设计要求设置</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18.2.2</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外观</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表面应平整、光洁，并应无明显凹痕或机械损伤</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18.2.3</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永久性标牌</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应在防火门明显部位设置永久性标牌</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3"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18.2.4</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门扇与门框搭接尺寸</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6043" w:type="dxa"/>
            <w:gridSpan w:val="2"/>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搭接尺寸不应小于12mm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2"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18.2.5</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门扇与门框贴合面间隙</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门扇与门框贴合面间隙，门扇与门框有合页一侧、有锁一侧及上框的贴合面间隙均不应大于3mm</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9"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18.2.6</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门扇与上框间隙</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门扇与上框的配合活动间隙不应大于3mm</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18.2.7</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双扇、多扇门的门扇之间缝隙</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不应大于3mm</w:t>
            </w:r>
          </w:p>
        </w:tc>
        <w:tc>
          <w:tcPr>
            <w:tcW w:w="98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18.2.8</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门扇与下框或地面的活动间隙</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不应大于9mm</w:t>
            </w:r>
          </w:p>
        </w:tc>
        <w:tc>
          <w:tcPr>
            <w:tcW w:w="98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18.2.9</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防火锁执手设置</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防火锁应有执手或推杆机构，不允许以圆形或球形旋钮代替执手（除管道井门等特殊部位外）</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18.2.10</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防火门密封件设置</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门框与门扇、门框与门扇的缝隙处应嵌装防火密封件</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4"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18.2.11</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开启方向</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应向疏散方向开启（特殊情况除外）</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18.2.12</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启闭性能</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应启闭灵活、关闭严密；防火门在关闭后应从任何一侧手动开启</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18.2.13</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防火门自行关闭功能（管井检修门和住宅户门除外）</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应安装闭门器、具有自行关闭功能</w:t>
            </w:r>
          </w:p>
        </w:tc>
        <w:tc>
          <w:tcPr>
            <w:tcW w:w="98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9"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18.2.14</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双扇和多扇防火门顺序关闭功能</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应安装顺序器、具有按顺序自行关闭的功能</w:t>
            </w:r>
          </w:p>
        </w:tc>
        <w:tc>
          <w:tcPr>
            <w:tcW w:w="983"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6"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18.2.15</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常开防火门自行关闭功能</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接收到联动触发信号、消防控制室及现场发出的关闭指令后，均应能自行关闭</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18.2.16</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防火门信号反馈</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疏散通道上防火门的开启、关闭及故障状态信号，常开防火门自动关闭后的关闭信号应能反馈到消防控制室</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2"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18.2.17</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疏散通道上防火门出入口控制系统解除功能</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设有出入口控制系统的防火门，应能自动和手动解除出入口控制系统</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18.3</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防火窗</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18.3.1</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防火窗的设置</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应按规范及设计要求设置</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18.3.2</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外观</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表面应平整、光洁，并应无明显凹痕或机械损伤</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6"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18.3.3</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永久性标牌</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应有明显部位设置永久性标牌</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18.3.4</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防火窗封件设置</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防火密封件应牢固、完好</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8"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18.3.5</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活动式防火窗温控释放装置的设置</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应装配火灾时能控制窗扇自动关闭的温控释放装置</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18.3.6</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活动窗扇关闭可靠性</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现场手动启动启闭控制装置时，活动窗扇应灵活开启，并应完全关闭，无启闭卡阻现象</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5"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18.3.7</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活动式防火窗自动关闭功能</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活动式防火窗任一侧的火灾探测器报警，及接收到消防控制室发出的关闭指令后，应自动关闭，并应将关闭信号反馈至消防控制室</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18.3.8</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活动式防火窗自动关闭时间</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温控释放装置动作后，活动式防火窗应在60s内自动关闭</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18.4</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防火卷帘控制器</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6"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18.4.1</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防火卷帘控制器的设置</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应按设计要求设置</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1"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18.4.2</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外观及标志</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无明显划痕、毛刺等机械损伤，紧固部件应无松动，应有清晰、耐久的产品标志</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3"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18.4.3</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安装质量</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应安装牢固、不应倾斜</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7"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18.4.4</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控制功能</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防火卷帘的升降应由防火卷帘控制器控制</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18.4.5</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控制器信号反馈</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工作状态和故障状态应反馈至消防控制室</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18.4.6</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主电源</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应直接与消防电源连接</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18.4.7</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主电源连接</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主电源严禁使用电源插头连接</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18.4.8</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主电源标志</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主电源应有明显的永久性标志</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18.4.9</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主电源保护开关</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主电源不应设置剩余电流动作保护和负荷保护装置</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18.4.10</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主、备电源自动转换</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应设置交流电源和蓄电池备用电源</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18.5</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防火卷帘</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4"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18.5.1</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防火卷帘的设置</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应按规范及设计要求设置</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4"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18.5.2</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组件外观及安装</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组件应齐全好，紧固件应无松动现象</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18.5.3</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永久性标牌</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防火卷帘及配套的卷机门、控制器、手动按钮盒、温控释放装置均应在其明显部位设置永久性铭牌</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18.5.4</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帘板每端嵌入导轨深度（导轨间距＜3m）</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应大于45mm</w:t>
            </w:r>
          </w:p>
        </w:tc>
        <w:tc>
          <w:tcPr>
            <w:tcW w:w="98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18.5.5</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窗帘每端嵌入导轨深度（3m≤导轨间距＜5m）</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应大于50mm</w:t>
            </w:r>
          </w:p>
        </w:tc>
        <w:tc>
          <w:tcPr>
            <w:tcW w:w="98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18.5.6</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窗帘每端嵌入导轨深度（5m≤导轨间距＜9m）</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应大于60mm</w:t>
            </w:r>
          </w:p>
        </w:tc>
        <w:tc>
          <w:tcPr>
            <w:tcW w:w="98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18.5.7</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座板安装</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座板与地面应平行、接触应均匀</w:t>
            </w:r>
          </w:p>
        </w:tc>
        <w:tc>
          <w:tcPr>
            <w:tcW w:w="98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cs="仿宋"/>
                <w:sz w:val="24"/>
                <w:szCs w:val="24"/>
              </w:rPr>
            </w:pPr>
          </w:p>
          <w:p>
            <w:pPr>
              <w:adjustRightInd w:val="0"/>
              <w:snapToGrid w:val="0"/>
              <w:rPr>
                <w:rFonts w:hint="eastAsia" w:ascii="仿宋" w:hAnsi="仿宋" w:eastAsia="仿宋" w:cs="仿宋"/>
                <w:sz w:val="24"/>
                <w:szCs w:val="24"/>
              </w:rPr>
            </w:pPr>
          </w:p>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18.5.8</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480" w:firstLineChars="200"/>
              <w:jc w:val="left"/>
              <w:rPr>
                <w:rFonts w:hint="eastAsia" w:ascii="仿宋" w:hAnsi="仿宋" w:eastAsia="仿宋" w:cs="仿宋"/>
                <w:sz w:val="24"/>
                <w:szCs w:val="24"/>
              </w:rPr>
            </w:pPr>
            <w:r>
              <w:rPr>
                <w:rFonts w:hint="eastAsia" w:ascii="仿宋" w:hAnsi="仿宋" w:eastAsia="仿宋" w:cs="仿宋"/>
                <w:sz w:val="24"/>
                <w:szCs w:val="24"/>
              </w:rPr>
              <w:t>防火卷帘电动启、闭运行速度</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应为2</w:t>
            </w:r>
            <m:oMath>
              <m:r>
                <m:rPr>
                  <m:sty m:val="p"/>
                </m:rPr>
                <w:rPr>
                  <w:rFonts w:hint="eastAsia" w:ascii="Cambria Math" w:hAnsi="Cambria Math" w:eastAsia="仿宋" w:cs="仿宋"/>
                  <w:sz w:val="24"/>
                  <w:szCs w:val="24"/>
                </w:rPr>
                <m:t>~</m:t>
              </m:r>
            </m:oMath>
            <w:r>
              <w:rPr>
                <w:rFonts w:hint="eastAsia" w:ascii="仿宋" w:hAnsi="仿宋" w:eastAsia="仿宋" w:cs="仿宋"/>
                <w:sz w:val="24"/>
                <w:szCs w:val="24"/>
              </w:rPr>
              <w:t>7.5m/min</w:t>
            </w:r>
          </w:p>
        </w:tc>
        <w:tc>
          <w:tcPr>
            <w:tcW w:w="98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18.5.9</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空隙处的防火封堵</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防火卷帘、防护罩等与楼板、梁和墙、柱之间的空隙，应采用防火封堵材料等封堵</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18.5.10</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手动控制按钮的设置</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应在防火卷帘内外两侧墙壁上安装手动按钮控制防火卷帘的升降</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18.5.11</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机械操作（手动拉链）功能检测</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手动操作装置（手动拉链）应灵活、可靠，操作应正常</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5"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18.5.12</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现场手动控制功能</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应由防火卷帘两侧设置的手动控制按钮控制防火卷帘的升降</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9"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18.5.13</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消防供电及配电线路明敷防火保护措施</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应采用专用的消防供电回路，配电线路明敷时应穿金属导管或封闭式金属槽保护并采取防火保护措施（阻燃或耐火电缆敷设在电缆井沟内及矿物绝缘类不燃性电缆除外）</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8"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18.5.14</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防火卷帘两侧探测器组的设置</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与火灾自动报警系统联动的防火卷帘两侧均应安装火灾探测器组（一侧为无人场所时应在有人侧安装）；疏散通道上防火卷帘的任一侧距卷帘纵深0.5~5m内应设置不少于2只专门用于联动防火卷帘的感温火灾探测器</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18.5.15</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非疏散通道上防火卷帘的联动</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接收到联动触发信号后，防火卷帘应直接下降底</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0"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18.5.16</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疏散通道上防火卷帘的联动</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防火分区内任两只独立或任一只专用的感烟探测器动作后，防火卷帘应下降至距楼板面1.8m处，任一只专用的感温火灾探测器动作后，防火卷帘应下降到楼板面</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1"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18.5.17</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控制器直接连接的探测器信号反馈</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防火卷帘控制器直接连接的感烟、感温火灾探测器的报警信号应反馈至消防联动控制器</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18.5.18</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防火卷帘动作信号反馈</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防火卷帘下降至距楼板面1.8m处、下降到楼板面的动作信号应反馈至消防联动控制器</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8"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18.5.19</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未符合耐火隔热性防火卷帘的冷却保护</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应设置自动喷水灭火系统保护，喷水延续时间按防火卷帘的设置部位墙体耐火极限要求</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19</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消防电源及其配电</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b/>
                <w:sz w:val="24"/>
                <w:szCs w:val="24"/>
              </w:rPr>
            </w:pP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19.1</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消防配电</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b/>
                <w:sz w:val="24"/>
                <w:szCs w:val="24"/>
              </w:rPr>
            </w:pP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0"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19.1.1</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消防供电负荷等级及供电电源设置</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符合等级，主、备用电源的设置应符合规范，设计及消防建审意见书要求</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4"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19.1.2</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消防专用供电回路</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消防用电设备应采用专用的供电回路</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3"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19.1.3</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消防配电设备标志</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应有明显标志</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4"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19.1.4</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配电线路明敷时防火保护措施</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应穿金属导管或封闭式金属槽保护并采取防火保护措施（阻燃或耐火电缆敷设在电缆井沟内及矿物绝缘类不燃性电缆除外）</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19.1.5</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消防控制室消防设备供电</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应在配电线路的最末一级配电箱处设置自动切换装置，且能正常切换</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19.1.6</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消防电梯供电</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应在配电线路的最末一级配电箱处设置自动切换装置，且能正常切换</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19.1.7</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消防水泵房消防设备供电</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应在配电线路的最末一级配电箱处设置自动切换装置，且能正常切换</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19.1.8</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正压送风机房消防设备供电</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应在配电线路的最末一级配电箱处设置自动切换装置，且能正常切换</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19..1.9</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排烟风机房消防设备供电</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应在配电线路的最末一级配电箱处设置自动切换装置，且能正常切换</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19.1.10</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其他消防设备或机房供电</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最末一级配电箱处的自动切换装置的设置应符合设计要求，且能正常切换</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6"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19.1.11</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火灾自动报警系统供电</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应设置交流电源和蓄电池备用电源</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2"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19.2</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发电机组</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19.2.1</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外观</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仪表、指示灯及开关按钮等应完好，显示应正常</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19.2.2</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发电机自投功能试验（一、二级负荷）</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当发动机采用自动启动方式时，应能保证在30s内供电</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7"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19.2.3</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机房通风设施</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运行正常</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19.3</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储油设施</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8"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19.3.1</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燃油标号</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应正确</w:t>
            </w:r>
          </w:p>
        </w:tc>
        <w:tc>
          <w:tcPr>
            <w:tcW w:w="98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2"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19.3.2</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燃油量</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应符合规范及设计要求</w:t>
            </w:r>
          </w:p>
        </w:tc>
        <w:tc>
          <w:tcPr>
            <w:tcW w:w="98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20</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1" w:firstLineChars="100"/>
              <w:rPr>
                <w:rFonts w:hint="eastAsia" w:ascii="仿宋" w:hAnsi="仿宋" w:eastAsia="仿宋" w:cs="仿宋"/>
                <w:b/>
                <w:sz w:val="24"/>
                <w:szCs w:val="24"/>
              </w:rPr>
            </w:pPr>
            <w:r>
              <w:rPr>
                <w:rFonts w:hint="eastAsia" w:ascii="仿宋" w:hAnsi="仿宋" w:eastAsia="仿宋" w:cs="仿宋"/>
                <w:b/>
                <w:sz w:val="24"/>
                <w:szCs w:val="24"/>
              </w:rPr>
              <w:t>消防应急照明和疏散指示系统</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p>
        </w:tc>
        <w:tc>
          <w:tcPr>
            <w:tcW w:w="5060"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p>
        </w:tc>
        <w:tc>
          <w:tcPr>
            <w:tcW w:w="983"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3"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20.1</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应急照明</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p>
        </w:tc>
        <w:tc>
          <w:tcPr>
            <w:tcW w:w="5060"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p>
        </w:tc>
        <w:tc>
          <w:tcPr>
            <w:tcW w:w="983"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6"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20.1.1</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应急照明的设置数量及部位</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应按规范及设计要求设置</w:t>
            </w:r>
          </w:p>
        </w:tc>
        <w:tc>
          <w:tcPr>
            <w:tcW w:w="98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5"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20.1.2</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消防设备房备用照明设置</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消防控制室、消防水泵、自备发动机房、配电室、防排烟机房以及发生火灾时仍需正常工作的消防设备房应设置备用照明，其作业面的最低照度不应低于正常照明的照度，持续时间不应小于90min</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5"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20.1.3</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外观及标志</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表面无腐蚀、涂覆层剥落和起泡现象，无明显划伤、裂痕、毛刺等机械损伤，紧固部件无松动；应有清晰、耐极限的标志；状态指示灯应正常</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6"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20.1.4</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安装质量</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安装应牢固、无遮挡</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20.1.5</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试验无锁按钮</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应模拟主电源供电故障的自复式试验无锁按钮（开关或遥控装置）</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20.1.6</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应急转换功能</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主电源切断后，应急电源应顺利转换试验三次</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4"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20.1.7</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应急照明备用电源连续供电时间</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建筑高度大于100m的民用建筑，不应小于1.5h；医疗建筑、老年人建筑、总建筑面积大于100000m</w:t>
            </w:r>
            <w:r>
              <w:rPr>
                <w:rFonts w:hint="eastAsia" w:ascii="仿宋" w:hAnsi="仿宋" w:eastAsia="仿宋" w:cs="仿宋"/>
                <w:sz w:val="24"/>
                <w:szCs w:val="24"/>
                <w:vertAlign w:val="superscript"/>
              </w:rPr>
              <w:t>2</w:t>
            </w:r>
            <w:r>
              <w:rPr>
                <w:rFonts w:hint="eastAsia" w:ascii="仿宋" w:hAnsi="仿宋" w:eastAsia="仿宋" w:cs="仿宋"/>
                <w:sz w:val="24"/>
                <w:szCs w:val="24"/>
              </w:rPr>
              <w:t>的公共建筑和总建筑面积大于20000m</w:t>
            </w:r>
            <w:r>
              <w:rPr>
                <w:rFonts w:hint="eastAsia" w:ascii="仿宋" w:hAnsi="仿宋" w:eastAsia="仿宋" w:cs="仿宋"/>
                <w:sz w:val="24"/>
                <w:szCs w:val="24"/>
                <w:vertAlign w:val="superscript"/>
              </w:rPr>
              <w:t>2</w:t>
            </w:r>
            <w:r>
              <w:rPr>
                <w:rFonts w:hint="eastAsia" w:ascii="仿宋" w:hAnsi="仿宋" w:eastAsia="仿宋" w:cs="仿宋"/>
                <w:sz w:val="24"/>
                <w:szCs w:val="24"/>
              </w:rPr>
              <w:t>的地下、半地下建筑，不应少于1.0h；其他建筑不应少于0.5h</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0"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20.1.8</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地下线路应急时间</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连续供电时间不应小于60min</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20.1.9</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疏散走道地面照度</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最低水平照度不应低于1.0Ix</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1"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20.1.10</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应急照明系统的联动功能</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当确认火灾后，由发生火灾的报警区域开始，顺序启动全楼疏散通道的消防应急照明和疏散指示系统，系统全部投入应急状态的启动时间不应大于5s</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8"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20.2</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疏散指示标志</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3"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20.2.1</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疏散指示标志的设置数量及部位</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应按规范及设计要求设置</w:t>
            </w:r>
          </w:p>
        </w:tc>
        <w:tc>
          <w:tcPr>
            <w:tcW w:w="98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1"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20.2.2</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外观及标志</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表面无腐蚀、涂覆层剥落和起泡现象，无明显划伤、裂痕、毛刺等机械损伤，紧固部件无松动；应有清晰、耐久的标志</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3"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20.2.3</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安装质量</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应牢固、无遮挡，疏散方向的指示应正确</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20.2.4</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应急转换功能（二类居住高层除外）</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主电源切断后，应急电源应顺利转换试验三次</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5"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20.2.5</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灯光疏散指示标志的备用电源连续供电时间</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建筑高度大于100m的民用建筑，不应小于1.5h；医疗建筑、老年人建筑、总建筑面积大于100000m</w:t>
            </w:r>
            <w:r>
              <w:rPr>
                <w:rFonts w:hint="eastAsia" w:ascii="仿宋" w:hAnsi="仿宋" w:eastAsia="仿宋" w:cs="仿宋"/>
                <w:sz w:val="24"/>
                <w:szCs w:val="24"/>
                <w:vertAlign w:val="superscript"/>
              </w:rPr>
              <w:t>2</w:t>
            </w:r>
            <w:r>
              <w:rPr>
                <w:rFonts w:hint="eastAsia" w:ascii="仿宋" w:hAnsi="仿宋" w:eastAsia="仿宋" w:cs="仿宋"/>
                <w:sz w:val="24"/>
                <w:szCs w:val="24"/>
              </w:rPr>
              <w:t>的公共建筑和总建筑面积大于20000m</w:t>
            </w:r>
            <w:r>
              <w:rPr>
                <w:rFonts w:hint="eastAsia" w:ascii="仿宋" w:hAnsi="仿宋" w:eastAsia="仿宋" w:cs="仿宋"/>
                <w:sz w:val="24"/>
                <w:szCs w:val="24"/>
                <w:vertAlign w:val="superscript"/>
              </w:rPr>
              <w:t>2</w:t>
            </w:r>
            <w:r>
              <w:rPr>
                <w:rFonts w:hint="eastAsia" w:ascii="仿宋" w:hAnsi="仿宋" w:eastAsia="仿宋" w:cs="仿宋"/>
                <w:sz w:val="24"/>
                <w:szCs w:val="24"/>
              </w:rPr>
              <w:t>的地下、半地下建筑，不应少于1.0h；其他建筑不应少于0.5h</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20.2.6</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灯光疏散指示标志电线</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不得使用插头连接，应在预埋盒或接线盒内连接</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2"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20.2.7</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装在单侧或两侧墙上的灯光疏散指示标志安装高度</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标志的上边缘距地面不应大于1.0m</w:t>
            </w:r>
          </w:p>
        </w:tc>
        <w:tc>
          <w:tcPr>
            <w:tcW w:w="98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20.2.8</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悬挂在室内大厅处的灯光疏散指示标志安装高度</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标志的下边缘距地面的高度不应小于2.0m，且不宜大于2.5m</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20.2.9</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地下、半地下建筑和无窗厂房的灯光疏散指示标志安装高度</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标志的中心点距地面的高度应在1.0~1.2m</w:t>
            </w:r>
          </w:p>
        </w:tc>
        <w:tc>
          <w:tcPr>
            <w:tcW w:w="983"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20.2.10</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装在两侧墙上的灯光疏散指示标志安装距离</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不应大于20m，且袋形走道的尽头离标志的距离不应大于10m</w:t>
            </w:r>
          </w:p>
        </w:tc>
        <w:tc>
          <w:tcPr>
            <w:tcW w:w="983"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9"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20.2.11</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地下、半地下建筑和无窗厂房的灯光疏散指示标志安装距离</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不应大于10m，且袋形走道的尽头离标志的距离不应大于5m</w:t>
            </w:r>
          </w:p>
        </w:tc>
        <w:tc>
          <w:tcPr>
            <w:tcW w:w="983"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20.2.12</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地面单独设置灯光疏散指示标志的间距</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不应大于5m</w:t>
            </w:r>
          </w:p>
        </w:tc>
        <w:tc>
          <w:tcPr>
            <w:tcW w:w="98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3"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20.2.13</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在墙面上单独设置灯光疏散指示标志的间距</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不应大于10m，袋形走道的尽头距离标志不应大于标志间距的一半，车库、停车场通道上的疏散指示标志间距不宜大于20m</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8"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20.2.14</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在墙面和地面上同时设置灯光疏散指示标志的间距</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不应大于10m</w:t>
            </w:r>
          </w:p>
        </w:tc>
        <w:tc>
          <w:tcPr>
            <w:tcW w:w="98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3"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20.2.15</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持续型和集中控制型内部发光疏散指示标志的供电</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主电源宜在双电源互投后最末一级配电箱取电</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20.2.16</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非持续型灯光疏散指示标志的供电</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主电源应在发生火灾时需切断的正常供电线路取电，而不能在双电源互投后取电</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20.2.17</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蓄光自发光疏散指示标志安装高度</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标志的中心线距地面高度不应大于0.5m</w:t>
            </w:r>
          </w:p>
        </w:tc>
        <w:tc>
          <w:tcPr>
            <w:tcW w:w="98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20.2.18</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地面上单独设置蓄光自发光疏散指示标志的间距</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不应大于3m</w:t>
            </w:r>
          </w:p>
        </w:tc>
        <w:tc>
          <w:tcPr>
            <w:tcW w:w="98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1"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20.2.19</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墙面上单独设置蓄光自发光疏散指示标志的间距</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不应大于1.5m，并应在通道两侧同时设置。袋形走道的尽头距离标志不应大于标志间距的一半</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20.2.20</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在墙面和地面上同时设置蓄光自发光疏散指示标志的间距</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不应大于3m</w:t>
            </w:r>
          </w:p>
        </w:tc>
        <w:tc>
          <w:tcPr>
            <w:tcW w:w="98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20.2.21</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蓄光自发光疏散指示标志亮度</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受200Ix照度的灯光照射，停止照射后30min应清晰</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5"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20.2.22</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疏散指示系统的联动</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当确认火灾后，由发生火灾的报警区域开始，顺序启动全楼疏散通道的消防应急照明和疏散指示系统，系统全部投入应急状态的启动时间不应大于5s</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8"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21</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建筑灭火器</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21.1</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手提式灭火器</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9"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21.1.1</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贮存瓶外观</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筒体无明显锈蚀和凹凸损伤、手柄、插销、铅封、压力表等组件齐全完好；型号标识清晰、完整</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5"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21.1.2</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灭火器设置及类型选择</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高层住宅建筑的公共部位和公共建筑内应设置灭火器，厂房、仓库、储罐（区）和堆场，灭火器类型选择应按规范及设计要求</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21.1.3</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配置数量</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应符合规范及设计要求</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8"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21.1.4</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设置地点</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应设置在明显和便于取用的地点</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4"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21.1.5</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充装压力</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压力表指针应在绿区域范围内</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21.1.6</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永久性标志</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灭火器应有铭牌贴在筒体上或印刷在筒体上</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5"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21.1.7</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有效期（水基型）</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灭火器从出厂日期算起，达到6年的，必须报废</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21.1.8</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有效期（干粉灭火器）</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灭火器从出厂日期算起，达到10年的，必须报废</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2"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21.1.9</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有效期（洁净气体）</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灭火器从出厂日期算起，达到10年的，必须报废</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21.1.10</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有效期（二氧化碳灭火器和贮气瓶）</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灭火器从出厂日期算起，达到12年的，必须报废</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21.1.11</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最大保护距离（A类严重危险级）</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任一着火点到最近灭火器的设置点的最大保护距离不应大于15m</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6"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21.1.12</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最大保护距离（A类中危险级）</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任一着火点到最近灭火器的设置点的最大保护距离不应大于20m</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2"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21.1.13</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最大保护距离（A类轻危险级）</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任一着火点到最近灭火器的设置点的最大保护距离不应大于25m</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5"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21.1.14</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最大保护距离（B、C类严重危险）</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任一着火点到最近灭火器的设置点的最大保护距离不应大于9m</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21.1.15</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最大保护距离（B、C类中危险级）</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任一着火点到最近灭火器的设置点的最大保护距离不应大于12m</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21.1.16</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最大保护距离（B、C类轻危险级）</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任一着火点到最近灭火器的设置点的最大保护距离不应大于15m</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21.2</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推车式灭火器</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2"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21.2.1</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外观质量</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筒体无明显锈蚀和损伤；组件齐全完好；型号标识清晰、完整</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5"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21.2.2</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灭火器设置及类型选择</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高层住宅建筑的公共部位和公共建筑内应设置灭火器，厂房、仓库、储罐（区）和堆场，灭火器类型选择应按规范及设计要求</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9"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21.2.3</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配置数量</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应符合规范及设计要求</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21.2.4</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设置地点</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应设置在明显和便于取用的地点</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21.2.5</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充装压力</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压力表指针应在绿区域范围内</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21.2.6</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永久性标志</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灭火器应用铭牌贴在筒体上或印刷在筒体上</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21.2.7</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有效期（水基型）</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灭火器从出厂日期算起，达到6年的，必须报废</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21.2.8</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有效期（干粉灭火器）</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灭火器从出厂日期算起，达到10年的，必须报废</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21.2.9</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有效期（洁净气体）</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灭火器从出厂日期算起，达到10年的，必须报废</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21.2.10</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有效期（二氧化碳灭火器和贮气瓶）</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灭火器从出厂日期算起，达到12年的，必须报废</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21.2.11</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行驶机构</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推车式灭火器应设计成一个人能容易地在地面上和在有2%坡度上推（或拉）行</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21.2.12</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最大保护距离（A类严重危险级）</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任一着火点到最近灭火器的设置点的最大保护距离不应大于30m</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2"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21.2.13</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最大保护距离（A类中危险级）</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任一着火点到最近灭火器的设置点的最大保护距离不应大于40m</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4"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21.2.14</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最大保护距离（A类轻危险级）</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任一着火点到最近灭火器的设置点的最大保护距离不应大于50m</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21.2.15</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最大保护距离（B、C类严重危险级）</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任一着火点到最近灭火器的设置点的最大保护距离不应大于18m</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21.2.16</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最大保护距离（B、C类中危险级）</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任一着火点到最近灭火器的设置点的最大保护距离不应大于24m</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21.2.17</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最大保护距离（B、C类轻危险级）</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任一着火点到最近灭火器的设置点的最大保护距离不应大于30m</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22</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城市消防远程监控系统</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22.1</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用户信息传输装置</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5"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22.1.1</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用户信息传输装置设置</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用户信息传输装置应设置在联网用户的消防控制室内。联网用户未设置消防控制室时，用户信息传输装置宜设置在有人值班的场所</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5"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22.1.2</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信息接收及传输功能</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应接收联网用户的火灾报警信息以及建筑消防设施运行状态信息，并宜接收消防安全管理信息，并将信息通过报警传输网络发送给监控中心</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5"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22.1.3</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优先传输功能</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应优先传送火灾报警信息和手动报警信息</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6"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22.1.4</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自检、故障报警功能</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具有设备自检和故障报警功能</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4"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22.1.5</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主电源识别</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用户信息传输装置的主电源应有明显标识</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22.1.6</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主电源连接</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应直接与消防电源连接，不应使用电源插头；用户信息传输装置与其外接备用电源之间也应直接连接</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5"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22.1.7</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直流电源自动切换</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且有主、备用电源自动转换功能，备用电源的容量应能保证用户信息传输装置连续正常工作时间不小于8h</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3"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22.2</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监控中心</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22.2.1</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监控中心设置</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监控中心应设置在耐火等级为一、二级的建筑中，并宜设置在火灾危险性较小的部位</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22.2.2</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抗干扰性</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C</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监控中心周围不应布置电磁场干扰较强或其他影响监控中心正常工作的设备用房</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4"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22.2.3</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火灾报警信息接收、处理功能</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应接收、处理并显示联网用户的火灾报警信息，向城市消防通信指挥中心或其他接处警中心的火警信息终端传送经确认的火灾报警信息</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5"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22.2.4</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建筑消防设施运行状态信息接收、处理功能</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应接收、存储联网用户发送的建筑消防设施运行状态信息，对故障信息进行跟踪、记录、查询和统计，并发送至相应联网用户</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6"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22.2.5</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信息查询功能</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应具有为公安消防部门及联网用户提供查询火灾报警信息、建筑消防设施运行状态信息及消防安全管理信息的功能</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22.2.6</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数据实时更新功能</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能根据联网用户发送的建筑消防设施运行状态和消防安全管理信息进行数据实时更新</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4"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22.2.7</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信息接收、处理能力</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监控中心应能同时接收和处理不少于3个联网用户的火灾报警信息</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22.2.8</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火灾报警信息接收显示响应时间</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从用户信息传输装置获取火灾报警信息到监控中心接收显示的响应时间不应大于20s</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22.2.9</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火灾报警信息转发响应时间</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监控中心向城市消防通信指挥中心或其他接处警中心转发经确认的火灾报警信息的时间不应大于3s</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7"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22.2.10</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报警受理系统巡检测试</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应自动或人工对用户信息传输装置进行巡查测试，并显示巡检测试结果</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5"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22.2.11</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报警受理系统语音、数据、图像通信功能</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应与联网用户进行语音、数据或图像通信，并实时记录报警受理的语音及相应时间，且原始记录信息不能被修改</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22.2.12</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报警受理系统地理信息</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且有消防地理信息系统基本功能</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22.2.13</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报警受理系统显示、查询功能</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应能显示、查询报警信息的历史记录和相关信息，并具有系统启、停时间的记录和查询功能</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3"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22.2.14</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40" w:firstLineChars="100"/>
              <w:rPr>
                <w:rFonts w:hint="eastAsia" w:ascii="仿宋" w:hAnsi="仿宋" w:eastAsia="仿宋" w:cs="仿宋"/>
                <w:sz w:val="24"/>
                <w:szCs w:val="24"/>
              </w:rPr>
            </w:pPr>
            <w:r>
              <w:rPr>
                <w:rFonts w:hint="eastAsia" w:ascii="仿宋" w:hAnsi="仿宋" w:eastAsia="仿宋" w:cs="仿宋"/>
                <w:sz w:val="24"/>
                <w:szCs w:val="24"/>
              </w:rPr>
              <w:t>报警受理系统自检、故障报警功能</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060"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480" w:firstLineChars="200"/>
              <w:rPr>
                <w:rFonts w:hint="eastAsia" w:ascii="仿宋" w:hAnsi="仿宋" w:eastAsia="仿宋" w:cs="仿宋"/>
                <w:sz w:val="24"/>
                <w:szCs w:val="24"/>
              </w:rPr>
            </w:pPr>
            <w:r>
              <w:rPr>
                <w:rFonts w:hint="eastAsia" w:ascii="仿宋" w:hAnsi="仿宋" w:eastAsia="仿宋" w:cs="仿宋"/>
                <w:sz w:val="24"/>
                <w:szCs w:val="24"/>
              </w:rPr>
              <w:t>具有设备自检和故障报警功能</w:t>
            </w:r>
          </w:p>
        </w:tc>
        <w:tc>
          <w:tcPr>
            <w:tcW w:w="98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5"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22.2.15</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监控中心电源</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480" w:firstLineChars="200"/>
              <w:rPr>
                <w:rFonts w:hint="eastAsia" w:ascii="仿宋" w:hAnsi="仿宋" w:eastAsia="仿宋" w:cs="仿宋"/>
                <w:sz w:val="24"/>
                <w:szCs w:val="24"/>
              </w:rPr>
            </w:pPr>
            <w:r>
              <w:rPr>
                <w:rFonts w:hint="eastAsia" w:ascii="仿宋" w:hAnsi="仿宋" w:eastAsia="仿宋" w:cs="仿宋"/>
                <w:sz w:val="24"/>
                <w:szCs w:val="24"/>
              </w:rPr>
              <w:t>监控中心的电源应按所在建筑物的最高等级配置，且不低于二级负荷，并应保证不间断供电</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480" w:firstLineChars="2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3"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22..3</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b/>
                <w:sz w:val="24"/>
                <w:szCs w:val="24"/>
              </w:rPr>
            </w:pPr>
            <w:r>
              <w:rPr>
                <w:rFonts w:hint="eastAsia" w:ascii="仿宋" w:hAnsi="仿宋" w:eastAsia="仿宋" w:cs="仿宋"/>
                <w:b/>
                <w:sz w:val="24"/>
                <w:szCs w:val="24"/>
              </w:rPr>
              <w:t>火警信息终端</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480" w:firstLineChars="200"/>
              <w:rPr>
                <w:rFonts w:hint="eastAsia" w:ascii="仿宋" w:hAnsi="仿宋" w:eastAsia="仿宋" w:cs="仿宋"/>
                <w:sz w:val="24"/>
                <w:szCs w:val="24"/>
              </w:rPr>
            </w:pP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480" w:firstLineChars="2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22.3.1</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火警信息终端设置</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060"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480" w:firstLineChars="200"/>
              <w:rPr>
                <w:rFonts w:hint="eastAsia" w:ascii="仿宋" w:hAnsi="仿宋" w:eastAsia="仿宋" w:cs="仿宋"/>
                <w:sz w:val="24"/>
                <w:szCs w:val="24"/>
              </w:rPr>
            </w:pPr>
            <w:r>
              <w:rPr>
                <w:rFonts w:hint="eastAsia" w:ascii="仿宋" w:hAnsi="仿宋" w:eastAsia="仿宋" w:cs="仿宋"/>
                <w:sz w:val="24"/>
                <w:szCs w:val="24"/>
              </w:rPr>
              <w:t>火警信息终端应设置在城市消防通信指挥中心或其他接处警中心，并应通过专线（网）与监控中心进行信息传输</w:t>
            </w:r>
          </w:p>
        </w:tc>
        <w:tc>
          <w:tcPr>
            <w:tcW w:w="983"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480" w:firstLineChars="2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5"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22.3.2</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信息接收功能</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ind w:firstLine="480" w:firstLineChars="200"/>
              <w:rPr>
                <w:rFonts w:hint="eastAsia" w:ascii="仿宋" w:hAnsi="仿宋" w:eastAsia="仿宋" w:cs="仿宋"/>
                <w:sz w:val="24"/>
                <w:szCs w:val="24"/>
              </w:rPr>
            </w:pPr>
            <w:r>
              <w:rPr>
                <w:rFonts w:hint="eastAsia" w:ascii="仿宋" w:hAnsi="仿宋" w:eastAsia="仿宋" w:cs="仿宋"/>
                <w:sz w:val="24"/>
                <w:szCs w:val="24"/>
              </w:rPr>
              <w:t>应接收监控中心发送的联网用户火灾报警信息，向其反馈接收确认信号，并发出明显的声、光提示信息号</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480" w:firstLineChars="2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5"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22.3.3</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显示功能</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B</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应显示报警联网用户的名称、地址、联系电话、内部报警点位置、监控中心接警员、火警信息终端警情接收时间等信息</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ind w:firstLine="240" w:firstLineChars="10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4" w:hRule="atLeast"/>
        </w:trPr>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22.3.4</w:t>
            </w:r>
          </w:p>
        </w:tc>
        <w:tc>
          <w:tcPr>
            <w:tcW w:w="183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自检、故障报警功能</w:t>
            </w:r>
          </w:p>
        </w:tc>
        <w:tc>
          <w:tcPr>
            <w:tcW w:w="4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A</w:t>
            </w:r>
          </w:p>
        </w:tc>
        <w:tc>
          <w:tcPr>
            <w:tcW w:w="5060"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具有设备自检及故障报警功能</w:t>
            </w:r>
          </w:p>
        </w:tc>
        <w:tc>
          <w:tcPr>
            <w:tcW w:w="983"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仿宋" w:hAnsi="仿宋" w:eastAsia="仿宋" w:cs="仿宋"/>
                <w:sz w:val="24"/>
                <w:szCs w:val="24"/>
              </w:rPr>
            </w:pPr>
          </w:p>
        </w:tc>
      </w:tr>
    </w:tbl>
    <w:p>
      <w:pPr>
        <w:widowControl/>
        <w:jc w:val="left"/>
        <w:rPr>
          <w:rFonts w:hint="eastAsia" w:ascii="仿宋" w:hAnsi="仿宋" w:eastAsia="仿宋" w:cs="仿宋"/>
          <w:sz w:val="32"/>
          <w:szCs w:val="32"/>
        </w:rPr>
      </w:pPr>
    </w:p>
    <w:sectPr>
      <w:footerReference r:id="rId6" w:type="default"/>
      <w:headerReference r:id="rId5" w:type="even"/>
      <w:pgSz w:w="11906" w:h="16838"/>
      <w:pgMar w:top="1418" w:right="1418" w:bottom="1418" w:left="1418" w:header="851" w:footer="992" w:gutter="0"/>
      <w:cols w:space="425"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2">
    <w:p/>
  </w:endnote>
  <w:endnote w:type="continuationSeparator" w:id="3">
    <w:p>
      <w:r>
        <w:continuationSeparator/>
      </w:r>
    </w:p>
  </w:endnote>
  <w:endnote w:id="0">
    <w:p>
      <w:pPr>
        <w:rPr>
          <w:rFonts w:asciiTheme="minorEastAsia" w:hAnsiTheme="minorEastAsia"/>
          <w:sz w:val="24"/>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72350039"/>
      <w:docPartObj>
        <w:docPartGallery w:val="autotext"/>
      </w:docPartObj>
    </w:sdtPr>
    <w:sdtContent>
      <w:p>
        <w:pPr>
          <w:pStyle w:val="7"/>
          <w:jc w:val="right"/>
        </w:pPr>
        <w:r>
          <w:fldChar w:fldCharType="begin"/>
        </w:r>
        <w:r>
          <w:instrText xml:space="preserve">PAGE   \* MERGEFORMAT</w:instrText>
        </w:r>
        <w:r>
          <w:fldChar w:fldCharType="separate"/>
        </w:r>
        <w:r>
          <w:rPr>
            <w:lang w:val="zh-CN"/>
          </w:rPr>
          <w:t>129</w:t>
        </w:r>
        <w:r>
          <w:fldChar w:fldCharType="end"/>
        </w:r>
      </w:p>
    </w:sdtContent>
  </w:sdt>
  <w:p>
    <w:pPr>
      <w:pStyle w:val="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Change w:id="0" w:author="admin" w:date="2016-07-21T18:14:00Z">
        <w:pPr>
          <w:pStyle w:val="8"/>
        </w:pPr>
      </w:pPrChange>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val="1"/>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2"/>
    <w:endnote w:id="3"/>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5800"/>
    <w:rsid w:val="000021AB"/>
    <w:rsid w:val="0000300C"/>
    <w:rsid w:val="00003034"/>
    <w:rsid w:val="00003151"/>
    <w:rsid w:val="000036BC"/>
    <w:rsid w:val="00005A34"/>
    <w:rsid w:val="00012866"/>
    <w:rsid w:val="000152F7"/>
    <w:rsid w:val="00015805"/>
    <w:rsid w:val="00015E4B"/>
    <w:rsid w:val="000215CF"/>
    <w:rsid w:val="00021935"/>
    <w:rsid w:val="00023822"/>
    <w:rsid w:val="000258AD"/>
    <w:rsid w:val="00026544"/>
    <w:rsid w:val="000323A0"/>
    <w:rsid w:val="00032F61"/>
    <w:rsid w:val="00033C55"/>
    <w:rsid w:val="00035775"/>
    <w:rsid w:val="000405C7"/>
    <w:rsid w:val="000410CD"/>
    <w:rsid w:val="00042245"/>
    <w:rsid w:val="00044912"/>
    <w:rsid w:val="00044D8E"/>
    <w:rsid w:val="000458A2"/>
    <w:rsid w:val="00050431"/>
    <w:rsid w:val="00051FF4"/>
    <w:rsid w:val="00054B4B"/>
    <w:rsid w:val="000606C1"/>
    <w:rsid w:val="000612AB"/>
    <w:rsid w:val="00062D1D"/>
    <w:rsid w:val="00066993"/>
    <w:rsid w:val="000679A7"/>
    <w:rsid w:val="00070232"/>
    <w:rsid w:val="0007291F"/>
    <w:rsid w:val="00072FA6"/>
    <w:rsid w:val="00075CAB"/>
    <w:rsid w:val="000771B8"/>
    <w:rsid w:val="000809A1"/>
    <w:rsid w:val="00080AC1"/>
    <w:rsid w:val="0008146D"/>
    <w:rsid w:val="00084034"/>
    <w:rsid w:val="00086637"/>
    <w:rsid w:val="00086CE4"/>
    <w:rsid w:val="00092CC6"/>
    <w:rsid w:val="00092FF4"/>
    <w:rsid w:val="00094169"/>
    <w:rsid w:val="00095425"/>
    <w:rsid w:val="00096C39"/>
    <w:rsid w:val="00097C2C"/>
    <w:rsid w:val="00097D18"/>
    <w:rsid w:val="000A00BD"/>
    <w:rsid w:val="000A0CAC"/>
    <w:rsid w:val="000A4C29"/>
    <w:rsid w:val="000A5268"/>
    <w:rsid w:val="000A7236"/>
    <w:rsid w:val="000A72C3"/>
    <w:rsid w:val="000A7B71"/>
    <w:rsid w:val="000A7C7A"/>
    <w:rsid w:val="000B0A5F"/>
    <w:rsid w:val="000B0D50"/>
    <w:rsid w:val="000B1816"/>
    <w:rsid w:val="000B2E31"/>
    <w:rsid w:val="000C045B"/>
    <w:rsid w:val="000C0643"/>
    <w:rsid w:val="000C1A18"/>
    <w:rsid w:val="000C2525"/>
    <w:rsid w:val="000C30FD"/>
    <w:rsid w:val="000C5D8E"/>
    <w:rsid w:val="000C6457"/>
    <w:rsid w:val="000C75ED"/>
    <w:rsid w:val="000C7BF6"/>
    <w:rsid w:val="000C7E1D"/>
    <w:rsid w:val="000D1F9A"/>
    <w:rsid w:val="000D2FCF"/>
    <w:rsid w:val="000D31A8"/>
    <w:rsid w:val="000D4910"/>
    <w:rsid w:val="000D4D45"/>
    <w:rsid w:val="000D60B1"/>
    <w:rsid w:val="000D6F0A"/>
    <w:rsid w:val="000D7667"/>
    <w:rsid w:val="000E172D"/>
    <w:rsid w:val="000E1EE6"/>
    <w:rsid w:val="000E22A1"/>
    <w:rsid w:val="000E50D8"/>
    <w:rsid w:val="000E57EB"/>
    <w:rsid w:val="000E6CBC"/>
    <w:rsid w:val="000E7EE7"/>
    <w:rsid w:val="000F06E4"/>
    <w:rsid w:val="000F3463"/>
    <w:rsid w:val="000F4BDE"/>
    <w:rsid w:val="000F5128"/>
    <w:rsid w:val="000F6399"/>
    <w:rsid w:val="00100885"/>
    <w:rsid w:val="00100E21"/>
    <w:rsid w:val="0010102E"/>
    <w:rsid w:val="001025A2"/>
    <w:rsid w:val="00103700"/>
    <w:rsid w:val="001040E5"/>
    <w:rsid w:val="0010432D"/>
    <w:rsid w:val="00104DE3"/>
    <w:rsid w:val="00105B28"/>
    <w:rsid w:val="0010646E"/>
    <w:rsid w:val="00106555"/>
    <w:rsid w:val="00110596"/>
    <w:rsid w:val="0011147D"/>
    <w:rsid w:val="001116C8"/>
    <w:rsid w:val="00115367"/>
    <w:rsid w:val="00117CF5"/>
    <w:rsid w:val="001222C8"/>
    <w:rsid w:val="00130566"/>
    <w:rsid w:val="00130D7F"/>
    <w:rsid w:val="001323A0"/>
    <w:rsid w:val="00133398"/>
    <w:rsid w:val="00134D1C"/>
    <w:rsid w:val="00137AF1"/>
    <w:rsid w:val="0014173E"/>
    <w:rsid w:val="00141DBA"/>
    <w:rsid w:val="0014208A"/>
    <w:rsid w:val="00142264"/>
    <w:rsid w:val="00143ED6"/>
    <w:rsid w:val="0014400A"/>
    <w:rsid w:val="00146279"/>
    <w:rsid w:val="00147575"/>
    <w:rsid w:val="00147AAE"/>
    <w:rsid w:val="00147BD3"/>
    <w:rsid w:val="001541A6"/>
    <w:rsid w:val="00156705"/>
    <w:rsid w:val="00156D67"/>
    <w:rsid w:val="0016063A"/>
    <w:rsid w:val="00160E24"/>
    <w:rsid w:val="00161084"/>
    <w:rsid w:val="0016124D"/>
    <w:rsid w:val="00161422"/>
    <w:rsid w:val="0016153C"/>
    <w:rsid w:val="001642E0"/>
    <w:rsid w:val="0017038A"/>
    <w:rsid w:val="00172945"/>
    <w:rsid w:val="00172C7C"/>
    <w:rsid w:val="00174ED3"/>
    <w:rsid w:val="00175E8E"/>
    <w:rsid w:val="00177A32"/>
    <w:rsid w:val="00182981"/>
    <w:rsid w:val="0018388A"/>
    <w:rsid w:val="001865C5"/>
    <w:rsid w:val="001867F0"/>
    <w:rsid w:val="00186AEE"/>
    <w:rsid w:val="001879F6"/>
    <w:rsid w:val="00190E15"/>
    <w:rsid w:val="00191A46"/>
    <w:rsid w:val="001959C5"/>
    <w:rsid w:val="001971DF"/>
    <w:rsid w:val="001975E9"/>
    <w:rsid w:val="001A0675"/>
    <w:rsid w:val="001A2194"/>
    <w:rsid w:val="001A63FD"/>
    <w:rsid w:val="001A6D14"/>
    <w:rsid w:val="001A7B5C"/>
    <w:rsid w:val="001B0AC0"/>
    <w:rsid w:val="001B2E9A"/>
    <w:rsid w:val="001B3134"/>
    <w:rsid w:val="001B5153"/>
    <w:rsid w:val="001B71CE"/>
    <w:rsid w:val="001B7838"/>
    <w:rsid w:val="001C06A0"/>
    <w:rsid w:val="001C20C9"/>
    <w:rsid w:val="001C2E7D"/>
    <w:rsid w:val="001C3BBD"/>
    <w:rsid w:val="001C5F79"/>
    <w:rsid w:val="001C66FA"/>
    <w:rsid w:val="001C7ECE"/>
    <w:rsid w:val="001D0692"/>
    <w:rsid w:val="001D1CC7"/>
    <w:rsid w:val="001D29CA"/>
    <w:rsid w:val="001D5581"/>
    <w:rsid w:val="001D653A"/>
    <w:rsid w:val="001D675A"/>
    <w:rsid w:val="001D74EB"/>
    <w:rsid w:val="001E10B0"/>
    <w:rsid w:val="001E27AD"/>
    <w:rsid w:val="001E4476"/>
    <w:rsid w:val="001E785F"/>
    <w:rsid w:val="001E7BBE"/>
    <w:rsid w:val="001F6CF3"/>
    <w:rsid w:val="001F734B"/>
    <w:rsid w:val="001F7829"/>
    <w:rsid w:val="00201F01"/>
    <w:rsid w:val="0020398A"/>
    <w:rsid w:val="002060CE"/>
    <w:rsid w:val="0020699B"/>
    <w:rsid w:val="002074D3"/>
    <w:rsid w:val="00207FD0"/>
    <w:rsid w:val="00210104"/>
    <w:rsid w:val="00211B87"/>
    <w:rsid w:val="00212413"/>
    <w:rsid w:val="002139DB"/>
    <w:rsid w:val="002169BA"/>
    <w:rsid w:val="00216F64"/>
    <w:rsid w:val="00217BBA"/>
    <w:rsid w:val="00220F79"/>
    <w:rsid w:val="002226F4"/>
    <w:rsid w:val="002259C1"/>
    <w:rsid w:val="00230E29"/>
    <w:rsid w:val="00231316"/>
    <w:rsid w:val="002327DE"/>
    <w:rsid w:val="00237147"/>
    <w:rsid w:val="00237751"/>
    <w:rsid w:val="00240D8E"/>
    <w:rsid w:val="0024184A"/>
    <w:rsid w:val="00246400"/>
    <w:rsid w:val="0025011C"/>
    <w:rsid w:val="00250448"/>
    <w:rsid w:val="00250AE2"/>
    <w:rsid w:val="00253676"/>
    <w:rsid w:val="00253AC4"/>
    <w:rsid w:val="00255989"/>
    <w:rsid w:val="00255CD2"/>
    <w:rsid w:val="00256B09"/>
    <w:rsid w:val="00256B30"/>
    <w:rsid w:val="00257982"/>
    <w:rsid w:val="002615C9"/>
    <w:rsid w:val="00266CCA"/>
    <w:rsid w:val="002723AA"/>
    <w:rsid w:val="00272F2A"/>
    <w:rsid w:val="0027358F"/>
    <w:rsid w:val="00273E88"/>
    <w:rsid w:val="00275549"/>
    <w:rsid w:val="00275575"/>
    <w:rsid w:val="002765B8"/>
    <w:rsid w:val="002800DB"/>
    <w:rsid w:val="00280B05"/>
    <w:rsid w:val="00283516"/>
    <w:rsid w:val="0028687C"/>
    <w:rsid w:val="002871B1"/>
    <w:rsid w:val="00297E6C"/>
    <w:rsid w:val="002A027B"/>
    <w:rsid w:val="002A11AA"/>
    <w:rsid w:val="002A14E0"/>
    <w:rsid w:val="002A1BD0"/>
    <w:rsid w:val="002A2742"/>
    <w:rsid w:val="002A2AEA"/>
    <w:rsid w:val="002A350B"/>
    <w:rsid w:val="002A39F5"/>
    <w:rsid w:val="002A5D69"/>
    <w:rsid w:val="002A5D8C"/>
    <w:rsid w:val="002A7483"/>
    <w:rsid w:val="002A7F97"/>
    <w:rsid w:val="002B0014"/>
    <w:rsid w:val="002B23AE"/>
    <w:rsid w:val="002B4C86"/>
    <w:rsid w:val="002B7C77"/>
    <w:rsid w:val="002C5356"/>
    <w:rsid w:val="002D53BA"/>
    <w:rsid w:val="002D5B4B"/>
    <w:rsid w:val="002E09DA"/>
    <w:rsid w:val="002E4A0F"/>
    <w:rsid w:val="002E62D7"/>
    <w:rsid w:val="002F0521"/>
    <w:rsid w:val="002F096E"/>
    <w:rsid w:val="002F5A69"/>
    <w:rsid w:val="002F5CDF"/>
    <w:rsid w:val="002F5EC0"/>
    <w:rsid w:val="00300154"/>
    <w:rsid w:val="00302AC7"/>
    <w:rsid w:val="00302E23"/>
    <w:rsid w:val="003037B0"/>
    <w:rsid w:val="00303F12"/>
    <w:rsid w:val="003055E9"/>
    <w:rsid w:val="003067AE"/>
    <w:rsid w:val="00307FBC"/>
    <w:rsid w:val="003127FE"/>
    <w:rsid w:val="00313B53"/>
    <w:rsid w:val="00313EB6"/>
    <w:rsid w:val="0031550A"/>
    <w:rsid w:val="003170C2"/>
    <w:rsid w:val="0031725C"/>
    <w:rsid w:val="00317809"/>
    <w:rsid w:val="00317C42"/>
    <w:rsid w:val="003218AD"/>
    <w:rsid w:val="00322C9D"/>
    <w:rsid w:val="00323132"/>
    <w:rsid w:val="0032463C"/>
    <w:rsid w:val="0032609E"/>
    <w:rsid w:val="00330A5F"/>
    <w:rsid w:val="00331CDD"/>
    <w:rsid w:val="0033224B"/>
    <w:rsid w:val="003324C8"/>
    <w:rsid w:val="0033375C"/>
    <w:rsid w:val="00334F9A"/>
    <w:rsid w:val="0033547F"/>
    <w:rsid w:val="003424A1"/>
    <w:rsid w:val="003435A7"/>
    <w:rsid w:val="003461FC"/>
    <w:rsid w:val="003477F5"/>
    <w:rsid w:val="00347874"/>
    <w:rsid w:val="003479B4"/>
    <w:rsid w:val="0035169C"/>
    <w:rsid w:val="00351AEC"/>
    <w:rsid w:val="0035322C"/>
    <w:rsid w:val="003534F3"/>
    <w:rsid w:val="00354C09"/>
    <w:rsid w:val="0035625D"/>
    <w:rsid w:val="003563B6"/>
    <w:rsid w:val="00356658"/>
    <w:rsid w:val="003579BF"/>
    <w:rsid w:val="00357ACC"/>
    <w:rsid w:val="00360482"/>
    <w:rsid w:val="00360A2E"/>
    <w:rsid w:val="00361D8E"/>
    <w:rsid w:val="00362C5F"/>
    <w:rsid w:val="00363F0E"/>
    <w:rsid w:val="00364DB4"/>
    <w:rsid w:val="00365658"/>
    <w:rsid w:val="00365B02"/>
    <w:rsid w:val="0036649E"/>
    <w:rsid w:val="00367EA2"/>
    <w:rsid w:val="00367F6E"/>
    <w:rsid w:val="0037482D"/>
    <w:rsid w:val="003761CA"/>
    <w:rsid w:val="00376F85"/>
    <w:rsid w:val="00377CAA"/>
    <w:rsid w:val="00380A20"/>
    <w:rsid w:val="00380B5D"/>
    <w:rsid w:val="0038117D"/>
    <w:rsid w:val="00383E68"/>
    <w:rsid w:val="00383E7A"/>
    <w:rsid w:val="00386CA0"/>
    <w:rsid w:val="003870A8"/>
    <w:rsid w:val="00394976"/>
    <w:rsid w:val="00394C29"/>
    <w:rsid w:val="00396B8F"/>
    <w:rsid w:val="003A0354"/>
    <w:rsid w:val="003A161B"/>
    <w:rsid w:val="003A31C5"/>
    <w:rsid w:val="003A34EB"/>
    <w:rsid w:val="003A3E23"/>
    <w:rsid w:val="003A5161"/>
    <w:rsid w:val="003A649D"/>
    <w:rsid w:val="003A7266"/>
    <w:rsid w:val="003A7C34"/>
    <w:rsid w:val="003B0481"/>
    <w:rsid w:val="003B0793"/>
    <w:rsid w:val="003B0F32"/>
    <w:rsid w:val="003B116C"/>
    <w:rsid w:val="003B2E35"/>
    <w:rsid w:val="003B3C64"/>
    <w:rsid w:val="003B3DB9"/>
    <w:rsid w:val="003B5752"/>
    <w:rsid w:val="003B60E3"/>
    <w:rsid w:val="003B611A"/>
    <w:rsid w:val="003B64F2"/>
    <w:rsid w:val="003C0772"/>
    <w:rsid w:val="003C14F2"/>
    <w:rsid w:val="003C30A9"/>
    <w:rsid w:val="003C3746"/>
    <w:rsid w:val="003C5C10"/>
    <w:rsid w:val="003C5DA5"/>
    <w:rsid w:val="003C7F8E"/>
    <w:rsid w:val="003D0505"/>
    <w:rsid w:val="003D0728"/>
    <w:rsid w:val="003D14BA"/>
    <w:rsid w:val="003D5C75"/>
    <w:rsid w:val="003D6754"/>
    <w:rsid w:val="003D6962"/>
    <w:rsid w:val="003E249C"/>
    <w:rsid w:val="003E4DCA"/>
    <w:rsid w:val="003E5916"/>
    <w:rsid w:val="003E7C14"/>
    <w:rsid w:val="003E7FF7"/>
    <w:rsid w:val="003F03E6"/>
    <w:rsid w:val="003F1018"/>
    <w:rsid w:val="003F1599"/>
    <w:rsid w:val="003F32D0"/>
    <w:rsid w:val="003F44CD"/>
    <w:rsid w:val="003F4A18"/>
    <w:rsid w:val="003F6EBB"/>
    <w:rsid w:val="00402849"/>
    <w:rsid w:val="00402BA2"/>
    <w:rsid w:val="00402EE7"/>
    <w:rsid w:val="00404A48"/>
    <w:rsid w:val="00405DD0"/>
    <w:rsid w:val="00406408"/>
    <w:rsid w:val="0040650C"/>
    <w:rsid w:val="004069C5"/>
    <w:rsid w:val="00410D99"/>
    <w:rsid w:val="00411949"/>
    <w:rsid w:val="00413AA6"/>
    <w:rsid w:val="00415253"/>
    <w:rsid w:val="00417456"/>
    <w:rsid w:val="0041782B"/>
    <w:rsid w:val="00417F8C"/>
    <w:rsid w:val="00420774"/>
    <w:rsid w:val="004215E9"/>
    <w:rsid w:val="00422952"/>
    <w:rsid w:val="00422D44"/>
    <w:rsid w:val="00423A8C"/>
    <w:rsid w:val="00423CAB"/>
    <w:rsid w:val="00424035"/>
    <w:rsid w:val="00424B0F"/>
    <w:rsid w:val="00427C42"/>
    <w:rsid w:val="004317F0"/>
    <w:rsid w:val="00431806"/>
    <w:rsid w:val="00432965"/>
    <w:rsid w:val="004346DB"/>
    <w:rsid w:val="00435100"/>
    <w:rsid w:val="00435A2B"/>
    <w:rsid w:val="00435CC1"/>
    <w:rsid w:val="00440AF8"/>
    <w:rsid w:val="00440D89"/>
    <w:rsid w:val="00447653"/>
    <w:rsid w:val="00447B4A"/>
    <w:rsid w:val="0045237D"/>
    <w:rsid w:val="004550CC"/>
    <w:rsid w:val="00457AE9"/>
    <w:rsid w:val="00460B25"/>
    <w:rsid w:val="00460FE0"/>
    <w:rsid w:val="00461035"/>
    <w:rsid w:val="00463768"/>
    <w:rsid w:val="00463ACB"/>
    <w:rsid w:val="0046613A"/>
    <w:rsid w:val="004674D1"/>
    <w:rsid w:val="00470CCA"/>
    <w:rsid w:val="00470CDA"/>
    <w:rsid w:val="00470D5C"/>
    <w:rsid w:val="00475383"/>
    <w:rsid w:val="0048199C"/>
    <w:rsid w:val="00485C93"/>
    <w:rsid w:val="00491522"/>
    <w:rsid w:val="0049328C"/>
    <w:rsid w:val="004941E8"/>
    <w:rsid w:val="004952D7"/>
    <w:rsid w:val="00495C39"/>
    <w:rsid w:val="00496A8C"/>
    <w:rsid w:val="004976FF"/>
    <w:rsid w:val="00497C04"/>
    <w:rsid w:val="00497E68"/>
    <w:rsid w:val="004A0F39"/>
    <w:rsid w:val="004A37E0"/>
    <w:rsid w:val="004A3CC1"/>
    <w:rsid w:val="004A3D51"/>
    <w:rsid w:val="004A651F"/>
    <w:rsid w:val="004A6B8D"/>
    <w:rsid w:val="004B2E7E"/>
    <w:rsid w:val="004B343C"/>
    <w:rsid w:val="004D1A6C"/>
    <w:rsid w:val="004D1C4B"/>
    <w:rsid w:val="004D5CAE"/>
    <w:rsid w:val="004D7915"/>
    <w:rsid w:val="004E1963"/>
    <w:rsid w:val="004E1D34"/>
    <w:rsid w:val="004E230E"/>
    <w:rsid w:val="004E26E7"/>
    <w:rsid w:val="004E3010"/>
    <w:rsid w:val="004E3F10"/>
    <w:rsid w:val="004E5113"/>
    <w:rsid w:val="004E64D8"/>
    <w:rsid w:val="004F068C"/>
    <w:rsid w:val="004F0F66"/>
    <w:rsid w:val="004F0FE0"/>
    <w:rsid w:val="004F4D6A"/>
    <w:rsid w:val="004F6BD8"/>
    <w:rsid w:val="00503E6A"/>
    <w:rsid w:val="00504457"/>
    <w:rsid w:val="0050649E"/>
    <w:rsid w:val="005066AA"/>
    <w:rsid w:val="00510899"/>
    <w:rsid w:val="00512A79"/>
    <w:rsid w:val="00513378"/>
    <w:rsid w:val="00513965"/>
    <w:rsid w:val="00514C51"/>
    <w:rsid w:val="00514F90"/>
    <w:rsid w:val="0051570B"/>
    <w:rsid w:val="00516D76"/>
    <w:rsid w:val="005175A8"/>
    <w:rsid w:val="00517769"/>
    <w:rsid w:val="005269F6"/>
    <w:rsid w:val="00526AB1"/>
    <w:rsid w:val="00527437"/>
    <w:rsid w:val="00527EBA"/>
    <w:rsid w:val="00530D11"/>
    <w:rsid w:val="0053243E"/>
    <w:rsid w:val="00532B98"/>
    <w:rsid w:val="00532EA3"/>
    <w:rsid w:val="005347AB"/>
    <w:rsid w:val="005374E6"/>
    <w:rsid w:val="00540EC0"/>
    <w:rsid w:val="0054151E"/>
    <w:rsid w:val="00541838"/>
    <w:rsid w:val="005431D3"/>
    <w:rsid w:val="00543AE7"/>
    <w:rsid w:val="00546563"/>
    <w:rsid w:val="00546891"/>
    <w:rsid w:val="00550CE6"/>
    <w:rsid w:val="005539CD"/>
    <w:rsid w:val="005554B9"/>
    <w:rsid w:val="0055649A"/>
    <w:rsid w:val="00556BA7"/>
    <w:rsid w:val="00561D95"/>
    <w:rsid w:val="00562730"/>
    <w:rsid w:val="00566D3B"/>
    <w:rsid w:val="005732BC"/>
    <w:rsid w:val="00574E1B"/>
    <w:rsid w:val="00575ACB"/>
    <w:rsid w:val="00576D9E"/>
    <w:rsid w:val="00577E08"/>
    <w:rsid w:val="0058008F"/>
    <w:rsid w:val="00581A1C"/>
    <w:rsid w:val="005829F2"/>
    <w:rsid w:val="00583978"/>
    <w:rsid w:val="00584166"/>
    <w:rsid w:val="0058562D"/>
    <w:rsid w:val="00592679"/>
    <w:rsid w:val="00593A09"/>
    <w:rsid w:val="00595331"/>
    <w:rsid w:val="00596732"/>
    <w:rsid w:val="005968F2"/>
    <w:rsid w:val="00597ED1"/>
    <w:rsid w:val="005A11D2"/>
    <w:rsid w:val="005A37F5"/>
    <w:rsid w:val="005A4BBD"/>
    <w:rsid w:val="005A746C"/>
    <w:rsid w:val="005A74EE"/>
    <w:rsid w:val="005A7697"/>
    <w:rsid w:val="005B1B0F"/>
    <w:rsid w:val="005B2781"/>
    <w:rsid w:val="005B33EB"/>
    <w:rsid w:val="005B546A"/>
    <w:rsid w:val="005B799D"/>
    <w:rsid w:val="005C0184"/>
    <w:rsid w:val="005C0FFC"/>
    <w:rsid w:val="005C14DE"/>
    <w:rsid w:val="005C3352"/>
    <w:rsid w:val="005C5A50"/>
    <w:rsid w:val="005C7323"/>
    <w:rsid w:val="005C7608"/>
    <w:rsid w:val="005D0468"/>
    <w:rsid w:val="005D09C5"/>
    <w:rsid w:val="005D4B1D"/>
    <w:rsid w:val="005D68C5"/>
    <w:rsid w:val="005E2A71"/>
    <w:rsid w:val="005E3110"/>
    <w:rsid w:val="005E3ABF"/>
    <w:rsid w:val="005E43E7"/>
    <w:rsid w:val="005E4767"/>
    <w:rsid w:val="005E48DD"/>
    <w:rsid w:val="005E4913"/>
    <w:rsid w:val="005E70BD"/>
    <w:rsid w:val="005E7375"/>
    <w:rsid w:val="005E7EEB"/>
    <w:rsid w:val="005F1DF8"/>
    <w:rsid w:val="005F1ECE"/>
    <w:rsid w:val="005F22BB"/>
    <w:rsid w:val="005F300A"/>
    <w:rsid w:val="005F36C9"/>
    <w:rsid w:val="005F380F"/>
    <w:rsid w:val="005F4961"/>
    <w:rsid w:val="005F5B09"/>
    <w:rsid w:val="005F6828"/>
    <w:rsid w:val="005F6AB9"/>
    <w:rsid w:val="00600A04"/>
    <w:rsid w:val="00606CFD"/>
    <w:rsid w:val="00606E18"/>
    <w:rsid w:val="006117B7"/>
    <w:rsid w:val="006119F1"/>
    <w:rsid w:val="00612235"/>
    <w:rsid w:val="00612F0E"/>
    <w:rsid w:val="00623C57"/>
    <w:rsid w:val="006250FB"/>
    <w:rsid w:val="0063157A"/>
    <w:rsid w:val="0063251D"/>
    <w:rsid w:val="006339BA"/>
    <w:rsid w:val="006364BB"/>
    <w:rsid w:val="00636631"/>
    <w:rsid w:val="006377FC"/>
    <w:rsid w:val="0064026A"/>
    <w:rsid w:val="006403CB"/>
    <w:rsid w:val="00647545"/>
    <w:rsid w:val="00655201"/>
    <w:rsid w:val="00660AD0"/>
    <w:rsid w:val="0066115F"/>
    <w:rsid w:val="006618F6"/>
    <w:rsid w:val="00661AED"/>
    <w:rsid w:val="00662FD0"/>
    <w:rsid w:val="006632D2"/>
    <w:rsid w:val="00663704"/>
    <w:rsid w:val="00663C8B"/>
    <w:rsid w:val="006644D9"/>
    <w:rsid w:val="00665045"/>
    <w:rsid w:val="00665783"/>
    <w:rsid w:val="00671330"/>
    <w:rsid w:val="00673272"/>
    <w:rsid w:val="00674706"/>
    <w:rsid w:val="00674B6E"/>
    <w:rsid w:val="00675104"/>
    <w:rsid w:val="006766EE"/>
    <w:rsid w:val="00680631"/>
    <w:rsid w:val="00681723"/>
    <w:rsid w:val="006832F8"/>
    <w:rsid w:val="00684CD1"/>
    <w:rsid w:val="0068502F"/>
    <w:rsid w:val="00685769"/>
    <w:rsid w:val="0068631D"/>
    <w:rsid w:val="006864B4"/>
    <w:rsid w:val="00686759"/>
    <w:rsid w:val="00691BBA"/>
    <w:rsid w:val="00693854"/>
    <w:rsid w:val="00694232"/>
    <w:rsid w:val="006942BB"/>
    <w:rsid w:val="006951D5"/>
    <w:rsid w:val="006958C0"/>
    <w:rsid w:val="00696D17"/>
    <w:rsid w:val="006A1C8E"/>
    <w:rsid w:val="006A352B"/>
    <w:rsid w:val="006A4AE0"/>
    <w:rsid w:val="006A5143"/>
    <w:rsid w:val="006A5182"/>
    <w:rsid w:val="006A5502"/>
    <w:rsid w:val="006A5A21"/>
    <w:rsid w:val="006A69B0"/>
    <w:rsid w:val="006B0EA2"/>
    <w:rsid w:val="006B2080"/>
    <w:rsid w:val="006B7389"/>
    <w:rsid w:val="006B7432"/>
    <w:rsid w:val="006C0C5C"/>
    <w:rsid w:val="006C1C9A"/>
    <w:rsid w:val="006C3490"/>
    <w:rsid w:val="006C6A2F"/>
    <w:rsid w:val="006D46FD"/>
    <w:rsid w:val="006D6460"/>
    <w:rsid w:val="006E0731"/>
    <w:rsid w:val="006E2011"/>
    <w:rsid w:val="006E7606"/>
    <w:rsid w:val="006E7DED"/>
    <w:rsid w:val="006F0E39"/>
    <w:rsid w:val="006F1298"/>
    <w:rsid w:val="006F16C2"/>
    <w:rsid w:val="006F2CFC"/>
    <w:rsid w:val="006F4A17"/>
    <w:rsid w:val="006F57FB"/>
    <w:rsid w:val="006F623D"/>
    <w:rsid w:val="00700217"/>
    <w:rsid w:val="00701D06"/>
    <w:rsid w:val="00702873"/>
    <w:rsid w:val="007033D5"/>
    <w:rsid w:val="007049EA"/>
    <w:rsid w:val="0070699B"/>
    <w:rsid w:val="00711B1D"/>
    <w:rsid w:val="0071216E"/>
    <w:rsid w:val="007155E1"/>
    <w:rsid w:val="00721030"/>
    <w:rsid w:val="0072306D"/>
    <w:rsid w:val="0072312E"/>
    <w:rsid w:val="0072322D"/>
    <w:rsid w:val="007249F9"/>
    <w:rsid w:val="00730008"/>
    <w:rsid w:val="007303C2"/>
    <w:rsid w:val="00731E29"/>
    <w:rsid w:val="00732483"/>
    <w:rsid w:val="00733914"/>
    <w:rsid w:val="007376D6"/>
    <w:rsid w:val="00742CB6"/>
    <w:rsid w:val="00742F32"/>
    <w:rsid w:val="007438EB"/>
    <w:rsid w:val="00747B60"/>
    <w:rsid w:val="007504E6"/>
    <w:rsid w:val="00750626"/>
    <w:rsid w:val="007535C1"/>
    <w:rsid w:val="00753AB8"/>
    <w:rsid w:val="007563A4"/>
    <w:rsid w:val="007577EE"/>
    <w:rsid w:val="007604EE"/>
    <w:rsid w:val="007606F4"/>
    <w:rsid w:val="007617C3"/>
    <w:rsid w:val="0076183B"/>
    <w:rsid w:val="007639B7"/>
    <w:rsid w:val="007658BD"/>
    <w:rsid w:val="007658D1"/>
    <w:rsid w:val="00766833"/>
    <w:rsid w:val="00771ACA"/>
    <w:rsid w:val="00771D24"/>
    <w:rsid w:val="00774532"/>
    <w:rsid w:val="00774D4D"/>
    <w:rsid w:val="00776858"/>
    <w:rsid w:val="0077786B"/>
    <w:rsid w:val="00777E7F"/>
    <w:rsid w:val="0078391B"/>
    <w:rsid w:val="0078751F"/>
    <w:rsid w:val="00787D03"/>
    <w:rsid w:val="00787DCE"/>
    <w:rsid w:val="00791580"/>
    <w:rsid w:val="00792233"/>
    <w:rsid w:val="0079281C"/>
    <w:rsid w:val="007942F3"/>
    <w:rsid w:val="007952D4"/>
    <w:rsid w:val="007A1F97"/>
    <w:rsid w:val="007A7E5B"/>
    <w:rsid w:val="007B02F3"/>
    <w:rsid w:val="007B11B4"/>
    <w:rsid w:val="007B319B"/>
    <w:rsid w:val="007B3E0A"/>
    <w:rsid w:val="007B6F52"/>
    <w:rsid w:val="007C09D7"/>
    <w:rsid w:val="007C0EC9"/>
    <w:rsid w:val="007C195B"/>
    <w:rsid w:val="007C1C04"/>
    <w:rsid w:val="007C5792"/>
    <w:rsid w:val="007C63D1"/>
    <w:rsid w:val="007D08E5"/>
    <w:rsid w:val="007D3F9A"/>
    <w:rsid w:val="007D47A7"/>
    <w:rsid w:val="007D5F5F"/>
    <w:rsid w:val="007D69BF"/>
    <w:rsid w:val="007D6C8A"/>
    <w:rsid w:val="007D708B"/>
    <w:rsid w:val="007D7D9E"/>
    <w:rsid w:val="007E0FE4"/>
    <w:rsid w:val="007E3A2E"/>
    <w:rsid w:val="007E3FE3"/>
    <w:rsid w:val="007E5015"/>
    <w:rsid w:val="007E54C8"/>
    <w:rsid w:val="007E6006"/>
    <w:rsid w:val="007E68D5"/>
    <w:rsid w:val="007E79A0"/>
    <w:rsid w:val="007F01CB"/>
    <w:rsid w:val="007F260D"/>
    <w:rsid w:val="007F395C"/>
    <w:rsid w:val="007F3EAA"/>
    <w:rsid w:val="007F5A37"/>
    <w:rsid w:val="007F743B"/>
    <w:rsid w:val="00803073"/>
    <w:rsid w:val="008057DB"/>
    <w:rsid w:val="00806BF7"/>
    <w:rsid w:val="008075D9"/>
    <w:rsid w:val="008117CC"/>
    <w:rsid w:val="00816C7F"/>
    <w:rsid w:val="008202F7"/>
    <w:rsid w:val="00821775"/>
    <w:rsid w:val="00822096"/>
    <w:rsid w:val="0082486A"/>
    <w:rsid w:val="00827474"/>
    <w:rsid w:val="0083045F"/>
    <w:rsid w:val="008312A2"/>
    <w:rsid w:val="00831585"/>
    <w:rsid w:val="00835BAB"/>
    <w:rsid w:val="00836AC6"/>
    <w:rsid w:val="008406A2"/>
    <w:rsid w:val="0084377E"/>
    <w:rsid w:val="00843DD8"/>
    <w:rsid w:val="00844F01"/>
    <w:rsid w:val="00851B8B"/>
    <w:rsid w:val="00855322"/>
    <w:rsid w:val="008561BC"/>
    <w:rsid w:val="00857164"/>
    <w:rsid w:val="00861570"/>
    <w:rsid w:val="00861DCE"/>
    <w:rsid w:val="0086232C"/>
    <w:rsid w:val="008639FB"/>
    <w:rsid w:val="00864F90"/>
    <w:rsid w:val="00866988"/>
    <w:rsid w:val="00866A81"/>
    <w:rsid w:val="0086752D"/>
    <w:rsid w:val="0087093A"/>
    <w:rsid w:val="00870EEC"/>
    <w:rsid w:val="0087147D"/>
    <w:rsid w:val="00872A63"/>
    <w:rsid w:val="00872B97"/>
    <w:rsid w:val="00873532"/>
    <w:rsid w:val="00877991"/>
    <w:rsid w:val="0088074F"/>
    <w:rsid w:val="008813A4"/>
    <w:rsid w:val="008822B6"/>
    <w:rsid w:val="00883142"/>
    <w:rsid w:val="0088366A"/>
    <w:rsid w:val="00883CEB"/>
    <w:rsid w:val="00885F9E"/>
    <w:rsid w:val="0088643D"/>
    <w:rsid w:val="00886CA3"/>
    <w:rsid w:val="0088750A"/>
    <w:rsid w:val="00887D0B"/>
    <w:rsid w:val="0089132B"/>
    <w:rsid w:val="00893E08"/>
    <w:rsid w:val="00893E8F"/>
    <w:rsid w:val="008A1B7B"/>
    <w:rsid w:val="008A2BE0"/>
    <w:rsid w:val="008A40C5"/>
    <w:rsid w:val="008A5F82"/>
    <w:rsid w:val="008A7DBD"/>
    <w:rsid w:val="008B099C"/>
    <w:rsid w:val="008B2268"/>
    <w:rsid w:val="008B675A"/>
    <w:rsid w:val="008B6A6E"/>
    <w:rsid w:val="008C1396"/>
    <w:rsid w:val="008C46EF"/>
    <w:rsid w:val="008D033C"/>
    <w:rsid w:val="008D1193"/>
    <w:rsid w:val="008D325D"/>
    <w:rsid w:val="008D7E26"/>
    <w:rsid w:val="008E0A47"/>
    <w:rsid w:val="008E4419"/>
    <w:rsid w:val="008E4FB3"/>
    <w:rsid w:val="008E55B6"/>
    <w:rsid w:val="008E5ABF"/>
    <w:rsid w:val="008E7334"/>
    <w:rsid w:val="008E7DBE"/>
    <w:rsid w:val="008F063E"/>
    <w:rsid w:val="008F0926"/>
    <w:rsid w:val="008F21BE"/>
    <w:rsid w:val="008F3523"/>
    <w:rsid w:val="008F3791"/>
    <w:rsid w:val="008F4DC4"/>
    <w:rsid w:val="008F4E49"/>
    <w:rsid w:val="008F737E"/>
    <w:rsid w:val="00903712"/>
    <w:rsid w:val="009053D5"/>
    <w:rsid w:val="00905A87"/>
    <w:rsid w:val="00906644"/>
    <w:rsid w:val="0091194D"/>
    <w:rsid w:val="00912FA0"/>
    <w:rsid w:val="0092054D"/>
    <w:rsid w:val="009235CD"/>
    <w:rsid w:val="00923931"/>
    <w:rsid w:val="00924EBB"/>
    <w:rsid w:val="00926CDC"/>
    <w:rsid w:val="00930B3C"/>
    <w:rsid w:val="00931F3D"/>
    <w:rsid w:val="00941EAB"/>
    <w:rsid w:val="00941FCB"/>
    <w:rsid w:val="009420E8"/>
    <w:rsid w:val="00943AA3"/>
    <w:rsid w:val="00946BDF"/>
    <w:rsid w:val="00946F6E"/>
    <w:rsid w:val="00951BBB"/>
    <w:rsid w:val="00951D90"/>
    <w:rsid w:val="00954798"/>
    <w:rsid w:val="00955CD8"/>
    <w:rsid w:val="009612E0"/>
    <w:rsid w:val="00961B87"/>
    <w:rsid w:val="00961BA6"/>
    <w:rsid w:val="0096355C"/>
    <w:rsid w:val="0096621D"/>
    <w:rsid w:val="009664FF"/>
    <w:rsid w:val="00967D19"/>
    <w:rsid w:val="009702ED"/>
    <w:rsid w:val="00971CD8"/>
    <w:rsid w:val="00972C6C"/>
    <w:rsid w:val="00973B06"/>
    <w:rsid w:val="0097456F"/>
    <w:rsid w:val="00974811"/>
    <w:rsid w:val="00974AE3"/>
    <w:rsid w:val="00980023"/>
    <w:rsid w:val="009802BD"/>
    <w:rsid w:val="00980875"/>
    <w:rsid w:val="00983AF1"/>
    <w:rsid w:val="0098446E"/>
    <w:rsid w:val="009846DC"/>
    <w:rsid w:val="00986AE8"/>
    <w:rsid w:val="00986CCA"/>
    <w:rsid w:val="00992D7C"/>
    <w:rsid w:val="009954B5"/>
    <w:rsid w:val="009A4170"/>
    <w:rsid w:val="009A48E2"/>
    <w:rsid w:val="009A7D47"/>
    <w:rsid w:val="009B20FA"/>
    <w:rsid w:val="009B2BE1"/>
    <w:rsid w:val="009B49C0"/>
    <w:rsid w:val="009B5510"/>
    <w:rsid w:val="009B707A"/>
    <w:rsid w:val="009C121A"/>
    <w:rsid w:val="009C17C8"/>
    <w:rsid w:val="009C24DC"/>
    <w:rsid w:val="009C4626"/>
    <w:rsid w:val="009C5AE9"/>
    <w:rsid w:val="009C6966"/>
    <w:rsid w:val="009D48B0"/>
    <w:rsid w:val="009D61EF"/>
    <w:rsid w:val="009D6FA3"/>
    <w:rsid w:val="009D7BC3"/>
    <w:rsid w:val="009E0071"/>
    <w:rsid w:val="009E05AC"/>
    <w:rsid w:val="009E2C03"/>
    <w:rsid w:val="009E333F"/>
    <w:rsid w:val="009E4F01"/>
    <w:rsid w:val="009F0F7B"/>
    <w:rsid w:val="009F1A11"/>
    <w:rsid w:val="009F227A"/>
    <w:rsid w:val="009F4115"/>
    <w:rsid w:val="009F4351"/>
    <w:rsid w:val="009F503B"/>
    <w:rsid w:val="00A0010F"/>
    <w:rsid w:val="00A0183B"/>
    <w:rsid w:val="00A04800"/>
    <w:rsid w:val="00A07A5A"/>
    <w:rsid w:val="00A10D4B"/>
    <w:rsid w:val="00A12BFA"/>
    <w:rsid w:val="00A148F6"/>
    <w:rsid w:val="00A200AE"/>
    <w:rsid w:val="00A20254"/>
    <w:rsid w:val="00A20AB2"/>
    <w:rsid w:val="00A3405A"/>
    <w:rsid w:val="00A36DD5"/>
    <w:rsid w:val="00A425A2"/>
    <w:rsid w:val="00A45B55"/>
    <w:rsid w:val="00A45E7B"/>
    <w:rsid w:val="00A46347"/>
    <w:rsid w:val="00A506F7"/>
    <w:rsid w:val="00A52016"/>
    <w:rsid w:val="00A52316"/>
    <w:rsid w:val="00A55C7B"/>
    <w:rsid w:val="00A55CA9"/>
    <w:rsid w:val="00A56866"/>
    <w:rsid w:val="00A5716A"/>
    <w:rsid w:val="00A571B4"/>
    <w:rsid w:val="00A57AAC"/>
    <w:rsid w:val="00A605F1"/>
    <w:rsid w:val="00A63649"/>
    <w:rsid w:val="00A64E32"/>
    <w:rsid w:val="00A656EE"/>
    <w:rsid w:val="00A66DA1"/>
    <w:rsid w:val="00A70301"/>
    <w:rsid w:val="00A74473"/>
    <w:rsid w:val="00A74DA0"/>
    <w:rsid w:val="00A81312"/>
    <w:rsid w:val="00A8199C"/>
    <w:rsid w:val="00A82097"/>
    <w:rsid w:val="00A82D0D"/>
    <w:rsid w:val="00A83F90"/>
    <w:rsid w:val="00A843D6"/>
    <w:rsid w:val="00A9010B"/>
    <w:rsid w:val="00A90C36"/>
    <w:rsid w:val="00A915EB"/>
    <w:rsid w:val="00A927F2"/>
    <w:rsid w:val="00A92D33"/>
    <w:rsid w:val="00A97E0A"/>
    <w:rsid w:val="00AA08A0"/>
    <w:rsid w:val="00AA1E9B"/>
    <w:rsid w:val="00AA69A1"/>
    <w:rsid w:val="00AA7075"/>
    <w:rsid w:val="00AB0E5E"/>
    <w:rsid w:val="00AB3EFA"/>
    <w:rsid w:val="00AB502B"/>
    <w:rsid w:val="00AB52F0"/>
    <w:rsid w:val="00AB5E5E"/>
    <w:rsid w:val="00AB69D8"/>
    <w:rsid w:val="00AB7BE8"/>
    <w:rsid w:val="00AC08D2"/>
    <w:rsid w:val="00AC2868"/>
    <w:rsid w:val="00AC7199"/>
    <w:rsid w:val="00AC79F3"/>
    <w:rsid w:val="00AC7FF4"/>
    <w:rsid w:val="00AD4AD0"/>
    <w:rsid w:val="00AD509E"/>
    <w:rsid w:val="00AD5DF4"/>
    <w:rsid w:val="00AD7F33"/>
    <w:rsid w:val="00AE038E"/>
    <w:rsid w:val="00AE2DD4"/>
    <w:rsid w:val="00AE305C"/>
    <w:rsid w:val="00AE4E16"/>
    <w:rsid w:val="00AF04D1"/>
    <w:rsid w:val="00AF51A2"/>
    <w:rsid w:val="00AF60C8"/>
    <w:rsid w:val="00B04073"/>
    <w:rsid w:val="00B06392"/>
    <w:rsid w:val="00B11893"/>
    <w:rsid w:val="00B120D0"/>
    <w:rsid w:val="00B1557F"/>
    <w:rsid w:val="00B16BE5"/>
    <w:rsid w:val="00B17EA5"/>
    <w:rsid w:val="00B236AE"/>
    <w:rsid w:val="00B23C90"/>
    <w:rsid w:val="00B23E26"/>
    <w:rsid w:val="00B24CD9"/>
    <w:rsid w:val="00B25B73"/>
    <w:rsid w:val="00B30B77"/>
    <w:rsid w:val="00B32019"/>
    <w:rsid w:val="00B32148"/>
    <w:rsid w:val="00B33B48"/>
    <w:rsid w:val="00B3426A"/>
    <w:rsid w:val="00B34C8B"/>
    <w:rsid w:val="00B357EF"/>
    <w:rsid w:val="00B403F6"/>
    <w:rsid w:val="00B422EE"/>
    <w:rsid w:val="00B42A5D"/>
    <w:rsid w:val="00B4433C"/>
    <w:rsid w:val="00B45B3A"/>
    <w:rsid w:val="00B4755B"/>
    <w:rsid w:val="00B5050E"/>
    <w:rsid w:val="00B54B34"/>
    <w:rsid w:val="00B55DB0"/>
    <w:rsid w:val="00B61FE6"/>
    <w:rsid w:val="00B63D54"/>
    <w:rsid w:val="00B63EC8"/>
    <w:rsid w:val="00B65E6F"/>
    <w:rsid w:val="00B67D41"/>
    <w:rsid w:val="00B7246D"/>
    <w:rsid w:val="00B73D5C"/>
    <w:rsid w:val="00B747A4"/>
    <w:rsid w:val="00B76370"/>
    <w:rsid w:val="00B76617"/>
    <w:rsid w:val="00B77140"/>
    <w:rsid w:val="00B77D4F"/>
    <w:rsid w:val="00B8049D"/>
    <w:rsid w:val="00B83331"/>
    <w:rsid w:val="00B866D1"/>
    <w:rsid w:val="00B90004"/>
    <w:rsid w:val="00B90686"/>
    <w:rsid w:val="00B93961"/>
    <w:rsid w:val="00B94F75"/>
    <w:rsid w:val="00B95CB7"/>
    <w:rsid w:val="00B96093"/>
    <w:rsid w:val="00B976F2"/>
    <w:rsid w:val="00B9785A"/>
    <w:rsid w:val="00BA05C3"/>
    <w:rsid w:val="00BA0EA7"/>
    <w:rsid w:val="00BA355D"/>
    <w:rsid w:val="00BA4987"/>
    <w:rsid w:val="00BA67D8"/>
    <w:rsid w:val="00BB0281"/>
    <w:rsid w:val="00BB0B03"/>
    <w:rsid w:val="00BB1B9F"/>
    <w:rsid w:val="00BB2792"/>
    <w:rsid w:val="00BB60F7"/>
    <w:rsid w:val="00BB633F"/>
    <w:rsid w:val="00BC0C6F"/>
    <w:rsid w:val="00BC0DD3"/>
    <w:rsid w:val="00BC523D"/>
    <w:rsid w:val="00BC5623"/>
    <w:rsid w:val="00BC58B4"/>
    <w:rsid w:val="00BC7177"/>
    <w:rsid w:val="00BC761A"/>
    <w:rsid w:val="00BD0CA3"/>
    <w:rsid w:val="00BD3B96"/>
    <w:rsid w:val="00BD445F"/>
    <w:rsid w:val="00BD5838"/>
    <w:rsid w:val="00BD6185"/>
    <w:rsid w:val="00BD6FF9"/>
    <w:rsid w:val="00BE0C5A"/>
    <w:rsid w:val="00BE26BF"/>
    <w:rsid w:val="00BE2AA5"/>
    <w:rsid w:val="00BE3701"/>
    <w:rsid w:val="00BE3B67"/>
    <w:rsid w:val="00BE4ED2"/>
    <w:rsid w:val="00BE6532"/>
    <w:rsid w:val="00BE65AF"/>
    <w:rsid w:val="00BE69DC"/>
    <w:rsid w:val="00BE7945"/>
    <w:rsid w:val="00BF0A2B"/>
    <w:rsid w:val="00BF0A7C"/>
    <w:rsid w:val="00BF3B98"/>
    <w:rsid w:val="00BF499E"/>
    <w:rsid w:val="00BF5857"/>
    <w:rsid w:val="00BF58A5"/>
    <w:rsid w:val="00C01A4A"/>
    <w:rsid w:val="00C01DC2"/>
    <w:rsid w:val="00C01DE7"/>
    <w:rsid w:val="00C0296A"/>
    <w:rsid w:val="00C042A6"/>
    <w:rsid w:val="00C04569"/>
    <w:rsid w:val="00C04961"/>
    <w:rsid w:val="00C06D25"/>
    <w:rsid w:val="00C142A1"/>
    <w:rsid w:val="00C1446A"/>
    <w:rsid w:val="00C14ECA"/>
    <w:rsid w:val="00C21ECC"/>
    <w:rsid w:val="00C2316F"/>
    <w:rsid w:val="00C23F39"/>
    <w:rsid w:val="00C26425"/>
    <w:rsid w:val="00C27297"/>
    <w:rsid w:val="00C27475"/>
    <w:rsid w:val="00C27633"/>
    <w:rsid w:val="00C303DF"/>
    <w:rsid w:val="00C3277F"/>
    <w:rsid w:val="00C33746"/>
    <w:rsid w:val="00C3445A"/>
    <w:rsid w:val="00C34B66"/>
    <w:rsid w:val="00C34BD3"/>
    <w:rsid w:val="00C4100F"/>
    <w:rsid w:val="00C41386"/>
    <w:rsid w:val="00C426C0"/>
    <w:rsid w:val="00C4380C"/>
    <w:rsid w:val="00C445F7"/>
    <w:rsid w:val="00C44733"/>
    <w:rsid w:val="00C46093"/>
    <w:rsid w:val="00C469DF"/>
    <w:rsid w:val="00C5005A"/>
    <w:rsid w:val="00C505B7"/>
    <w:rsid w:val="00C51E1A"/>
    <w:rsid w:val="00C52F74"/>
    <w:rsid w:val="00C53EC6"/>
    <w:rsid w:val="00C550FC"/>
    <w:rsid w:val="00C5527B"/>
    <w:rsid w:val="00C5746C"/>
    <w:rsid w:val="00C60DA9"/>
    <w:rsid w:val="00C626A3"/>
    <w:rsid w:val="00C62F49"/>
    <w:rsid w:val="00C62F6E"/>
    <w:rsid w:val="00C63632"/>
    <w:rsid w:val="00C63CD8"/>
    <w:rsid w:val="00C644BD"/>
    <w:rsid w:val="00C66049"/>
    <w:rsid w:val="00C727F1"/>
    <w:rsid w:val="00C7287D"/>
    <w:rsid w:val="00C7421B"/>
    <w:rsid w:val="00C75393"/>
    <w:rsid w:val="00C8073A"/>
    <w:rsid w:val="00C80D82"/>
    <w:rsid w:val="00C84480"/>
    <w:rsid w:val="00C856BE"/>
    <w:rsid w:val="00C85A2B"/>
    <w:rsid w:val="00C8657F"/>
    <w:rsid w:val="00C90F08"/>
    <w:rsid w:val="00C956B9"/>
    <w:rsid w:val="00C97356"/>
    <w:rsid w:val="00C974A9"/>
    <w:rsid w:val="00C9779C"/>
    <w:rsid w:val="00C97E96"/>
    <w:rsid w:val="00CA13B6"/>
    <w:rsid w:val="00CA2D21"/>
    <w:rsid w:val="00CA7418"/>
    <w:rsid w:val="00CB217F"/>
    <w:rsid w:val="00CB4439"/>
    <w:rsid w:val="00CB6096"/>
    <w:rsid w:val="00CC3470"/>
    <w:rsid w:val="00CC4235"/>
    <w:rsid w:val="00CC5A74"/>
    <w:rsid w:val="00CC609F"/>
    <w:rsid w:val="00CC6268"/>
    <w:rsid w:val="00CD1194"/>
    <w:rsid w:val="00CD2108"/>
    <w:rsid w:val="00CD37A9"/>
    <w:rsid w:val="00CD3D49"/>
    <w:rsid w:val="00CE01D0"/>
    <w:rsid w:val="00CE38E0"/>
    <w:rsid w:val="00CE47B8"/>
    <w:rsid w:val="00CE4F30"/>
    <w:rsid w:val="00CE6620"/>
    <w:rsid w:val="00CE733B"/>
    <w:rsid w:val="00CE7410"/>
    <w:rsid w:val="00CF0623"/>
    <w:rsid w:val="00CF18F5"/>
    <w:rsid w:val="00CF4522"/>
    <w:rsid w:val="00CF5317"/>
    <w:rsid w:val="00CF56FE"/>
    <w:rsid w:val="00D01206"/>
    <w:rsid w:val="00D02A30"/>
    <w:rsid w:val="00D03D05"/>
    <w:rsid w:val="00D05274"/>
    <w:rsid w:val="00D054F8"/>
    <w:rsid w:val="00D06B20"/>
    <w:rsid w:val="00D109D4"/>
    <w:rsid w:val="00D17974"/>
    <w:rsid w:val="00D23469"/>
    <w:rsid w:val="00D3060F"/>
    <w:rsid w:val="00D30890"/>
    <w:rsid w:val="00D32877"/>
    <w:rsid w:val="00D33DEA"/>
    <w:rsid w:val="00D3482B"/>
    <w:rsid w:val="00D35D54"/>
    <w:rsid w:val="00D374BA"/>
    <w:rsid w:val="00D4489F"/>
    <w:rsid w:val="00D44C2E"/>
    <w:rsid w:val="00D471FA"/>
    <w:rsid w:val="00D47F15"/>
    <w:rsid w:val="00D5230E"/>
    <w:rsid w:val="00D539EC"/>
    <w:rsid w:val="00D54D55"/>
    <w:rsid w:val="00D558ED"/>
    <w:rsid w:val="00D63BAC"/>
    <w:rsid w:val="00D65757"/>
    <w:rsid w:val="00D665F3"/>
    <w:rsid w:val="00D709B2"/>
    <w:rsid w:val="00D7120A"/>
    <w:rsid w:val="00D73A57"/>
    <w:rsid w:val="00D7583B"/>
    <w:rsid w:val="00D75A05"/>
    <w:rsid w:val="00D75A6B"/>
    <w:rsid w:val="00D7714D"/>
    <w:rsid w:val="00D7757A"/>
    <w:rsid w:val="00D77BE0"/>
    <w:rsid w:val="00D80251"/>
    <w:rsid w:val="00D820E5"/>
    <w:rsid w:val="00D83960"/>
    <w:rsid w:val="00D84A0A"/>
    <w:rsid w:val="00D85800"/>
    <w:rsid w:val="00D85F33"/>
    <w:rsid w:val="00D860BE"/>
    <w:rsid w:val="00D902DB"/>
    <w:rsid w:val="00D92ACE"/>
    <w:rsid w:val="00D93ED0"/>
    <w:rsid w:val="00D94779"/>
    <w:rsid w:val="00D94A40"/>
    <w:rsid w:val="00D956DE"/>
    <w:rsid w:val="00D96F71"/>
    <w:rsid w:val="00DA1E08"/>
    <w:rsid w:val="00DA25ED"/>
    <w:rsid w:val="00DA2C04"/>
    <w:rsid w:val="00DA3158"/>
    <w:rsid w:val="00DA333A"/>
    <w:rsid w:val="00DA3669"/>
    <w:rsid w:val="00DA3F30"/>
    <w:rsid w:val="00DA6875"/>
    <w:rsid w:val="00DA6C4F"/>
    <w:rsid w:val="00DA7F50"/>
    <w:rsid w:val="00DB0620"/>
    <w:rsid w:val="00DB1449"/>
    <w:rsid w:val="00DB74D8"/>
    <w:rsid w:val="00DB79AC"/>
    <w:rsid w:val="00DC2510"/>
    <w:rsid w:val="00DC41B5"/>
    <w:rsid w:val="00DC4688"/>
    <w:rsid w:val="00DC5D43"/>
    <w:rsid w:val="00DC64D4"/>
    <w:rsid w:val="00DC78F6"/>
    <w:rsid w:val="00DD3655"/>
    <w:rsid w:val="00DD3AB1"/>
    <w:rsid w:val="00DD406B"/>
    <w:rsid w:val="00DD5A91"/>
    <w:rsid w:val="00DE1664"/>
    <w:rsid w:val="00DE45E5"/>
    <w:rsid w:val="00DE63EA"/>
    <w:rsid w:val="00DE6B11"/>
    <w:rsid w:val="00DE7BCD"/>
    <w:rsid w:val="00DE7C6B"/>
    <w:rsid w:val="00DF1199"/>
    <w:rsid w:val="00DF25C6"/>
    <w:rsid w:val="00DF2740"/>
    <w:rsid w:val="00DF3C72"/>
    <w:rsid w:val="00DF3D97"/>
    <w:rsid w:val="00E01050"/>
    <w:rsid w:val="00E02184"/>
    <w:rsid w:val="00E02949"/>
    <w:rsid w:val="00E037FB"/>
    <w:rsid w:val="00E06095"/>
    <w:rsid w:val="00E06D4C"/>
    <w:rsid w:val="00E0762C"/>
    <w:rsid w:val="00E10B14"/>
    <w:rsid w:val="00E10D62"/>
    <w:rsid w:val="00E10F42"/>
    <w:rsid w:val="00E124CD"/>
    <w:rsid w:val="00E15040"/>
    <w:rsid w:val="00E15476"/>
    <w:rsid w:val="00E21B78"/>
    <w:rsid w:val="00E21BCC"/>
    <w:rsid w:val="00E21C13"/>
    <w:rsid w:val="00E22BA9"/>
    <w:rsid w:val="00E22E8F"/>
    <w:rsid w:val="00E24C4A"/>
    <w:rsid w:val="00E25F7A"/>
    <w:rsid w:val="00E26215"/>
    <w:rsid w:val="00E30C9B"/>
    <w:rsid w:val="00E32113"/>
    <w:rsid w:val="00E33CC8"/>
    <w:rsid w:val="00E3705B"/>
    <w:rsid w:val="00E40B06"/>
    <w:rsid w:val="00E41D41"/>
    <w:rsid w:val="00E442B0"/>
    <w:rsid w:val="00E447A2"/>
    <w:rsid w:val="00E44E04"/>
    <w:rsid w:val="00E455C2"/>
    <w:rsid w:val="00E5197D"/>
    <w:rsid w:val="00E526D2"/>
    <w:rsid w:val="00E53998"/>
    <w:rsid w:val="00E540D2"/>
    <w:rsid w:val="00E54869"/>
    <w:rsid w:val="00E54B96"/>
    <w:rsid w:val="00E5551F"/>
    <w:rsid w:val="00E56600"/>
    <w:rsid w:val="00E56BD5"/>
    <w:rsid w:val="00E57BF5"/>
    <w:rsid w:val="00E63BAB"/>
    <w:rsid w:val="00E738F9"/>
    <w:rsid w:val="00E75103"/>
    <w:rsid w:val="00E777A5"/>
    <w:rsid w:val="00E8091B"/>
    <w:rsid w:val="00E81194"/>
    <w:rsid w:val="00E815A5"/>
    <w:rsid w:val="00E83636"/>
    <w:rsid w:val="00E84A7C"/>
    <w:rsid w:val="00E902D4"/>
    <w:rsid w:val="00E935A5"/>
    <w:rsid w:val="00E93E71"/>
    <w:rsid w:val="00E94651"/>
    <w:rsid w:val="00E97833"/>
    <w:rsid w:val="00EA13B3"/>
    <w:rsid w:val="00EA1729"/>
    <w:rsid w:val="00EA2D86"/>
    <w:rsid w:val="00EA5786"/>
    <w:rsid w:val="00EA59BD"/>
    <w:rsid w:val="00EA6677"/>
    <w:rsid w:val="00EB0E6B"/>
    <w:rsid w:val="00EB0EB3"/>
    <w:rsid w:val="00EB34A4"/>
    <w:rsid w:val="00EB6776"/>
    <w:rsid w:val="00EB6EC7"/>
    <w:rsid w:val="00EC13E5"/>
    <w:rsid w:val="00EC36DF"/>
    <w:rsid w:val="00EC5576"/>
    <w:rsid w:val="00EC6D40"/>
    <w:rsid w:val="00EC7266"/>
    <w:rsid w:val="00ED2B01"/>
    <w:rsid w:val="00ED40F0"/>
    <w:rsid w:val="00ED574D"/>
    <w:rsid w:val="00ED66A2"/>
    <w:rsid w:val="00ED6788"/>
    <w:rsid w:val="00EE2CF7"/>
    <w:rsid w:val="00EE3407"/>
    <w:rsid w:val="00EE509E"/>
    <w:rsid w:val="00EE79E9"/>
    <w:rsid w:val="00EF17CC"/>
    <w:rsid w:val="00EF24E3"/>
    <w:rsid w:val="00EF2D70"/>
    <w:rsid w:val="00EF3476"/>
    <w:rsid w:val="00EF5AF0"/>
    <w:rsid w:val="00F0102A"/>
    <w:rsid w:val="00F04813"/>
    <w:rsid w:val="00F04C97"/>
    <w:rsid w:val="00F05448"/>
    <w:rsid w:val="00F10A0C"/>
    <w:rsid w:val="00F10DEA"/>
    <w:rsid w:val="00F11EB2"/>
    <w:rsid w:val="00F12E8C"/>
    <w:rsid w:val="00F13274"/>
    <w:rsid w:val="00F1374E"/>
    <w:rsid w:val="00F15D39"/>
    <w:rsid w:val="00F17D2D"/>
    <w:rsid w:val="00F218F7"/>
    <w:rsid w:val="00F2334D"/>
    <w:rsid w:val="00F31187"/>
    <w:rsid w:val="00F31B6F"/>
    <w:rsid w:val="00F340D2"/>
    <w:rsid w:val="00F34B14"/>
    <w:rsid w:val="00F35286"/>
    <w:rsid w:val="00F35E8A"/>
    <w:rsid w:val="00F36C5E"/>
    <w:rsid w:val="00F37D9D"/>
    <w:rsid w:val="00F4061B"/>
    <w:rsid w:val="00F415AB"/>
    <w:rsid w:val="00F425F5"/>
    <w:rsid w:val="00F467FD"/>
    <w:rsid w:val="00F5051E"/>
    <w:rsid w:val="00F5205A"/>
    <w:rsid w:val="00F53CF4"/>
    <w:rsid w:val="00F6040E"/>
    <w:rsid w:val="00F63B68"/>
    <w:rsid w:val="00F641B3"/>
    <w:rsid w:val="00F65DF5"/>
    <w:rsid w:val="00F674C8"/>
    <w:rsid w:val="00F67BE9"/>
    <w:rsid w:val="00F705D6"/>
    <w:rsid w:val="00F71312"/>
    <w:rsid w:val="00F8033D"/>
    <w:rsid w:val="00F80739"/>
    <w:rsid w:val="00F80FCD"/>
    <w:rsid w:val="00F811AB"/>
    <w:rsid w:val="00F85708"/>
    <w:rsid w:val="00F86136"/>
    <w:rsid w:val="00F86CAF"/>
    <w:rsid w:val="00F87FB3"/>
    <w:rsid w:val="00F915CC"/>
    <w:rsid w:val="00F9263D"/>
    <w:rsid w:val="00F93032"/>
    <w:rsid w:val="00F94589"/>
    <w:rsid w:val="00F9468E"/>
    <w:rsid w:val="00F976CE"/>
    <w:rsid w:val="00F9780A"/>
    <w:rsid w:val="00F97C95"/>
    <w:rsid w:val="00FA3C21"/>
    <w:rsid w:val="00FA56F7"/>
    <w:rsid w:val="00FB2261"/>
    <w:rsid w:val="00FB3236"/>
    <w:rsid w:val="00FB5AA7"/>
    <w:rsid w:val="00FB6A59"/>
    <w:rsid w:val="00FB6CF6"/>
    <w:rsid w:val="00FC00FF"/>
    <w:rsid w:val="00FC0E89"/>
    <w:rsid w:val="00FC1720"/>
    <w:rsid w:val="00FC29EB"/>
    <w:rsid w:val="00FC3D8F"/>
    <w:rsid w:val="00FC4437"/>
    <w:rsid w:val="00FC6AB3"/>
    <w:rsid w:val="00FD4E6D"/>
    <w:rsid w:val="00FD4EBB"/>
    <w:rsid w:val="00FD5957"/>
    <w:rsid w:val="00FD7D1D"/>
    <w:rsid w:val="00FD7E86"/>
    <w:rsid w:val="00FE0F93"/>
    <w:rsid w:val="00FE194D"/>
    <w:rsid w:val="00FE40EE"/>
    <w:rsid w:val="00FE5B2B"/>
    <w:rsid w:val="00FF60DB"/>
    <w:rsid w:val="00FF63C8"/>
    <w:rsid w:val="00FF7D56"/>
    <w:rsid w:val="05123B95"/>
    <w:rsid w:val="0A4E34FD"/>
    <w:rsid w:val="1611087D"/>
    <w:rsid w:val="1ECD7887"/>
    <w:rsid w:val="23A66B4F"/>
    <w:rsid w:val="2B5C5EC7"/>
    <w:rsid w:val="2D9D1E15"/>
    <w:rsid w:val="306920C2"/>
    <w:rsid w:val="30A234DE"/>
    <w:rsid w:val="365428EB"/>
    <w:rsid w:val="3CCD62B8"/>
    <w:rsid w:val="4E424A30"/>
    <w:rsid w:val="4E555365"/>
    <w:rsid w:val="53AA7C0A"/>
    <w:rsid w:val="564527F5"/>
    <w:rsid w:val="58583872"/>
    <w:rsid w:val="69855DD1"/>
    <w:rsid w:val="69A544E8"/>
    <w:rsid w:val="6AED3C5A"/>
    <w:rsid w:val="72085FDB"/>
    <w:rsid w:val="76D1528D"/>
    <w:rsid w:val="788822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qFormat="1"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32"/>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8">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4">
    <w:name w:val="Date"/>
    <w:basedOn w:val="1"/>
    <w:next w:val="1"/>
    <w:link w:val="26"/>
    <w:semiHidden/>
    <w:unhideWhenUsed/>
    <w:qFormat/>
    <w:uiPriority w:val="99"/>
    <w:pPr>
      <w:ind w:left="100" w:leftChars="2500"/>
    </w:pPr>
  </w:style>
  <w:style w:type="paragraph" w:styleId="5">
    <w:name w:val="endnote text"/>
    <w:basedOn w:val="1"/>
    <w:link w:val="34"/>
    <w:semiHidden/>
    <w:unhideWhenUsed/>
    <w:uiPriority w:val="99"/>
    <w:pPr>
      <w:snapToGrid w:val="0"/>
      <w:jc w:val="left"/>
    </w:pPr>
  </w:style>
  <w:style w:type="paragraph" w:styleId="6">
    <w:name w:val="Balloon Text"/>
    <w:basedOn w:val="1"/>
    <w:link w:val="23"/>
    <w:semiHidden/>
    <w:unhideWhenUsed/>
    <w:qFormat/>
    <w:uiPriority w:val="99"/>
    <w:rPr>
      <w:sz w:val="18"/>
      <w:szCs w:val="18"/>
    </w:rPr>
  </w:style>
  <w:style w:type="paragraph" w:styleId="7">
    <w:name w:val="footer"/>
    <w:basedOn w:val="1"/>
    <w:link w:val="25"/>
    <w:unhideWhenUsed/>
    <w:uiPriority w:val="99"/>
    <w:pPr>
      <w:tabs>
        <w:tab w:val="center" w:pos="4153"/>
        <w:tab w:val="right" w:pos="8306"/>
      </w:tabs>
      <w:snapToGrid w:val="0"/>
      <w:jc w:val="left"/>
    </w:pPr>
    <w:rPr>
      <w:sz w:val="18"/>
      <w:szCs w:val="18"/>
    </w:rPr>
  </w:style>
  <w:style w:type="paragraph" w:styleId="8">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link w:val="33"/>
    <w:qFormat/>
    <w:uiPriority w:val="11"/>
    <w:pPr>
      <w:spacing w:before="240" w:after="60" w:line="312" w:lineRule="auto"/>
      <w:jc w:val="center"/>
      <w:outlineLvl w:val="1"/>
    </w:pPr>
    <w:rPr>
      <w:rFonts w:eastAsia="宋体" w:asciiTheme="majorHAnsi" w:hAnsiTheme="majorHAnsi" w:cstheme="majorBidi"/>
      <w:b/>
      <w:bCs/>
      <w:kern w:val="28"/>
      <w:sz w:val="32"/>
      <w:szCs w:val="32"/>
    </w:rPr>
  </w:style>
  <w:style w:type="paragraph" w:styleId="10">
    <w:name w:val="footnote text"/>
    <w:basedOn w:val="1"/>
    <w:link w:val="35"/>
    <w:semiHidden/>
    <w:unhideWhenUsed/>
    <w:qFormat/>
    <w:uiPriority w:val="99"/>
    <w:pPr>
      <w:snapToGrid w:val="0"/>
      <w:jc w:val="left"/>
    </w:pPr>
    <w:rPr>
      <w:sz w:val="18"/>
      <w:szCs w:val="18"/>
    </w:rPr>
  </w:style>
  <w:style w:type="paragraph" w:styleId="11">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Title"/>
    <w:basedOn w:val="1"/>
    <w:next w:val="1"/>
    <w:link w:val="30"/>
    <w:qFormat/>
    <w:uiPriority w:val="10"/>
    <w:pPr>
      <w:spacing w:before="240" w:after="60"/>
      <w:jc w:val="center"/>
      <w:outlineLvl w:val="0"/>
    </w:pPr>
    <w:rPr>
      <w:rFonts w:eastAsia="宋体" w:asciiTheme="majorHAnsi" w:hAnsiTheme="majorHAnsi" w:cstheme="majorBidi"/>
      <w:b/>
      <w:bCs/>
      <w:sz w:val="32"/>
      <w:szCs w:val="32"/>
    </w:rPr>
  </w:style>
  <w:style w:type="table" w:styleId="14">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styleId="15">
    <w:name w:val="Light Shading"/>
    <w:basedOn w:val="13"/>
    <w:qFormat/>
    <w:uiPriority w:val="60"/>
    <w:rPr>
      <w:color w:val="000000" w:themeColor="text1" w:themeShade="BF"/>
    </w:rPr>
    <w:tblPr>
      <w:tblBorders>
        <w:top w:val="single" w:color="000000" w:themeColor="text1" w:sz="8" w:space="0"/>
        <w:bottom w:val="single" w:color="000000" w:themeColor="text1" w:sz="8" w:space="0"/>
      </w:tblBorders>
      <w:tblLayout w:type="fixed"/>
    </w:tblPr>
    <w:tblStylePr w:type="firstRow">
      <w:pPr>
        <w:spacing w:before="0" w:after="0" w:line="240" w:lineRule="auto"/>
      </w:pPr>
      <w:rPr>
        <w:b/>
        <w:bCs/>
      </w:rPr>
      <w:tblPr>
        <w:tblLayout w:type="fixed"/>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blLayout w:type="fixed"/>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BFBFBF" w:themeFill="text1" w:themeFillTint="3F"/>
      </w:tcPr>
    </w:tblStylePr>
    <w:tblStylePr w:type="band1Horz">
      <w:tblPr>
        <w:tblLayout w:type="fixed"/>
      </w:tblPr>
      <w:tcPr>
        <w:tcBorders>
          <w:left w:val="nil"/>
          <w:right w:val="nil"/>
          <w:insideH w:val="nil"/>
          <w:insideV w:val="nil"/>
        </w:tcBorders>
        <w:shd w:val="clear" w:color="auto" w:fill="BFBFBF" w:themeFill="text1" w:themeFillTint="3F"/>
      </w:tcPr>
    </w:tblStylePr>
  </w:style>
  <w:style w:type="table" w:styleId="16">
    <w:name w:val="Light Shading Accent 1"/>
    <w:basedOn w:val="13"/>
    <w:qFormat/>
    <w:uiPriority w:val="60"/>
    <w:rPr>
      <w:color w:val="376092" w:themeColor="accent1" w:themeShade="BF"/>
    </w:rPr>
    <w:tblPr>
      <w:tblBorders>
        <w:top w:val="single" w:color="4F81BD" w:themeColor="accent1" w:sz="8" w:space="0"/>
        <w:bottom w:val="single" w:color="4F81BD" w:themeColor="accent1" w:sz="8" w:space="0"/>
      </w:tblBorders>
      <w:tblLayout w:type="fixed"/>
    </w:tblPr>
    <w:tblStylePr w:type="firstRow">
      <w:pPr>
        <w:spacing w:before="0" w:after="0" w:line="240" w:lineRule="auto"/>
      </w:pPr>
      <w:rPr>
        <w:b/>
        <w:bCs/>
      </w:rPr>
      <w:tblPr>
        <w:tblLayout w:type="fixed"/>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blLayout w:type="fixed"/>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3DFEE" w:themeFill="accent1" w:themeFillTint="3F"/>
      </w:tcPr>
    </w:tblStylePr>
    <w:tblStylePr w:type="band1Horz">
      <w:tblPr>
        <w:tblLayout w:type="fixed"/>
      </w:tblPr>
      <w:tcPr>
        <w:tcBorders>
          <w:left w:val="nil"/>
          <w:right w:val="nil"/>
          <w:insideH w:val="nil"/>
          <w:insideV w:val="nil"/>
        </w:tcBorders>
        <w:shd w:val="clear" w:color="auto" w:fill="D3DFEE" w:themeFill="accent1" w:themeFillTint="3F"/>
      </w:tcPr>
    </w:tblStylePr>
  </w:style>
  <w:style w:type="table" w:styleId="17">
    <w:name w:val="Light Shading Accent 2"/>
    <w:basedOn w:val="13"/>
    <w:qFormat/>
    <w:uiPriority w:val="60"/>
    <w:rPr>
      <w:color w:val="953735" w:themeColor="accent2" w:themeShade="BF"/>
    </w:rPr>
    <w:tblPr>
      <w:tblBorders>
        <w:top w:val="single" w:color="C0504D" w:themeColor="accent2" w:sz="8" w:space="0"/>
        <w:bottom w:val="single" w:color="C0504D" w:themeColor="accent2" w:sz="8" w:space="0"/>
      </w:tblBorders>
      <w:tblLayout w:type="fixed"/>
    </w:tblPr>
    <w:tblStylePr w:type="firstRow">
      <w:pPr>
        <w:spacing w:before="0" w:after="0" w:line="240" w:lineRule="auto"/>
      </w:pPr>
      <w:rPr>
        <w:b/>
        <w:bCs/>
      </w:rPr>
      <w:tblPr>
        <w:tblLayout w:type="fixed"/>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blLayout w:type="fixed"/>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FD3D3" w:themeFill="accent2" w:themeFillTint="3F"/>
      </w:tcPr>
    </w:tblStylePr>
    <w:tblStylePr w:type="band1Horz">
      <w:tblPr>
        <w:tblLayout w:type="fixed"/>
      </w:tblPr>
      <w:tcPr>
        <w:tcBorders>
          <w:left w:val="nil"/>
          <w:right w:val="nil"/>
          <w:insideH w:val="nil"/>
          <w:insideV w:val="nil"/>
        </w:tcBorders>
        <w:shd w:val="clear" w:color="auto" w:fill="EFD3D3" w:themeFill="accent2" w:themeFillTint="3F"/>
      </w:tcPr>
    </w:tblStylePr>
  </w:style>
  <w:style w:type="character" w:styleId="19">
    <w:name w:val="Strong"/>
    <w:basedOn w:val="18"/>
    <w:qFormat/>
    <w:uiPriority w:val="22"/>
    <w:rPr>
      <w:b/>
      <w:bCs/>
    </w:rPr>
  </w:style>
  <w:style w:type="character" w:styleId="20">
    <w:name w:val="endnote reference"/>
    <w:basedOn w:val="18"/>
    <w:semiHidden/>
    <w:unhideWhenUsed/>
    <w:uiPriority w:val="99"/>
    <w:rPr>
      <w:vertAlign w:val="superscript"/>
    </w:rPr>
  </w:style>
  <w:style w:type="character" w:styleId="21">
    <w:name w:val="footnote reference"/>
    <w:basedOn w:val="18"/>
    <w:semiHidden/>
    <w:unhideWhenUsed/>
    <w:uiPriority w:val="99"/>
    <w:rPr>
      <w:vertAlign w:val="superscript"/>
    </w:rPr>
  </w:style>
  <w:style w:type="paragraph" w:styleId="22">
    <w:name w:val="List Paragraph"/>
    <w:basedOn w:val="1"/>
    <w:qFormat/>
    <w:uiPriority w:val="34"/>
    <w:pPr>
      <w:ind w:firstLine="420" w:firstLineChars="200"/>
    </w:pPr>
  </w:style>
  <w:style w:type="character" w:customStyle="1" w:styleId="23">
    <w:name w:val="批注框文本 Char"/>
    <w:basedOn w:val="18"/>
    <w:link w:val="6"/>
    <w:semiHidden/>
    <w:qFormat/>
    <w:uiPriority w:val="99"/>
    <w:rPr>
      <w:sz w:val="18"/>
      <w:szCs w:val="18"/>
    </w:rPr>
  </w:style>
  <w:style w:type="character" w:customStyle="1" w:styleId="24">
    <w:name w:val="页眉 Char"/>
    <w:basedOn w:val="18"/>
    <w:link w:val="8"/>
    <w:uiPriority w:val="99"/>
    <w:rPr>
      <w:sz w:val="18"/>
      <w:szCs w:val="18"/>
    </w:rPr>
  </w:style>
  <w:style w:type="character" w:customStyle="1" w:styleId="25">
    <w:name w:val="页脚 Char"/>
    <w:basedOn w:val="18"/>
    <w:link w:val="7"/>
    <w:uiPriority w:val="99"/>
    <w:rPr>
      <w:sz w:val="18"/>
      <w:szCs w:val="18"/>
    </w:rPr>
  </w:style>
  <w:style w:type="character" w:customStyle="1" w:styleId="26">
    <w:name w:val="日期 Char"/>
    <w:basedOn w:val="18"/>
    <w:link w:val="4"/>
    <w:semiHidden/>
    <w:uiPriority w:val="99"/>
  </w:style>
  <w:style w:type="paragraph" w:styleId="27">
    <w:name w:val="No Spacing"/>
    <w:link w:val="28"/>
    <w:qFormat/>
    <w:uiPriority w:val="1"/>
    <w:rPr>
      <w:rFonts w:asciiTheme="minorHAnsi" w:hAnsiTheme="minorHAnsi" w:eastAsiaTheme="minorEastAsia" w:cstheme="minorBidi"/>
      <w:kern w:val="0"/>
      <w:sz w:val="22"/>
      <w:szCs w:val="22"/>
      <w:lang w:val="en-US" w:eastAsia="zh-CN" w:bidi="ar-SA"/>
    </w:rPr>
  </w:style>
  <w:style w:type="character" w:customStyle="1" w:styleId="28">
    <w:name w:val="无间隔 Char"/>
    <w:basedOn w:val="18"/>
    <w:link w:val="27"/>
    <w:qFormat/>
    <w:uiPriority w:val="1"/>
    <w:rPr>
      <w:kern w:val="0"/>
      <w:sz w:val="22"/>
    </w:rPr>
  </w:style>
  <w:style w:type="character" w:styleId="29">
    <w:name w:val="Placeholder Text"/>
    <w:basedOn w:val="18"/>
    <w:semiHidden/>
    <w:qFormat/>
    <w:uiPriority w:val="99"/>
    <w:rPr>
      <w:color w:val="808080"/>
    </w:rPr>
  </w:style>
  <w:style w:type="character" w:customStyle="1" w:styleId="30">
    <w:name w:val="标题 Char"/>
    <w:basedOn w:val="18"/>
    <w:link w:val="12"/>
    <w:qFormat/>
    <w:uiPriority w:val="10"/>
    <w:rPr>
      <w:rFonts w:eastAsia="宋体" w:asciiTheme="majorHAnsi" w:hAnsiTheme="majorHAnsi" w:cstheme="majorBidi"/>
      <w:b/>
      <w:bCs/>
      <w:sz w:val="32"/>
      <w:szCs w:val="32"/>
    </w:rPr>
  </w:style>
  <w:style w:type="character" w:customStyle="1" w:styleId="31">
    <w:name w:val="标题 1 Char"/>
    <w:basedOn w:val="18"/>
    <w:link w:val="2"/>
    <w:qFormat/>
    <w:uiPriority w:val="9"/>
    <w:rPr>
      <w:b/>
      <w:bCs/>
      <w:kern w:val="44"/>
      <w:sz w:val="44"/>
      <w:szCs w:val="44"/>
    </w:rPr>
  </w:style>
  <w:style w:type="character" w:customStyle="1" w:styleId="32">
    <w:name w:val="标题 2 Char"/>
    <w:basedOn w:val="18"/>
    <w:link w:val="3"/>
    <w:qFormat/>
    <w:uiPriority w:val="9"/>
    <w:rPr>
      <w:rFonts w:asciiTheme="majorHAnsi" w:hAnsiTheme="majorHAnsi" w:eastAsiaTheme="majorEastAsia" w:cstheme="majorBidi"/>
      <w:b/>
      <w:bCs/>
      <w:sz w:val="32"/>
      <w:szCs w:val="32"/>
    </w:rPr>
  </w:style>
  <w:style w:type="character" w:customStyle="1" w:styleId="33">
    <w:name w:val="副标题 Char"/>
    <w:basedOn w:val="18"/>
    <w:link w:val="9"/>
    <w:qFormat/>
    <w:uiPriority w:val="11"/>
    <w:rPr>
      <w:rFonts w:eastAsia="宋体" w:asciiTheme="majorHAnsi" w:hAnsiTheme="majorHAnsi" w:cstheme="majorBidi"/>
      <w:b/>
      <w:bCs/>
      <w:kern w:val="28"/>
      <w:sz w:val="32"/>
      <w:szCs w:val="32"/>
    </w:rPr>
  </w:style>
  <w:style w:type="character" w:customStyle="1" w:styleId="34">
    <w:name w:val="尾注文本 Char"/>
    <w:basedOn w:val="18"/>
    <w:link w:val="5"/>
    <w:semiHidden/>
    <w:qFormat/>
    <w:uiPriority w:val="99"/>
  </w:style>
  <w:style w:type="character" w:customStyle="1" w:styleId="35">
    <w:name w:val="脚注文本 Char"/>
    <w:basedOn w:val="18"/>
    <w:link w:val="10"/>
    <w:semiHidden/>
    <w:uiPriority w:val="99"/>
    <w:rPr>
      <w:sz w:val="18"/>
      <w:szCs w:val="18"/>
    </w:rPr>
  </w:style>
  <w:style w:type="paragraph" w:customStyle="1" w:styleId="36">
    <w:name w:val="Revision"/>
    <w:hidden/>
    <w:semiHidden/>
    <w:uiPriority w:val="99"/>
    <w:rPr>
      <w:rFonts w:asciiTheme="minorHAnsi" w:hAnsiTheme="minorHAnsi" w:eastAsiaTheme="minorEastAsia" w:cstheme="minorBidi"/>
      <w:kern w:val="2"/>
      <w:sz w:val="21"/>
      <w:szCs w:val="22"/>
      <w:lang w:val="en-US" w:eastAsia="zh-CN" w:bidi="ar-SA"/>
    </w:rPr>
  </w:style>
  <w:style w:type="paragraph" w:customStyle="1" w:styleId="37">
    <w:name w:val="2909F619802848F09E01365C32F34654"/>
    <w:uiPriority w:val="0"/>
    <w:pPr>
      <w:spacing w:after="200" w:line="276" w:lineRule="auto"/>
    </w:pPr>
    <w:rPr>
      <w:rFonts w:asciiTheme="minorHAnsi" w:hAnsiTheme="minorHAnsi" w:eastAsiaTheme="minorEastAsia" w:cstheme="minorBidi"/>
      <w:kern w:val="0"/>
      <w:sz w:val="22"/>
      <w:szCs w:val="22"/>
      <w:lang w:val="en-US" w:eastAsia="zh-CN" w:bidi="ar-SA"/>
    </w:rPr>
  </w:style>
  <w:style w:type="character" w:customStyle="1" w:styleId="38">
    <w:name w:val="apple-converted-space"/>
    <w:basedOn w:val="18"/>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5AEE460-98C5-409B-A686-7ADFCCEA2882}">
  <ds:schemaRefs/>
</ds:datastoreItem>
</file>

<file path=docProps/app.xml><?xml version="1.0" encoding="utf-8"?>
<Properties xmlns="http://schemas.openxmlformats.org/officeDocument/2006/extended-properties" xmlns:vt="http://schemas.openxmlformats.org/officeDocument/2006/docPropsVTypes">
  <Template>Normal</Template>
  <Pages>130</Pages>
  <Words>14498</Words>
  <Characters>82640</Characters>
  <Lines>688</Lines>
  <Paragraphs>193</Paragraphs>
  <TotalTime>27</TotalTime>
  <ScaleCrop>false</ScaleCrop>
  <LinksUpToDate>false</LinksUpToDate>
  <CharactersWithSpaces>96945</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2017-06-16T11:43:00Z</dcterms:created>
  <dc:creator>admin</dc:creator>
  <cp:lastModifiedBy>Administrator</cp:lastModifiedBy>
  <dcterms:modified xsi:type="dcterms:W3CDTF">2022-09-16T09:32:05Z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