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Cs w:val="32"/>
        </w:rPr>
      </w:pPr>
      <w:r>
        <w:rPr>
          <w:rFonts w:hint="eastAsia" w:ascii="黑体" w:hAnsi="黑体" w:eastAsia="黑体" w:cs="黑体"/>
          <w:szCs w:val="32"/>
          <w:rPrChange w:id="0" w:author="刘佳" w:date="2020-03-09T09:07:47Z">
            <w:rPr>
              <w:rFonts w:hint="default" w:ascii="Times New Roman" w:hAnsi="Times New Roman" w:eastAsia="黑体" w:cs="Times New Roman"/>
              <w:szCs w:val="32"/>
            </w:rPr>
          </w:rPrChange>
        </w:rPr>
        <w:t>附件</w:t>
      </w:r>
      <w:r>
        <w:rPr>
          <w:rFonts w:hint="eastAsia" w:ascii="黑体" w:hAnsi="黑体" w:eastAsia="黑体" w:cs="黑体"/>
          <w:szCs w:val="32"/>
          <w:lang w:val="en-US" w:eastAsia="zh-CN"/>
          <w:rPrChange w:id="1" w:author="刘佳" w:date="2020-03-09T09:07:47Z">
            <w:rPr>
              <w:rFonts w:hint="eastAsia" w:ascii="Times New Roman" w:hAnsi="Times New Roman" w:eastAsia="黑体" w:cs="Times New Roman"/>
              <w:szCs w:val="32"/>
              <w:lang w:val="en-US" w:eastAsia="zh-CN"/>
            </w:rPr>
          </w:rPrChange>
        </w:rPr>
        <w:t>4</w:t>
      </w:r>
      <w:r>
        <w:rPr>
          <w:rFonts w:hint="eastAsia" w:ascii="黑体" w:hAnsi="黑体" w:eastAsia="黑体" w:cs="黑体"/>
          <w:szCs w:val="32"/>
        </w:rPr>
        <w:t xml:space="preserve">       </w:t>
      </w:r>
    </w:p>
    <w:p>
      <w:pPr>
        <w:spacing w:beforeLines="0" w:afterLines="0" w:line="560" w:lineRule="exact"/>
        <w:jc w:val="center"/>
        <w:rPr>
          <w:rFonts w:eastAsia="方正小标宋简体"/>
          <w:sz w:val="36"/>
          <w:szCs w:val="36"/>
        </w:rPr>
        <w:pPrChange w:id="2" w:author="刘佳" w:date="2020-03-09T09:07:58Z">
          <w:pPr>
            <w:spacing w:line="560" w:lineRule="exact"/>
            <w:jc w:val="center"/>
          </w:pPr>
        </w:pPrChange>
      </w:pPr>
      <w:r>
        <w:rPr>
          <w:rFonts w:eastAsia="方正小标宋简体"/>
          <w:sz w:val="36"/>
          <w:szCs w:val="36"/>
        </w:rPr>
        <w:t>实施生态修复资金安排计划表</w:t>
      </w:r>
    </w:p>
    <w:tbl>
      <w:tblPr>
        <w:tblStyle w:val="6"/>
        <w:tblW w:w="9890" w:type="dxa"/>
        <w:jc w:val="center"/>
        <w:tblInd w:w="0" w:type="dxa"/>
        <w:tblLayout w:type="fixed"/>
        <w:tblCellMar>
          <w:top w:w="15" w:type="dxa"/>
          <w:left w:w="15" w:type="dxa"/>
          <w:bottom w:w="15" w:type="dxa"/>
          <w:right w:w="15" w:type="dxa"/>
        </w:tblCellMar>
        <w:tblPrChange w:id="3" w:author="刘佳" w:date="2020-03-09T09:08:24Z">
          <w:tblPr>
            <w:tblStyle w:val="6"/>
            <w:tblW w:w="9890" w:type="dxa"/>
            <w:jc w:val="center"/>
            <w:tblInd w:w="0" w:type="dxa"/>
            <w:tblLayout w:type="fixed"/>
            <w:tblCellMar>
              <w:top w:w="15" w:type="dxa"/>
              <w:left w:w="15" w:type="dxa"/>
              <w:bottom w:w="15" w:type="dxa"/>
              <w:right w:w="15" w:type="dxa"/>
            </w:tblCellMar>
          </w:tblPr>
        </w:tblPrChange>
      </w:tblPr>
      <w:tblGrid>
        <w:gridCol w:w="761"/>
        <w:gridCol w:w="1701"/>
        <w:gridCol w:w="6274"/>
        <w:gridCol w:w="1154"/>
        <w:tblGridChange w:id="4">
          <w:tblGrid>
            <w:gridCol w:w="761"/>
            <w:gridCol w:w="1701"/>
            <w:gridCol w:w="6274"/>
            <w:gridCol w:w="1154"/>
          </w:tblGrid>
        </w:tblGridChange>
      </w:tblGrid>
      <w:tr>
        <w:tblPrEx>
          <w:tblLayout w:type="fixed"/>
          <w:tblCellMar>
            <w:top w:w="15" w:type="dxa"/>
            <w:left w:w="15" w:type="dxa"/>
            <w:bottom w:w="15" w:type="dxa"/>
            <w:right w:w="15" w:type="dxa"/>
          </w:tblCellMar>
          <w:tblPrExChange w:id="5" w:author="刘佳" w:date="2020-03-09T09:08:24Z">
            <w:tblPrEx>
              <w:tblLayout w:type="fixed"/>
              <w:tblCellMar>
                <w:top w:w="15" w:type="dxa"/>
                <w:left w:w="15" w:type="dxa"/>
                <w:bottom w:w="15" w:type="dxa"/>
                <w:right w:w="15" w:type="dxa"/>
              </w:tblCellMar>
            </w:tblPrEx>
          </w:tblPrExChange>
        </w:tblPrEx>
        <w:trPr>
          <w:trHeight w:val="707" w:hRule="atLeast"/>
          <w:tblHeader/>
          <w:jc w:val="center"/>
          <w:trPrChange w:id="5" w:author="刘佳" w:date="2020-03-09T09:08:24Z">
            <w:trPr>
              <w:trHeight w:val="707" w:hRule="atLeast"/>
              <w:tblHeader/>
              <w:jc w:val="center"/>
            </w:trPr>
          </w:trPrChange>
        </w:trPr>
        <w:tc>
          <w:tcPr>
            <w:tcW w:w="761" w:type="dxa"/>
            <w:vMerge w:val="restart"/>
            <w:tcBorders>
              <w:top w:val="single" w:color="000000" w:sz="4" w:space="0"/>
              <w:left w:val="single" w:color="000000" w:sz="4" w:space="0"/>
              <w:bottom w:val="single" w:color="000000" w:sz="4" w:space="0"/>
              <w:right w:val="single" w:color="000000" w:sz="4" w:space="0"/>
            </w:tcBorders>
            <w:vAlign w:val="center"/>
            <w:tcPrChange w:id="6" w:author="刘佳" w:date="2020-03-09T09:08:24Z">
              <w:tcPr>
                <w:tcW w:w="761" w:type="dxa"/>
                <w:vMerge w:val="restart"/>
                <w:tcBorders>
                  <w:top w:val="single" w:color="000000" w:sz="4" w:space="0"/>
                  <w:left w:val="single" w:color="000000" w:sz="4" w:space="0"/>
                  <w:bottom w:val="single" w:color="000000" w:sz="4" w:space="0"/>
                  <w:right w:val="single" w:color="000000" w:sz="4" w:space="0"/>
                </w:tcBorders>
                <w:vAlign w:val="center"/>
                <w:tcPrChange w:id="7" w:author="刘佳" w:date="2020-03-09T09:08:24Z">
                  <w:tcPr>
                    <w:tcW w:w="761" w:type="dxa"/>
                    <w:vMerge w:val="restart"/>
                    <w:tcBorders>
                      <w:top w:val="single" w:color="000000" w:sz="4" w:space="0"/>
                      <w:left w:val="single" w:color="000000" w:sz="4" w:space="0"/>
                      <w:bottom w:val="single" w:color="000000" w:sz="4" w:space="0"/>
                      <w:right w:val="single" w:color="000000" w:sz="4" w:space="0"/>
                    </w:tcBorders>
                    <w:vAlign w:val="center"/>
                    <w:tcPrChange w:id="8" w:author="刘佳" w:date="2020-03-09T09:08:24Z">
                      <w:tcPr>
                        <w:tcW w:w="761" w:type="dxa"/>
                        <w:vMerge w:val="restart"/>
                        <w:tcBorders>
                          <w:top w:val="single" w:color="000000" w:sz="4" w:space="0"/>
                          <w:left w:val="single" w:color="000000" w:sz="4" w:space="0"/>
                          <w:bottom w:val="single" w:color="000000" w:sz="4" w:space="0"/>
                          <w:right w:val="single" w:color="000000" w:sz="4" w:space="0"/>
                        </w:tcBorders>
                        <w:vAlign w:val="center"/>
                        <w:tcPrChange w:id="9" w:author="刘佳" w:date="2020-03-09T09:08:24Z">
                          <w:tcPr>
                            <w:tcW w:w="761" w:type="dxa"/>
                            <w:vMerge w:val="restart"/>
                            <w:tcBorders>
                              <w:top w:val="single" w:color="000000" w:sz="4" w:space="0"/>
                              <w:left w:val="single" w:color="000000" w:sz="4" w:space="0"/>
                              <w:bottom w:val="single" w:color="000000" w:sz="4" w:space="0"/>
                              <w:right w:val="single" w:color="000000" w:sz="4" w:space="0"/>
                            </w:tcBorders>
                            <w:vAlign w:val="center"/>
                            <w:tcPrChange w:id="10" w:author="刘佳" w:date="2020-03-09T09:08:24Z">
                              <w:tcPr>
                                <w:tcW w:w="761" w:type="dxa"/>
                                <w:vMerge w:val="restart"/>
                                <w:tcBorders>
                                  <w:top w:val="single" w:color="000000" w:sz="4" w:space="0"/>
                                  <w:left w:val="single" w:color="000000" w:sz="4" w:space="0"/>
                                  <w:bottom w:val="single" w:color="000000" w:sz="4" w:space="0"/>
                                  <w:right w:val="single" w:color="000000" w:sz="4" w:space="0"/>
                                </w:tcBorders>
                                <w:vAlign w:val="center"/>
                                <w:tcPrChange w:id="11" w:author="刘佳" w:date="2020-03-09T09:08:24Z">
                                  <w:tcPr>
                                    <w:tcW w:w="761" w:type="dxa"/>
                                    <w:vMerge w:val="restart"/>
                                    <w:tcBorders>
                                      <w:top w:val="single" w:color="000000" w:sz="4" w:space="0"/>
                                      <w:left w:val="single" w:color="000000" w:sz="4" w:space="0"/>
                                      <w:bottom w:val="single" w:color="000000" w:sz="4" w:space="0"/>
                                      <w:right w:val="single" w:color="000000" w:sz="4" w:space="0"/>
                                    </w:tcBorders>
                                    <w:vAlign w:val="center"/>
                                    <w:tcPrChange w:id="12" w:author="刘佳" w:date="2020-03-09T09:08:24Z">
                                      <w:tcPr>
                                        <w:tcW w:w="761" w:type="dxa"/>
                                        <w:vMerge w:val="restart"/>
                                        <w:tcBorders>
                                          <w:top w:val="single" w:color="000000" w:sz="4" w:space="0"/>
                                          <w:left w:val="single" w:color="000000" w:sz="4" w:space="0"/>
                                          <w:bottom w:val="single" w:color="000000" w:sz="4" w:space="0"/>
                                          <w:right w:val="single" w:color="000000" w:sz="4" w:space="0"/>
                                        </w:tcBorders>
                                        <w:vAlign w:val="center"/>
                                        <w:tcPrChange w:id="13" w:author="刘佳" w:date="2020-03-09T09:08:24Z">
                                          <w:tcPr>
                                            <w:tcW w:w="761" w:type="dxa"/>
                                            <w:vMerge w:val="restart"/>
                                            <w:tcBorders>
                                              <w:top w:val="single" w:color="000000" w:sz="4" w:space="0"/>
                                              <w:left w:val="single" w:color="000000" w:sz="4" w:space="0"/>
                                              <w:bottom w:val="single" w:color="000000" w:sz="4" w:space="0"/>
                                              <w:right w:val="single" w:color="000000" w:sz="4" w:space="0"/>
                                            </w:tcBorders>
                                            <w:vAlign w:val="center"/>
                                            <w:tcPrChange w:id="14" w:author="刘佳" w:date="2020-03-09T09:08:24Z">
                                              <w:tcPr>
                                                <w:tcW w:w="761" w:type="dxa"/>
                                                <w:vMerge w:val="restart"/>
                                                <w:tcBorders>
                                                  <w:top w:val="single" w:color="000000" w:sz="4" w:space="0"/>
                                                  <w:left w:val="single" w:color="000000" w:sz="4" w:space="0"/>
                                                  <w:bottom w:val="single" w:color="000000" w:sz="4" w:space="0"/>
                                                  <w:right w:val="single" w:color="000000" w:sz="4" w:space="0"/>
                                                </w:tcBorders>
                                                <w:vAlign w:val="center"/>
                                                <w:tcPrChange w:id="15" w:author="刘佳" w:date="2020-03-09T09:08:24Z">
                                                  <w:tcPr>
                                                    <w:tcW w:w="761" w:type="dxa"/>
                                                    <w:vMerge w:val="restart"/>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b/>
                <w:sz w:val="24"/>
                <w:rPrChange w:id="17" w:author="刘佳" w:date="2020-03-09T09:08:10Z">
                  <w:rPr>
                    <w:rFonts w:eastAsia="楷体_GB2312"/>
                    <w:b/>
                    <w:sz w:val="24"/>
                  </w:rPr>
                </w:rPrChange>
              </w:rPr>
              <w:pPrChange w:id="16" w:author="刘佳" w:date="2020-03-09T09:08:33Z">
                <w:pPr>
                  <w:widowControl/>
                  <w:snapToGrid w:val="0"/>
                  <w:jc w:val="center"/>
                  <w:textAlignment w:val="center"/>
                </w:pPr>
              </w:pPrChange>
            </w:pPr>
            <w:r>
              <w:rPr>
                <w:rFonts w:hint="default" w:ascii="Times New Roman" w:hAnsi="Times New Roman" w:eastAsia="楷体_GB2312" w:cs="Times New Roman"/>
                <w:b/>
                <w:kern w:val="0"/>
                <w:sz w:val="24"/>
                <w:lang w:bidi="ar"/>
                <w:rPrChange w:id="18" w:author="刘佳" w:date="2020-03-09T09:08:10Z">
                  <w:rPr>
                    <w:rFonts w:eastAsia="楷体_GB2312"/>
                    <w:b/>
                    <w:kern w:val="0"/>
                    <w:sz w:val="24"/>
                    <w:lang w:bidi="ar"/>
                  </w:rPr>
                </w:rPrChange>
              </w:rPr>
              <w:t>序号</w:t>
            </w:r>
          </w:p>
        </w:tc>
        <w:tc>
          <w:tcPr>
            <w:tcW w:w="1701" w:type="dxa"/>
            <w:vMerge w:val="restart"/>
            <w:tcBorders>
              <w:top w:val="single" w:color="000000" w:sz="4" w:space="0"/>
              <w:left w:val="single" w:color="000000" w:sz="4" w:space="0"/>
              <w:bottom w:val="single" w:color="000000" w:sz="4" w:space="0"/>
              <w:right w:val="single" w:color="000000" w:sz="4" w:space="0"/>
            </w:tcBorders>
            <w:vAlign w:val="center"/>
            <w:tcPrChange w:id="19" w:author="刘佳" w:date="2020-03-09T09:08:24Z">
              <w:tcPr>
                <w:tcW w:w="1701" w:type="dxa"/>
                <w:vMerge w:val="restart"/>
                <w:tcBorders>
                  <w:top w:val="single" w:color="000000" w:sz="4" w:space="0"/>
                  <w:left w:val="single" w:color="000000" w:sz="4" w:space="0"/>
                  <w:bottom w:val="single" w:color="000000" w:sz="4" w:space="0"/>
                  <w:right w:val="single" w:color="000000" w:sz="4" w:space="0"/>
                </w:tcBorders>
                <w:vAlign w:val="center"/>
                <w:tcPrChange w:id="20" w:author="刘佳" w:date="2020-03-09T09:08:24Z">
                  <w:tcPr>
                    <w:tcW w:w="1701" w:type="dxa"/>
                    <w:vMerge w:val="restart"/>
                    <w:tcBorders>
                      <w:top w:val="single" w:color="000000" w:sz="4" w:space="0"/>
                      <w:left w:val="single" w:color="000000" w:sz="4" w:space="0"/>
                      <w:bottom w:val="single" w:color="000000" w:sz="4" w:space="0"/>
                      <w:right w:val="single" w:color="000000" w:sz="4" w:space="0"/>
                    </w:tcBorders>
                    <w:vAlign w:val="center"/>
                    <w:tcPrChange w:id="21" w:author="刘佳" w:date="2020-03-09T09:08:24Z">
                      <w:tcPr>
                        <w:tcW w:w="1701" w:type="dxa"/>
                        <w:vMerge w:val="restart"/>
                        <w:tcBorders>
                          <w:top w:val="single" w:color="000000" w:sz="4" w:space="0"/>
                          <w:left w:val="single" w:color="000000" w:sz="4" w:space="0"/>
                          <w:bottom w:val="single" w:color="000000" w:sz="4" w:space="0"/>
                          <w:right w:val="single" w:color="000000" w:sz="4" w:space="0"/>
                        </w:tcBorders>
                        <w:vAlign w:val="center"/>
                        <w:tcPrChange w:id="22" w:author="刘佳" w:date="2020-03-09T09:08:24Z">
                          <w:tcPr>
                            <w:tcW w:w="1701" w:type="dxa"/>
                            <w:vMerge w:val="restart"/>
                            <w:tcBorders>
                              <w:top w:val="single" w:color="000000" w:sz="4" w:space="0"/>
                              <w:left w:val="single" w:color="000000" w:sz="4" w:space="0"/>
                              <w:bottom w:val="single" w:color="000000" w:sz="4" w:space="0"/>
                              <w:right w:val="single" w:color="000000" w:sz="4" w:space="0"/>
                            </w:tcBorders>
                            <w:vAlign w:val="center"/>
                            <w:tcPrChange w:id="23" w:author="刘佳" w:date="2020-03-09T09:08:24Z">
                              <w:tcPr>
                                <w:tcW w:w="1701" w:type="dxa"/>
                                <w:vMerge w:val="restart"/>
                                <w:tcBorders>
                                  <w:top w:val="single" w:color="000000" w:sz="4" w:space="0"/>
                                  <w:left w:val="single" w:color="000000" w:sz="4" w:space="0"/>
                                  <w:bottom w:val="single" w:color="000000" w:sz="4" w:space="0"/>
                                  <w:right w:val="single" w:color="000000" w:sz="4" w:space="0"/>
                                </w:tcBorders>
                                <w:vAlign w:val="center"/>
                                <w:tcPrChange w:id="24" w:author="刘佳" w:date="2020-03-09T09:08:24Z">
                                  <w:tcPr>
                                    <w:tcW w:w="1701" w:type="dxa"/>
                                    <w:vMerge w:val="restart"/>
                                    <w:tcBorders>
                                      <w:top w:val="single" w:color="000000" w:sz="4" w:space="0"/>
                                      <w:left w:val="single" w:color="000000" w:sz="4" w:space="0"/>
                                      <w:bottom w:val="single" w:color="000000" w:sz="4" w:space="0"/>
                                      <w:right w:val="single" w:color="000000" w:sz="4" w:space="0"/>
                                    </w:tcBorders>
                                    <w:vAlign w:val="center"/>
                                    <w:tcPrChange w:id="25" w:author="刘佳" w:date="2020-03-09T09:08:24Z">
                                      <w:tcPr>
                                        <w:tcW w:w="1701" w:type="dxa"/>
                                        <w:vMerge w:val="restart"/>
                                        <w:tcBorders>
                                          <w:top w:val="single" w:color="000000" w:sz="4" w:space="0"/>
                                          <w:left w:val="single" w:color="000000" w:sz="4" w:space="0"/>
                                          <w:bottom w:val="single" w:color="000000" w:sz="4" w:space="0"/>
                                          <w:right w:val="single" w:color="000000" w:sz="4" w:space="0"/>
                                        </w:tcBorders>
                                        <w:vAlign w:val="center"/>
                                        <w:tcPrChange w:id="26" w:author="刘佳" w:date="2020-03-09T09:08:24Z">
                                          <w:tcPr>
                                            <w:tcW w:w="1701" w:type="dxa"/>
                                            <w:vMerge w:val="restart"/>
                                            <w:tcBorders>
                                              <w:top w:val="single" w:color="000000" w:sz="4" w:space="0"/>
                                              <w:left w:val="single" w:color="000000" w:sz="4" w:space="0"/>
                                              <w:bottom w:val="single" w:color="000000" w:sz="4" w:space="0"/>
                                              <w:right w:val="single" w:color="000000" w:sz="4" w:space="0"/>
                                            </w:tcBorders>
                                            <w:vAlign w:val="center"/>
                                            <w:tcPrChange w:id="27" w:author="刘佳" w:date="2020-03-09T09:08:24Z">
                                              <w:tcPr>
                                                <w:tcW w:w="1701" w:type="dxa"/>
                                                <w:vMerge w:val="restart"/>
                                                <w:tcBorders>
                                                  <w:top w:val="single" w:color="000000" w:sz="4" w:space="0"/>
                                                  <w:left w:val="single" w:color="000000" w:sz="4" w:space="0"/>
                                                  <w:bottom w:val="single" w:color="000000" w:sz="4" w:space="0"/>
                                                  <w:right w:val="single" w:color="000000" w:sz="4" w:space="0"/>
                                                </w:tcBorders>
                                                <w:vAlign w:val="center"/>
                                                <w:tcPrChange w:id="28" w:author="刘佳" w:date="2020-03-09T09:08:24Z">
                                                  <w:tcPr>
                                                    <w:tcW w:w="1701" w:type="dxa"/>
                                                    <w:vMerge w:val="restart"/>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b/>
                <w:sz w:val="24"/>
                <w:rPrChange w:id="30" w:author="刘佳" w:date="2020-03-09T09:08:10Z">
                  <w:rPr>
                    <w:rFonts w:eastAsia="楷体_GB2312"/>
                    <w:b/>
                    <w:sz w:val="24"/>
                  </w:rPr>
                </w:rPrChange>
              </w:rPr>
              <w:pPrChange w:id="29" w:author="刘佳" w:date="2020-03-09T09:08:33Z">
                <w:pPr>
                  <w:widowControl/>
                  <w:snapToGrid w:val="0"/>
                  <w:jc w:val="center"/>
                  <w:textAlignment w:val="center"/>
                </w:pPr>
              </w:pPrChange>
            </w:pPr>
            <w:r>
              <w:rPr>
                <w:rFonts w:hint="default" w:ascii="Times New Roman" w:hAnsi="Times New Roman" w:eastAsia="楷体_GB2312" w:cs="Times New Roman"/>
                <w:b/>
                <w:sz w:val="24"/>
                <w:rPrChange w:id="31" w:author="刘佳" w:date="2020-03-09T09:08:10Z">
                  <w:rPr>
                    <w:rFonts w:eastAsia="楷体_GB2312"/>
                    <w:b/>
                    <w:sz w:val="24"/>
                  </w:rPr>
                </w:rPrChange>
              </w:rPr>
              <w:t>地区（项目单位）</w:t>
            </w:r>
          </w:p>
        </w:tc>
        <w:tc>
          <w:tcPr>
            <w:tcW w:w="6274" w:type="dxa"/>
            <w:vMerge w:val="restart"/>
            <w:tcBorders>
              <w:top w:val="single" w:color="000000" w:sz="4" w:space="0"/>
              <w:left w:val="single" w:color="000000" w:sz="4" w:space="0"/>
              <w:bottom w:val="single" w:color="000000" w:sz="4" w:space="0"/>
              <w:right w:val="single" w:color="000000" w:sz="4" w:space="0"/>
            </w:tcBorders>
            <w:vAlign w:val="center"/>
            <w:tcPrChange w:id="32" w:author="刘佳" w:date="2020-03-09T09:08:24Z">
              <w:tcPr>
                <w:tcW w:w="6274" w:type="dxa"/>
                <w:vMerge w:val="restart"/>
                <w:tcBorders>
                  <w:top w:val="single" w:color="000000" w:sz="4" w:space="0"/>
                  <w:left w:val="single" w:color="000000" w:sz="4" w:space="0"/>
                  <w:bottom w:val="single" w:color="000000" w:sz="4" w:space="0"/>
                  <w:right w:val="single" w:color="000000" w:sz="4" w:space="0"/>
                </w:tcBorders>
                <w:vAlign w:val="center"/>
                <w:tcPrChange w:id="33" w:author="刘佳" w:date="2020-03-09T09:08:24Z">
                  <w:tcPr>
                    <w:tcW w:w="6274" w:type="dxa"/>
                    <w:vMerge w:val="restart"/>
                    <w:tcBorders>
                      <w:top w:val="single" w:color="000000" w:sz="4" w:space="0"/>
                      <w:left w:val="single" w:color="000000" w:sz="4" w:space="0"/>
                      <w:bottom w:val="single" w:color="000000" w:sz="4" w:space="0"/>
                      <w:right w:val="single" w:color="000000" w:sz="4" w:space="0"/>
                    </w:tcBorders>
                    <w:vAlign w:val="center"/>
                    <w:tcPrChange w:id="34" w:author="刘佳" w:date="2020-03-09T09:08:24Z">
                      <w:tcPr>
                        <w:tcW w:w="6274" w:type="dxa"/>
                        <w:vMerge w:val="restart"/>
                        <w:tcBorders>
                          <w:top w:val="single" w:color="000000" w:sz="4" w:space="0"/>
                          <w:left w:val="single" w:color="000000" w:sz="4" w:space="0"/>
                          <w:bottom w:val="single" w:color="000000" w:sz="4" w:space="0"/>
                          <w:right w:val="single" w:color="000000" w:sz="4" w:space="0"/>
                        </w:tcBorders>
                        <w:vAlign w:val="center"/>
                        <w:tcPrChange w:id="35" w:author="刘佳" w:date="2020-03-09T09:08:24Z">
                          <w:tcPr>
                            <w:tcW w:w="6274" w:type="dxa"/>
                            <w:vMerge w:val="restart"/>
                            <w:tcBorders>
                              <w:top w:val="single" w:color="000000" w:sz="4" w:space="0"/>
                              <w:left w:val="single" w:color="000000" w:sz="4" w:space="0"/>
                              <w:bottom w:val="single" w:color="000000" w:sz="4" w:space="0"/>
                              <w:right w:val="single" w:color="000000" w:sz="4" w:space="0"/>
                            </w:tcBorders>
                            <w:vAlign w:val="center"/>
                            <w:tcPrChange w:id="36" w:author="刘佳" w:date="2020-03-09T09:08:24Z">
                              <w:tcPr>
                                <w:tcW w:w="6274" w:type="dxa"/>
                                <w:vMerge w:val="restart"/>
                                <w:tcBorders>
                                  <w:top w:val="single" w:color="000000" w:sz="4" w:space="0"/>
                                  <w:left w:val="single" w:color="000000" w:sz="4" w:space="0"/>
                                  <w:bottom w:val="single" w:color="000000" w:sz="4" w:space="0"/>
                                  <w:right w:val="single" w:color="000000" w:sz="4" w:space="0"/>
                                </w:tcBorders>
                                <w:vAlign w:val="center"/>
                                <w:tcPrChange w:id="37" w:author="刘佳" w:date="2020-03-09T09:08:24Z">
                                  <w:tcPr>
                                    <w:tcW w:w="6274" w:type="dxa"/>
                                    <w:vMerge w:val="restart"/>
                                    <w:tcBorders>
                                      <w:top w:val="single" w:color="000000" w:sz="4" w:space="0"/>
                                      <w:left w:val="single" w:color="000000" w:sz="4" w:space="0"/>
                                      <w:bottom w:val="single" w:color="000000" w:sz="4" w:space="0"/>
                                      <w:right w:val="single" w:color="000000" w:sz="4" w:space="0"/>
                                    </w:tcBorders>
                                    <w:vAlign w:val="center"/>
                                    <w:tcPrChange w:id="38" w:author="刘佳" w:date="2020-03-09T09:08:24Z">
                                      <w:tcPr>
                                        <w:tcW w:w="6274" w:type="dxa"/>
                                        <w:vMerge w:val="restart"/>
                                        <w:tcBorders>
                                          <w:top w:val="single" w:color="000000" w:sz="4" w:space="0"/>
                                          <w:left w:val="single" w:color="000000" w:sz="4" w:space="0"/>
                                          <w:bottom w:val="single" w:color="000000" w:sz="4" w:space="0"/>
                                          <w:right w:val="single" w:color="000000" w:sz="4" w:space="0"/>
                                        </w:tcBorders>
                                        <w:vAlign w:val="center"/>
                                        <w:tcPrChange w:id="39" w:author="刘佳" w:date="2020-03-09T09:08:24Z">
                                          <w:tcPr>
                                            <w:tcW w:w="6274" w:type="dxa"/>
                                            <w:vMerge w:val="restart"/>
                                            <w:tcBorders>
                                              <w:top w:val="single" w:color="000000" w:sz="4" w:space="0"/>
                                              <w:left w:val="single" w:color="000000" w:sz="4" w:space="0"/>
                                              <w:bottom w:val="single" w:color="000000" w:sz="4" w:space="0"/>
                                              <w:right w:val="single" w:color="000000" w:sz="4" w:space="0"/>
                                            </w:tcBorders>
                                            <w:vAlign w:val="center"/>
                                            <w:tcPrChange w:id="40" w:author="刘佳" w:date="2020-03-09T09:08:24Z">
                                              <w:tcPr>
                                                <w:tcW w:w="6274" w:type="dxa"/>
                                                <w:vMerge w:val="restart"/>
                                                <w:tcBorders>
                                                  <w:top w:val="single" w:color="000000" w:sz="4" w:space="0"/>
                                                  <w:left w:val="single" w:color="000000" w:sz="4" w:space="0"/>
                                                  <w:bottom w:val="single" w:color="000000" w:sz="4" w:space="0"/>
                                                  <w:right w:val="single" w:color="000000" w:sz="4" w:space="0"/>
                                                </w:tcBorders>
                                                <w:vAlign w:val="center"/>
                                                <w:tcPrChange w:id="41" w:author="刘佳" w:date="2020-03-09T09:08:24Z">
                                                  <w:tcPr>
                                                    <w:tcW w:w="6274" w:type="dxa"/>
                                                    <w:vMerge w:val="restart"/>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b/>
                <w:sz w:val="24"/>
                <w:rPrChange w:id="43" w:author="刘佳" w:date="2020-03-09T09:08:10Z">
                  <w:rPr>
                    <w:rFonts w:eastAsia="楷体_GB2312"/>
                    <w:b/>
                    <w:sz w:val="24"/>
                  </w:rPr>
                </w:rPrChange>
              </w:rPr>
              <w:pPrChange w:id="42" w:author="刘佳" w:date="2020-03-09T09:08:33Z">
                <w:pPr>
                  <w:widowControl/>
                  <w:snapToGrid w:val="0"/>
                  <w:jc w:val="center"/>
                  <w:textAlignment w:val="center"/>
                </w:pPr>
              </w:pPrChange>
            </w:pPr>
            <w:r>
              <w:rPr>
                <w:rFonts w:hint="default" w:ascii="Times New Roman" w:hAnsi="Times New Roman" w:eastAsia="楷体_GB2312" w:cs="Times New Roman"/>
                <w:b/>
                <w:kern w:val="0"/>
                <w:sz w:val="24"/>
                <w:lang w:bidi="ar"/>
                <w:rPrChange w:id="44" w:author="刘佳" w:date="2020-03-09T09:08:10Z">
                  <w:rPr>
                    <w:rFonts w:eastAsia="楷体_GB2312"/>
                    <w:b/>
                    <w:kern w:val="0"/>
                    <w:sz w:val="24"/>
                    <w:lang w:bidi="ar"/>
                  </w:rPr>
                </w:rPrChange>
              </w:rPr>
              <w:t>项目名称</w:t>
            </w:r>
          </w:p>
        </w:tc>
        <w:tc>
          <w:tcPr>
            <w:tcW w:w="1154" w:type="dxa"/>
            <w:vMerge w:val="restart"/>
            <w:tcBorders>
              <w:top w:val="single" w:color="000000" w:sz="4" w:space="0"/>
              <w:left w:val="single" w:color="000000" w:sz="4" w:space="0"/>
              <w:bottom w:val="single" w:color="000000" w:sz="4" w:space="0"/>
              <w:right w:val="single" w:color="000000" w:sz="4" w:space="0"/>
            </w:tcBorders>
            <w:vAlign w:val="center"/>
            <w:tcPrChange w:id="45" w:author="刘佳" w:date="2020-03-09T09:08:24Z">
              <w:tcPr>
                <w:tcW w:w="1154" w:type="dxa"/>
                <w:vMerge w:val="restart"/>
                <w:tcBorders>
                  <w:top w:val="single" w:color="000000" w:sz="4" w:space="0"/>
                  <w:left w:val="single" w:color="000000" w:sz="4" w:space="0"/>
                  <w:bottom w:val="single" w:color="000000" w:sz="4" w:space="0"/>
                  <w:right w:val="single" w:color="000000" w:sz="4" w:space="0"/>
                </w:tcBorders>
                <w:vAlign w:val="center"/>
                <w:tcPrChange w:id="46" w:author="刘佳" w:date="2020-03-09T09:08:24Z">
                  <w:tcPr>
                    <w:tcW w:w="1154" w:type="dxa"/>
                    <w:vMerge w:val="restart"/>
                    <w:tcBorders>
                      <w:top w:val="single" w:color="000000" w:sz="4" w:space="0"/>
                      <w:left w:val="single" w:color="000000" w:sz="4" w:space="0"/>
                      <w:bottom w:val="single" w:color="000000" w:sz="4" w:space="0"/>
                      <w:right w:val="single" w:color="000000" w:sz="4" w:space="0"/>
                    </w:tcBorders>
                    <w:vAlign w:val="center"/>
                    <w:tcPrChange w:id="47" w:author="刘佳" w:date="2020-03-09T09:08:24Z">
                      <w:tcPr>
                        <w:tcW w:w="1154" w:type="dxa"/>
                        <w:vMerge w:val="restart"/>
                        <w:tcBorders>
                          <w:top w:val="single" w:color="000000" w:sz="4" w:space="0"/>
                          <w:left w:val="single" w:color="000000" w:sz="4" w:space="0"/>
                          <w:bottom w:val="single" w:color="000000" w:sz="4" w:space="0"/>
                          <w:right w:val="single" w:color="000000" w:sz="4" w:space="0"/>
                        </w:tcBorders>
                        <w:vAlign w:val="center"/>
                        <w:tcPrChange w:id="48" w:author="刘佳" w:date="2020-03-09T09:08:24Z">
                          <w:tcPr>
                            <w:tcW w:w="1154" w:type="dxa"/>
                            <w:vMerge w:val="restart"/>
                            <w:tcBorders>
                              <w:top w:val="single" w:color="000000" w:sz="4" w:space="0"/>
                              <w:left w:val="single" w:color="000000" w:sz="4" w:space="0"/>
                              <w:bottom w:val="single" w:color="000000" w:sz="4" w:space="0"/>
                              <w:right w:val="single" w:color="000000" w:sz="4" w:space="0"/>
                            </w:tcBorders>
                            <w:vAlign w:val="center"/>
                            <w:tcPrChange w:id="49" w:author="刘佳" w:date="2020-03-09T09:08:24Z">
                              <w:tcPr>
                                <w:tcW w:w="1154" w:type="dxa"/>
                                <w:vMerge w:val="restart"/>
                                <w:tcBorders>
                                  <w:top w:val="single" w:color="000000" w:sz="4" w:space="0"/>
                                  <w:left w:val="single" w:color="000000" w:sz="4" w:space="0"/>
                                  <w:bottom w:val="single" w:color="000000" w:sz="4" w:space="0"/>
                                  <w:right w:val="single" w:color="000000" w:sz="4" w:space="0"/>
                                </w:tcBorders>
                                <w:vAlign w:val="center"/>
                                <w:tcPrChange w:id="50" w:author="刘佳" w:date="2020-03-09T09:08:24Z">
                                  <w:tcPr>
                                    <w:tcW w:w="1154" w:type="dxa"/>
                                    <w:vMerge w:val="restart"/>
                                    <w:tcBorders>
                                      <w:top w:val="single" w:color="000000" w:sz="4" w:space="0"/>
                                      <w:left w:val="single" w:color="000000" w:sz="4" w:space="0"/>
                                      <w:bottom w:val="single" w:color="000000" w:sz="4" w:space="0"/>
                                      <w:right w:val="single" w:color="000000" w:sz="4" w:space="0"/>
                                    </w:tcBorders>
                                    <w:vAlign w:val="center"/>
                                    <w:tcPrChange w:id="51" w:author="刘佳" w:date="2020-03-09T09:08:24Z">
                                      <w:tcPr>
                                        <w:tcW w:w="1154" w:type="dxa"/>
                                        <w:vMerge w:val="restart"/>
                                        <w:tcBorders>
                                          <w:top w:val="single" w:color="000000" w:sz="4" w:space="0"/>
                                          <w:left w:val="single" w:color="000000" w:sz="4" w:space="0"/>
                                          <w:bottom w:val="single" w:color="000000" w:sz="4" w:space="0"/>
                                          <w:right w:val="single" w:color="000000" w:sz="4" w:space="0"/>
                                        </w:tcBorders>
                                        <w:vAlign w:val="center"/>
                                        <w:tcPrChange w:id="52" w:author="刘佳" w:date="2020-03-09T09:08:24Z">
                                          <w:tcPr>
                                            <w:tcW w:w="1154" w:type="dxa"/>
                                            <w:vMerge w:val="restart"/>
                                            <w:tcBorders>
                                              <w:top w:val="single" w:color="000000" w:sz="4" w:space="0"/>
                                              <w:left w:val="single" w:color="000000" w:sz="4" w:space="0"/>
                                              <w:bottom w:val="single" w:color="000000" w:sz="4" w:space="0"/>
                                              <w:right w:val="single" w:color="000000" w:sz="4" w:space="0"/>
                                            </w:tcBorders>
                                            <w:vAlign w:val="center"/>
                                            <w:tcPrChange w:id="53" w:author="刘佳" w:date="2020-03-09T09:08:24Z">
                                              <w:tcPr>
                                                <w:tcW w:w="1154" w:type="dxa"/>
                                                <w:vMerge w:val="restart"/>
                                                <w:tcBorders>
                                                  <w:top w:val="single" w:color="000000" w:sz="4" w:space="0"/>
                                                  <w:left w:val="single" w:color="000000" w:sz="4" w:space="0"/>
                                                  <w:bottom w:val="single" w:color="000000" w:sz="4" w:space="0"/>
                                                  <w:right w:val="single" w:color="000000" w:sz="4" w:space="0"/>
                                                </w:tcBorders>
                                                <w:vAlign w:val="center"/>
                                                <w:tcPrChange w:id="54" w:author="刘佳" w:date="2020-03-09T09:08:24Z">
                                                  <w:tcPr>
                                                    <w:tcW w:w="1154" w:type="dxa"/>
                                                    <w:vMerge w:val="restart"/>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b/>
                <w:sz w:val="24"/>
                <w:rPrChange w:id="56" w:author="刘佳" w:date="2020-03-09T09:08:10Z">
                  <w:rPr>
                    <w:rFonts w:eastAsia="楷体_GB2312"/>
                    <w:b/>
                    <w:sz w:val="24"/>
                  </w:rPr>
                </w:rPrChange>
              </w:rPr>
              <w:pPrChange w:id="55" w:author="刘佳" w:date="2020-03-09T09:08:33Z">
                <w:pPr>
                  <w:widowControl/>
                  <w:snapToGrid w:val="0"/>
                  <w:jc w:val="center"/>
                  <w:textAlignment w:val="center"/>
                </w:pPr>
              </w:pPrChange>
            </w:pPr>
            <w:r>
              <w:rPr>
                <w:rFonts w:hint="default" w:ascii="Times New Roman" w:hAnsi="Times New Roman" w:eastAsia="楷体_GB2312" w:cs="Times New Roman"/>
                <w:b/>
                <w:sz w:val="24"/>
                <w:rPrChange w:id="57" w:author="刘佳" w:date="2020-03-09T09:08:10Z">
                  <w:rPr>
                    <w:rFonts w:eastAsia="楷体_GB2312"/>
                    <w:b/>
                    <w:sz w:val="24"/>
                  </w:rPr>
                </w:rPrChange>
              </w:rPr>
              <w:t>拟补助金额(万元)</w:t>
            </w:r>
          </w:p>
        </w:tc>
      </w:tr>
      <w:tr>
        <w:tblPrEx>
          <w:tblLayout w:type="fixed"/>
          <w:tblCellMar>
            <w:top w:w="15" w:type="dxa"/>
            <w:left w:w="15" w:type="dxa"/>
            <w:bottom w:w="15" w:type="dxa"/>
            <w:right w:w="15" w:type="dxa"/>
          </w:tblCellMar>
          <w:tblPrExChange w:id="58" w:author="刘佳" w:date="2020-03-09T09:08:24Z">
            <w:tblPrEx>
              <w:tblLayout w:type="fixed"/>
              <w:tblCellMar>
                <w:top w:w="15" w:type="dxa"/>
                <w:left w:w="15" w:type="dxa"/>
                <w:bottom w:w="15" w:type="dxa"/>
                <w:right w:w="15" w:type="dxa"/>
              </w:tblCellMar>
            </w:tblPrEx>
          </w:tblPrExChange>
        </w:tblPrEx>
        <w:trPr>
          <w:trHeight w:val="579" w:hRule="atLeast"/>
          <w:jc w:val="center"/>
          <w:trPrChange w:id="58" w:author="刘佳" w:date="2020-03-09T09:08:24Z">
            <w:trPr>
              <w:trHeight w:val="579" w:hRule="atLeast"/>
              <w:jc w:val="center"/>
            </w:trPr>
          </w:trPrChange>
        </w:trPr>
        <w:tc>
          <w:tcPr>
            <w:tcW w:w="761" w:type="dxa"/>
            <w:vMerge w:val="continue"/>
            <w:tcBorders>
              <w:top w:val="single" w:color="000000" w:sz="4" w:space="0"/>
              <w:left w:val="single" w:color="000000" w:sz="4" w:space="0"/>
              <w:bottom w:val="single" w:color="000000" w:sz="4" w:space="0"/>
              <w:right w:val="single" w:color="000000" w:sz="4" w:space="0"/>
            </w:tcBorders>
            <w:vAlign w:val="center"/>
            <w:tcPrChange w:id="59" w:author="刘佳" w:date="2020-03-09T09:08:24Z">
              <w:tcPr>
                <w:tcW w:w="761" w:type="dxa"/>
                <w:vMerge w:val="continue"/>
                <w:tcBorders>
                  <w:top w:val="single" w:color="000000" w:sz="4" w:space="0"/>
                  <w:left w:val="single" w:color="000000" w:sz="4" w:space="0"/>
                  <w:bottom w:val="single" w:color="000000" w:sz="4" w:space="0"/>
                  <w:right w:val="single" w:color="000000" w:sz="4" w:space="0"/>
                </w:tcBorders>
                <w:vAlign w:val="center"/>
                <w:tcPrChange w:id="60" w:author="刘佳" w:date="2020-03-09T09:08:24Z">
                  <w:tcPr>
                    <w:tcW w:w="761" w:type="dxa"/>
                    <w:vMerge w:val="continue"/>
                    <w:tcBorders>
                      <w:top w:val="single" w:color="000000" w:sz="4" w:space="0"/>
                      <w:left w:val="single" w:color="000000" w:sz="4" w:space="0"/>
                      <w:bottom w:val="single" w:color="000000" w:sz="4" w:space="0"/>
                      <w:right w:val="single" w:color="000000" w:sz="4" w:space="0"/>
                    </w:tcBorders>
                    <w:vAlign w:val="center"/>
                    <w:tcPrChange w:id="61" w:author="刘佳" w:date="2020-03-09T09:08:24Z">
                      <w:tcPr>
                        <w:tcW w:w="761" w:type="dxa"/>
                        <w:vMerge w:val="continue"/>
                        <w:tcBorders>
                          <w:top w:val="single" w:color="000000" w:sz="4" w:space="0"/>
                          <w:left w:val="single" w:color="000000" w:sz="4" w:space="0"/>
                          <w:bottom w:val="single" w:color="000000" w:sz="4" w:space="0"/>
                          <w:right w:val="single" w:color="000000" w:sz="4" w:space="0"/>
                        </w:tcBorders>
                        <w:vAlign w:val="center"/>
                        <w:tcPrChange w:id="62" w:author="刘佳" w:date="2020-03-09T09:08:24Z">
                          <w:tcPr>
                            <w:tcW w:w="761" w:type="dxa"/>
                            <w:vMerge w:val="continue"/>
                            <w:tcBorders>
                              <w:top w:val="single" w:color="000000" w:sz="4" w:space="0"/>
                              <w:left w:val="single" w:color="000000" w:sz="4" w:space="0"/>
                              <w:bottom w:val="single" w:color="000000" w:sz="4" w:space="0"/>
                              <w:right w:val="single" w:color="000000" w:sz="4" w:space="0"/>
                            </w:tcBorders>
                            <w:vAlign w:val="center"/>
                            <w:tcPrChange w:id="63" w:author="刘佳" w:date="2020-03-09T09:08:24Z">
                              <w:tcPr>
                                <w:tcW w:w="761" w:type="dxa"/>
                                <w:vMerge w:val="continue"/>
                                <w:tcBorders>
                                  <w:top w:val="single" w:color="000000" w:sz="4" w:space="0"/>
                                  <w:left w:val="single" w:color="000000" w:sz="4" w:space="0"/>
                                  <w:bottom w:val="single" w:color="000000" w:sz="4" w:space="0"/>
                                  <w:right w:val="single" w:color="000000" w:sz="4" w:space="0"/>
                                </w:tcBorders>
                                <w:vAlign w:val="center"/>
                                <w:tcPrChange w:id="64" w:author="刘佳" w:date="2020-03-09T09:08:24Z">
                                  <w:tcPr>
                                    <w:tcW w:w="761" w:type="dxa"/>
                                    <w:vMerge w:val="continue"/>
                                    <w:tcBorders>
                                      <w:top w:val="single" w:color="000000" w:sz="4" w:space="0"/>
                                      <w:left w:val="single" w:color="000000" w:sz="4" w:space="0"/>
                                      <w:bottom w:val="single" w:color="000000" w:sz="4" w:space="0"/>
                                      <w:right w:val="single" w:color="000000" w:sz="4" w:space="0"/>
                                    </w:tcBorders>
                                    <w:vAlign w:val="center"/>
                                    <w:tcPrChange w:id="65" w:author="刘佳" w:date="2020-03-09T09:08:24Z">
                                      <w:tcPr>
                                        <w:tcW w:w="761" w:type="dxa"/>
                                        <w:vMerge w:val="continue"/>
                                        <w:tcBorders>
                                          <w:top w:val="single" w:color="000000" w:sz="4" w:space="0"/>
                                          <w:left w:val="single" w:color="000000" w:sz="4" w:space="0"/>
                                          <w:bottom w:val="single" w:color="000000" w:sz="4" w:space="0"/>
                                          <w:right w:val="single" w:color="000000" w:sz="4" w:space="0"/>
                                        </w:tcBorders>
                                        <w:vAlign w:val="center"/>
                                        <w:tcPrChange w:id="66" w:author="刘佳" w:date="2020-03-09T09:08:24Z">
                                          <w:tcPr>
                                            <w:tcW w:w="761" w:type="dxa"/>
                                            <w:vMerge w:val="continue"/>
                                            <w:tcBorders>
                                              <w:top w:val="single" w:color="000000" w:sz="4" w:space="0"/>
                                              <w:left w:val="single" w:color="000000" w:sz="4" w:space="0"/>
                                              <w:bottom w:val="single" w:color="000000" w:sz="4" w:space="0"/>
                                              <w:right w:val="single" w:color="000000" w:sz="4" w:space="0"/>
                                            </w:tcBorders>
                                            <w:vAlign w:val="center"/>
                                            <w:tcPrChange w:id="67" w:author="刘佳" w:date="2020-03-09T09:08:24Z">
                                              <w:tcPr>
                                                <w:tcW w:w="761" w:type="dxa"/>
                                                <w:vMerge w:val="continue"/>
                                                <w:tcBorders>
                                                  <w:top w:val="single" w:color="000000" w:sz="4" w:space="0"/>
                                                  <w:left w:val="single" w:color="000000" w:sz="4" w:space="0"/>
                                                  <w:bottom w:val="single" w:color="000000" w:sz="4" w:space="0"/>
                                                  <w:right w:val="single" w:color="000000" w:sz="4" w:space="0"/>
                                                </w:tcBorders>
                                                <w:vAlign w:val="center"/>
                                                <w:tcPrChange w:id="68" w:author="刘佳" w:date="2020-03-09T09:08:24Z">
                                                  <w:tcPr>
                                                    <w:tcW w:w="761" w:type="dxa"/>
                                                    <w:vMerge w:val="continue"/>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spacing w:beforeLines="0" w:afterLines="0" w:line="300" w:lineRule="exact"/>
              <w:rPr>
                <w:rFonts w:hint="default" w:ascii="Times New Roman" w:hAnsi="Times New Roman" w:eastAsia="楷体_GB2312" w:cs="Times New Roman"/>
                <w:sz w:val="24"/>
                <w:rPrChange w:id="70" w:author="刘佳" w:date="2020-03-09T09:08:10Z">
                  <w:rPr/>
                </w:rPrChange>
              </w:rPr>
              <w:pPrChange w:id="69" w:author="刘佳" w:date="2020-03-09T09:08:33Z">
                <w:pPr/>
              </w:pPrChange>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Change w:id="71" w:author="刘佳" w:date="2020-03-09T09:08:24Z">
              <w:tcPr>
                <w:tcW w:w="1701" w:type="dxa"/>
                <w:vMerge w:val="continue"/>
                <w:tcBorders>
                  <w:top w:val="single" w:color="000000" w:sz="4" w:space="0"/>
                  <w:left w:val="single" w:color="000000" w:sz="4" w:space="0"/>
                  <w:bottom w:val="single" w:color="000000" w:sz="4" w:space="0"/>
                  <w:right w:val="single" w:color="000000" w:sz="4" w:space="0"/>
                </w:tcBorders>
                <w:vAlign w:val="center"/>
                <w:tcPrChange w:id="72" w:author="刘佳" w:date="2020-03-09T09:08:24Z">
                  <w:tcPr>
                    <w:tcW w:w="1701" w:type="dxa"/>
                    <w:vMerge w:val="continue"/>
                    <w:tcBorders>
                      <w:top w:val="single" w:color="000000" w:sz="4" w:space="0"/>
                      <w:left w:val="single" w:color="000000" w:sz="4" w:space="0"/>
                      <w:bottom w:val="single" w:color="000000" w:sz="4" w:space="0"/>
                      <w:right w:val="single" w:color="000000" w:sz="4" w:space="0"/>
                    </w:tcBorders>
                    <w:vAlign w:val="center"/>
                    <w:tcPrChange w:id="73" w:author="刘佳" w:date="2020-03-09T09:08:24Z">
                      <w:tcPr>
                        <w:tcW w:w="1701" w:type="dxa"/>
                        <w:vMerge w:val="continue"/>
                        <w:tcBorders>
                          <w:top w:val="single" w:color="000000" w:sz="4" w:space="0"/>
                          <w:left w:val="single" w:color="000000" w:sz="4" w:space="0"/>
                          <w:bottom w:val="single" w:color="000000" w:sz="4" w:space="0"/>
                          <w:right w:val="single" w:color="000000" w:sz="4" w:space="0"/>
                        </w:tcBorders>
                        <w:vAlign w:val="center"/>
                        <w:tcPrChange w:id="74" w:author="刘佳" w:date="2020-03-09T09:08:24Z">
                          <w:tcPr>
                            <w:tcW w:w="1701" w:type="dxa"/>
                            <w:vMerge w:val="continue"/>
                            <w:tcBorders>
                              <w:top w:val="single" w:color="000000" w:sz="4" w:space="0"/>
                              <w:left w:val="single" w:color="000000" w:sz="4" w:space="0"/>
                              <w:bottom w:val="single" w:color="000000" w:sz="4" w:space="0"/>
                              <w:right w:val="single" w:color="000000" w:sz="4" w:space="0"/>
                            </w:tcBorders>
                            <w:vAlign w:val="center"/>
                            <w:tcPrChange w:id="75" w:author="刘佳" w:date="2020-03-09T09:08:24Z">
                              <w:tcPr>
                                <w:tcW w:w="1701" w:type="dxa"/>
                                <w:vMerge w:val="continue"/>
                                <w:tcBorders>
                                  <w:top w:val="single" w:color="000000" w:sz="4" w:space="0"/>
                                  <w:left w:val="single" w:color="000000" w:sz="4" w:space="0"/>
                                  <w:bottom w:val="single" w:color="000000" w:sz="4" w:space="0"/>
                                  <w:right w:val="single" w:color="000000" w:sz="4" w:space="0"/>
                                </w:tcBorders>
                                <w:vAlign w:val="center"/>
                                <w:tcPrChange w:id="76" w:author="刘佳" w:date="2020-03-09T09:08:24Z">
                                  <w:tcPr>
                                    <w:tcW w:w="1701" w:type="dxa"/>
                                    <w:vMerge w:val="continue"/>
                                    <w:tcBorders>
                                      <w:top w:val="single" w:color="000000" w:sz="4" w:space="0"/>
                                      <w:left w:val="single" w:color="000000" w:sz="4" w:space="0"/>
                                      <w:bottom w:val="single" w:color="000000" w:sz="4" w:space="0"/>
                                      <w:right w:val="single" w:color="000000" w:sz="4" w:space="0"/>
                                    </w:tcBorders>
                                    <w:vAlign w:val="center"/>
                                    <w:tcPrChange w:id="77" w:author="刘佳" w:date="2020-03-09T09:08:24Z">
                                      <w:tcPr>
                                        <w:tcW w:w="1701" w:type="dxa"/>
                                        <w:vMerge w:val="continue"/>
                                        <w:tcBorders>
                                          <w:top w:val="single" w:color="000000" w:sz="4" w:space="0"/>
                                          <w:left w:val="single" w:color="000000" w:sz="4" w:space="0"/>
                                          <w:bottom w:val="single" w:color="000000" w:sz="4" w:space="0"/>
                                          <w:right w:val="single" w:color="000000" w:sz="4" w:space="0"/>
                                        </w:tcBorders>
                                        <w:vAlign w:val="center"/>
                                        <w:tcPrChange w:id="78" w:author="刘佳" w:date="2020-03-09T09:08:24Z">
                                          <w:tcPr>
                                            <w:tcW w:w="1701" w:type="dxa"/>
                                            <w:vMerge w:val="continue"/>
                                            <w:tcBorders>
                                              <w:top w:val="single" w:color="000000" w:sz="4" w:space="0"/>
                                              <w:left w:val="single" w:color="000000" w:sz="4" w:space="0"/>
                                              <w:bottom w:val="single" w:color="000000" w:sz="4" w:space="0"/>
                                              <w:right w:val="single" w:color="000000" w:sz="4" w:space="0"/>
                                            </w:tcBorders>
                                            <w:vAlign w:val="center"/>
                                            <w:tcPrChange w:id="79" w:author="刘佳" w:date="2020-03-09T09:08:24Z">
                                              <w:tcPr>
                                                <w:tcW w:w="1701" w:type="dxa"/>
                                                <w:vMerge w:val="continue"/>
                                                <w:tcBorders>
                                                  <w:top w:val="single" w:color="000000" w:sz="4" w:space="0"/>
                                                  <w:left w:val="single" w:color="000000" w:sz="4" w:space="0"/>
                                                  <w:bottom w:val="single" w:color="000000" w:sz="4" w:space="0"/>
                                                  <w:right w:val="single" w:color="000000" w:sz="4" w:space="0"/>
                                                </w:tcBorders>
                                                <w:vAlign w:val="center"/>
                                                <w:tcPrChange w:id="80" w:author="刘佳" w:date="2020-03-09T09:08:24Z">
                                                  <w:tcPr>
                                                    <w:tcW w:w="1701" w:type="dxa"/>
                                                    <w:vMerge w:val="continue"/>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spacing w:beforeLines="0" w:afterLines="0" w:line="300" w:lineRule="exact"/>
              <w:rPr>
                <w:rFonts w:hint="default" w:ascii="Times New Roman" w:hAnsi="Times New Roman" w:eastAsia="楷体_GB2312" w:cs="Times New Roman"/>
                <w:sz w:val="24"/>
                <w:rPrChange w:id="82" w:author="刘佳" w:date="2020-03-09T09:08:10Z">
                  <w:rPr/>
                </w:rPrChange>
              </w:rPr>
              <w:pPrChange w:id="81" w:author="刘佳" w:date="2020-03-09T09:08:33Z">
                <w:pPr/>
              </w:pPrChange>
            </w:pPr>
          </w:p>
        </w:tc>
        <w:tc>
          <w:tcPr>
            <w:tcW w:w="6274" w:type="dxa"/>
            <w:vMerge w:val="continue"/>
            <w:tcBorders>
              <w:top w:val="single" w:color="000000" w:sz="4" w:space="0"/>
              <w:left w:val="single" w:color="000000" w:sz="4" w:space="0"/>
              <w:bottom w:val="single" w:color="000000" w:sz="4" w:space="0"/>
              <w:right w:val="single" w:color="000000" w:sz="4" w:space="0"/>
            </w:tcBorders>
            <w:vAlign w:val="center"/>
            <w:tcPrChange w:id="83" w:author="刘佳" w:date="2020-03-09T09:08:24Z">
              <w:tcPr>
                <w:tcW w:w="6274" w:type="dxa"/>
                <w:vMerge w:val="continue"/>
                <w:tcBorders>
                  <w:top w:val="single" w:color="000000" w:sz="4" w:space="0"/>
                  <w:left w:val="single" w:color="000000" w:sz="4" w:space="0"/>
                  <w:bottom w:val="single" w:color="000000" w:sz="4" w:space="0"/>
                  <w:right w:val="single" w:color="000000" w:sz="4" w:space="0"/>
                </w:tcBorders>
                <w:vAlign w:val="center"/>
                <w:tcPrChange w:id="84" w:author="刘佳" w:date="2020-03-09T09:08:24Z">
                  <w:tcPr>
                    <w:tcW w:w="6274" w:type="dxa"/>
                    <w:vMerge w:val="continue"/>
                    <w:tcBorders>
                      <w:top w:val="single" w:color="000000" w:sz="4" w:space="0"/>
                      <w:left w:val="single" w:color="000000" w:sz="4" w:space="0"/>
                      <w:bottom w:val="single" w:color="000000" w:sz="4" w:space="0"/>
                      <w:right w:val="single" w:color="000000" w:sz="4" w:space="0"/>
                    </w:tcBorders>
                    <w:vAlign w:val="center"/>
                    <w:tcPrChange w:id="85" w:author="刘佳" w:date="2020-03-09T09:08:24Z">
                      <w:tcPr>
                        <w:tcW w:w="6274" w:type="dxa"/>
                        <w:vMerge w:val="continue"/>
                        <w:tcBorders>
                          <w:top w:val="single" w:color="000000" w:sz="4" w:space="0"/>
                          <w:left w:val="single" w:color="000000" w:sz="4" w:space="0"/>
                          <w:bottom w:val="single" w:color="000000" w:sz="4" w:space="0"/>
                          <w:right w:val="single" w:color="000000" w:sz="4" w:space="0"/>
                        </w:tcBorders>
                        <w:vAlign w:val="center"/>
                        <w:tcPrChange w:id="86" w:author="刘佳" w:date="2020-03-09T09:08:24Z">
                          <w:tcPr>
                            <w:tcW w:w="6274" w:type="dxa"/>
                            <w:vMerge w:val="continue"/>
                            <w:tcBorders>
                              <w:top w:val="single" w:color="000000" w:sz="4" w:space="0"/>
                              <w:left w:val="single" w:color="000000" w:sz="4" w:space="0"/>
                              <w:bottom w:val="single" w:color="000000" w:sz="4" w:space="0"/>
                              <w:right w:val="single" w:color="000000" w:sz="4" w:space="0"/>
                            </w:tcBorders>
                            <w:vAlign w:val="center"/>
                            <w:tcPrChange w:id="87" w:author="刘佳" w:date="2020-03-09T09:08:24Z">
                              <w:tcPr>
                                <w:tcW w:w="6274" w:type="dxa"/>
                                <w:vMerge w:val="continue"/>
                                <w:tcBorders>
                                  <w:top w:val="single" w:color="000000" w:sz="4" w:space="0"/>
                                  <w:left w:val="single" w:color="000000" w:sz="4" w:space="0"/>
                                  <w:bottom w:val="single" w:color="000000" w:sz="4" w:space="0"/>
                                  <w:right w:val="single" w:color="000000" w:sz="4" w:space="0"/>
                                </w:tcBorders>
                                <w:vAlign w:val="center"/>
                                <w:tcPrChange w:id="88" w:author="刘佳" w:date="2020-03-09T09:08:24Z">
                                  <w:tcPr>
                                    <w:tcW w:w="6274" w:type="dxa"/>
                                    <w:vMerge w:val="continue"/>
                                    <w:tcBorders>
                                      <w:top w:val="single" w:color="000000" w:sz="4" w:space="0"/>
                                      <w:left w:val="single" w:color="000000" w:sz="4" w:space="0"/>
                                      <w:bottom w:val="single" w:color="000000" w:sz="4" w:space="0"/>
                                      <w:right w:val="single" w:color="000000" w:sz="4" w:space="0"/>
                                    </w:tcBorders>
                                    <w:vAlign w:val="center"/>
                                    <w:tcPrChange w:id="89" w:author="刘佳" w:date="2020-03-09T09:08:24Z">
                                      <w:tcPr>
                                        <w:tcW w:w="6274" w:type="dxa"/>
                                        <w:vMerge w:val="continue"/>
                                        <w:tcBorders>
                                          <w:top w:val="single" w:color="000000" w:sz="4" w:space="0"/>
                                          <w:left w:val="single" w:color="000000" w:sz="4" w:space="0"/>
                                          <w:bottom w:val="single" w:color="000000" w:sz="4" w:space="0"/>
                                          <w:right w:val="single" w:color="000000" w:sz="4" w:space="0"/>
                                        </w:tcBorders>
                                        <w:vAlign w:val="center"/>
                                        <w:tcPrChange w:id="90" w:author="刘佳" w:date="2020-03-09T09:08:24Z">
                                          <w:tcPr>
                                            <w:tcW w:w="6274" w:type="dxa"/>
                                            <w:vMerge w:val="continue"/>
                                            <w:tcBorders>
                                              <w:top w:val="single" w:color="000000" w:sz="4" w:space="0"/>
                                              <w:left w:val="single" w:color="000000" w:sz="4" w:space="0"/>
                                              <w:bottom w:val="single" w:color="000000" w:sz="4" w:space="0"/>
                                              <w:right w:val="single" w:color="000000" w:sz="4" w:space="0"/>
                                            </w:tcBorders>
                                            <w:vAlign w:val="center"/>
                                            <w:tcPrChange w:id="91" w:author="刘佳" w:date="2020-03-09T09:08:24Z">
                                              <w:tcPr>
                                                <w:tcW w:w="6274" w:type="dxa"/>
                                                <w:vMerge w:val="continue"/>
                                                <w:tcBorders>
                                                  <w:top w:val="single" w:color="000000" w:sz="4" w:space="0"/>
                                                  <w:left w:val="single" w:color="000000" w:sz="4" w:space="0"/>
                                                  <w:bottom w:val="single" w:color="000000" w:sz="4" w:space="0"/>
                                                  <w:right w:val="single" w:color="000000" w:sz="4" w:space="0"/>
                                                </w:tcBorders>
                                                <w:vAlign w:val="center"/>
                                                <w:tcPrChange w:id="92" w:author="刘佳" w:date="2020-03-09T09:08:24Z">
                                                  <w:tcPr>
                                                    <w:tcW w:w="6274" w:type="dxa"/>
                                                    <w:vMerge w:val="continue"/>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spacing w:beforeLines="0" w:afterLines="0" w:line="300" w:lineRule="exact"/>
              <w:rPr>
                <w:rFonts w:hint="default" w:ascii="Times New Roman" w:hAnsi="Times New Roman" w:eastAsia="楷体_GB2312" w:cs="Times New Roman"/>
                <w:sz w:val="24"/>
                <w:rPrChange w:id="94" w:author="刘佳" w:date="2020-03-09T09:08:10Z">
                  <w:rPr/>
                </w:rPrChange>
              </w:rPr>
              <w:pPrChange w:id="93" w:author="刘佳" w:date="2020-03-09T09:08:33Z">
                <w:pPr/>
              </w:pPrChange>
            </w:pPr>
          </w:p>
        </w:tc>
        <w:tc>
          <w:tcPr>
            <w:tcW w:w="1154" w:type="dxa"/>
            <w:vMerge w:val="continue"/>
            <w:tcBorders>
              <w:top w:val="single" w:color="000000" w:sz="4" w:space="0"/>
              <w:left w:val="single" w:color="000000" w:sz="4" w:space="0"/>
              <w:bottom w:val="single" w:color="000000" w:sz="4" w:space="0"/>
              <w:right w:val="single" w:color="000000" w:sz="4" w:space="0"/>
            </w:tcBorders>
            <w:vAlign w:val="center"/>
            <w:tcPrChange w:id="95" w:author="刘佳" w:date="2020-03-09T09:08:24Z">
              <w:tcPr>
                <w:tcW w:w="1154" w:type="dxa"/>
                <w:vMerge w:val="continue"/>
                <w:tcBorders>
                  <w:top w:val="single" w:color="000000" w:sz="4" w:space="0"/>
                  <w:left w:val="single" w:color="000000" w:sz="4" w:space="0"/>
                  <w:bottom w:val="single" w:color="000000" w:sz="4" w:space="0"/>
                  <w:right w:val="single" w:color="000000" w:sz="4" w:space="0"/>
                </w:tcBorders>
                <w:vAlign w:val="center"/>
                <w:tcPrChange w:id="96" w:author="刘佳" w:date="2020-03-09T09:08:24Z">
                  <w:tcPr>
                    <w:tcW w:w="1154" w:type="dxa"/>
                    <w:vMerge w:val="continue"/>
                    <w:tcBorders>
                      <w:top w:val="single" w:color="000000" w:sz="4" w:space="0"/>
                      <w:left w:val="single" w:color="000000" w:sz="4" w:space="0"/>
                      <w:bottom w:val="single" w:color="000000" w:sz="4" w:space="0"/>
                      <w:right w:val="single" w:color="000000" w:sz="4" w:space="0"/>
                    </w:tcBorders>
                    <w:vAlign w:val="center"/>
                    <w:tcPrChange w:id="97" w:author="刘佳" w:date="2020-03-09T09:08:24Z">
                      <w:tcPr>
                        <w:tcW w:w="1154" w:type="dxa"/>
                        <w:vMerge w:val="continue"/>
                        <w:tcBorders>
                          <w:top w:val="single" w:color="000000" w:sz="4" w:space="0"/>
                          <w:left w:val="single" w:color="000000" w:sz="4" w:space="0"/>
                          <w:bottom w:val="single" w:color="000000" w:sz="4" w:space="0"/>
                          <w:right w:val="single" w:color="000000" w:sz="4" w:space="0"/>
                        </w:tcBorders>
                        <w:vAlign w:val="center"/>
                        <w:tcPrChange w:id="98" w:author="刘佳" w:date="2020-03-09T09:08:24Z">
                          <w:tcPr>
                            <w:tcW w:w="1154" w:type="dxa"/>
                            <w:vMerge w:val="continue"/>
                            <w:tcBorders>
                              <w:top w:val="single" w:color="000000" w:sz="4" w:space="0"/>
                              <w:left w:val="single" w:color="000000" w:sz="4" w:space="0"/>
                              <w:bottom w:val="single" w:color="000000" w:sz="4" w:space="0"/>
                              <w:right w:val="single" w:color="000000" w:sz="4" w:space="0"/>
                            </w:tcBorders>
                            <w:vAlign w:val="center"/>
                            <w:tcPrChange w:id="99" w:author="刘佳" w:date="2020-03-09T09:08:24Z">
                              <w:tcPr>
                                <w:tcW w:w="1154" w:type="dxa"/>
                                <w:vMerge w:val="continue"/>
                                <w:tcBorders>
                                  <w:top w:val="single" w:color="000000" w:sz="4" w:space="0"/>
                                  <w:left w:val="single" w:color="000000" w:sz="4" w:space="0"/>
                                  <w:bottom w:val="single" w:color="000000" w:sz="4" w:space="0"/>
                                  <w:right w:val="single" w:color="000000" w:sz="4" w:space="0"/>
                                </w:tcBorders>
                                <w:vAlign w:val="center"/>
                                <w:tcPrChange w:id="100" w:author="刘佳" w:date="2020-03-09T09:08:24Z">
                                  <w:tcPr>
                                    <w:tcW w:w="1154" w:type="dxa"/>
                                    <w:vMerge w:val="continue"/>
                                    <w:tcBorders>
                                      <w:top w:val="single" w:color="000000" w:sz="4" w:space="0"/>
                                      <w:left w:val="single" w:color="000000" w:sz="4" w:space="0"/>
                                      <w:bottom w:val="single" w:color="000000" w:sz="4" w:space="0"/>
                                      <w:right w:val="single" w:color="000000" w:sz="4" w:space="0"/>
                                    </w:tcBorders>
                                    <w:vAlign w:val="center"/>
                                    <w:tcPrChange w:id="101" w:author="刘佳" w:date="2020-03-09T09:08:24Z">
                                      <w:tcPr>
                                        <w:tcW w:w="1154" w:type="dxa"/>
                                        <w:vMerge w:val="continue"/>
                                        <w:tcBorders>
                                          <w:top w:val="single" w:color="000000" w:sz="4" w:space="0"/>
                                          <w:left w:val="single" w:color="000000" w:sz="4" w:space="0"/>
                                          <w:bottom w:val="single" w:color="000000" w:sz="4" w:space="0"/>
                                          <w:right w:val="single" w:color="000000" w:sz="4" w:space="0"/>
                                        </w:tcBorders>
                                        <w:vAlign w:val="center"/>
                                        <w:tcPrChange w:id="102" w:author="刘佳" w:date="2020-03-09T09:08:24Z">
                                          <w:tcPr>
                                            <w:tcW w:w="1154" w:type="dxa"/>
                                            <w:vMerge w:val="continue"/>
                                            <w:tcBorders>
                                              <w:top w:val="single" w:color="000000" w:sz="4" w:space="0"/>
                                              <w:left w:val="single" w:color="000000" w:sz="4" w:space="0"/>
                                              <w:bottom w:val="single" w:color="000000" w:sz="4" w:space="0"/>
                                              <w:right w:val="single" w:color="000000" w:sz="4" w:space="0"/>
                                            </w:tcBorders>
                                            <w:vAlign w:val="center"/>
                                            <w:tcPrChange w:id="103" w:author="刘佳" w:date="2020-03-09T09:08:24Z">
                                              <w:tcPr>
                                                <w:tcW w:w="1154" w:type="dxa"/>
                                                <w:vMerge w:val="continue"/>
                                                <w:tcBorders>
                                                  <w:top w:val="single" w:color="000000" w:sz="4" w:space="0"/>
                                                  <w:left w:val="single" w:color="000000" w:sz="4" w:space="0"/>
                                                  <w:bottom w:val="single" w:color="000000" w:sz="4" w:space="0"/>
                                                  <w:right w:val="single" w:color="000000" w:sz="4" w:space="0"/>
                                                </w:tcBorders>
                                                <w:vAlign w:val="center"/>
                                                <w:tcPrChange w:id="104" w:author="刘佳" w:date="2020-03-09T09:08:24Z">
                                                  <w:tcPr>
                                                    <w:tcW w:w="1154" w:type="dxa"/>
                                                    <w:vMerge w:val="continue"/>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spacing w:beforeLines="0" w:afterLines="0" w:line="300" w:lineRule="exact"/>
              <w:rPr>
                <w:rFonts w:hint="default" w:ascii="Times New Roman" w:hAnsi="Times New Roman" w:eastAsia="楷体_GB2312" w:cs="Times New Roman"/>
                <w:sz w:val="24"/>
                <w:rPrChange w:id="106" w:author="刘佳" w:date="2020-03-09T09:08:10Z">
                  <w:rPr/>
                </w:rPrChange>
              </w:rPr>
              <w:pPrChange w:id="105" w:author="刘佳" w:date="2020-03-09T09:08:33Z">
                <w:pPr/>
              </w:pPrChange>
            </w:pPr>
          </w:p>
        </w:tc>
      </w:tr>
      <w:tr>
        <w:tblPrEx>
          <w:tblLayout w:type="fixed"/>
          <w:tblCellMar>
            <w:top w:w="15" w:type="dxa"/>
            <w:left w:w="15" w:type="dxa"/>
            <w:bottom w:w="15" w:type="dxa"/>
            <w:right w:w="15" w:type="dxa"/>
          </w:tblCellMar>
          <w:tblPrExChange w:id="107" w:author="刘佳" w:date="2020-03-09T09:08:24Z">
            <w:tblPrEx>
              <w:tblLayout w:type="fixed"/>
              <w:tblCellMar>
                <w:top w:w="15" w:type="dxa"/>
                <w:left w:w="15" w:type="dxa"/>
                <w:bottom w:w="15" w:type="dxa"/>
                <w:right w:w="15" w:type="dxa"/>
              </w:tblCellMar>
            </w:tblPrEx>
          </w:tblPrExChange>
        </w:tblPrEx>
        <w:trPr>
          <w:trHeight w:val="306" w:hRule="atLeast"/>
          <w:jc w:val="center"/>
          <w:trPrChange w:id="107" w:author="刘佳" w:date="2020-03-09T09:08:24Z">
            <w:trPr>
              <w:trHeight w:val="306" w:hRule="atLeast"/>
              <w:jc w:val="center"/>
            </w:trPr>
          </w:trPrChange>
        </w:trPr>
        <w:tc>
          <w:tcPr>
            <w:tcW w:w="8736" w:type="dxa"/>
            <w:gridSpan w:val="3"/>
            <w:tcBorders>
              <w:top w:val="single" w:color="000000" w:sz="4" w:space="0"/>
              <w:left w:val="single" w:color="000000" w:sz="4" w:space="0"/>
              <w:bottom w:val="single" w:color="000000" w:sz="4" w:space="0"/>
              <w:right w:val="single" w:color="000000" w:sz="4" w:space="0"/>
            </w:tcBorders>
            <w:vAlign w:val="center"/>
            <w:tcPrChange w:id="108" w:author="刘佳" w:date="2020-03-09T09:08:24Z">
              <w:tcPr>
                <w:tcW w:w="8736" w:type="dxa"/>
                <w:gridSpan w:val="3"/>
                <w:tcBorders>
                  <w:top w:val="single" w:color="000000" w:sz="4" w:space="0"/>
                  <w:left w:val="single" w:color="000000" w:sz="4" w:space="0"/>
                  <w:bottom w:val="single" w:color="000000" w:sz="4" w:space="0"/>
                  <w:right w:val="single" w:color="000000" w:sz="4" w:space="0"/>
                </w:tcBorders>
                <w:vAlign w:val="center"/>
                <w:tcPrChange w:id="109"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10"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11"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12"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13"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14"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15"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16"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17"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tabs>
                <w:tab w:val="left" w:pos="5634"/>
              </w:tabs>
              <w:snapToGrid w:val="0"/>
              <w:spacing w:beforeLines="0" w:afterLines="0" w:line="300" w:lineRule="exact"/>
              <w:jc w:val="center"/>
              <w:rPr>
                <w:rFonts w:hint="default" w:ascii="Times New Roman" w:hAnsi="Times New Roman" w:eastAsia="楷体_GB2312" w:cs="Times New Roman"/>
                <w:b/>
                <w:sz w:val="24"/>
                <w:rPrChange w:id="119" w:author="刘佳" w:date="2020-03-09T09:08:10Z">
                  <w:rPr>
                    <w:rFonts w:eastAsia="楷体_GB2312"/>
                    <w:b/>
                    <w:sz w:val="24"/>
                  </w:rPr>
                </w:rPrChange>
              </w:rPr>
              <w:pPrChange w:id="118" w:author="刘佳" w:date="2020-03-09T09:08:33Z">
                <w:pPr>
                  <w:tabs>
                    <w:tab w:val="left" w:pos="5634"/>
                  </w:tabs>
                  <w:snapToGrid w:val="0"/>
                  <w:jc w:val="center"/>
                </w:pPr>
              </w:pPrChange>
            </w:pPr>
            <w:r>
              <w:rPr>
                <w:rFonts w:hint="default" w:ascii="Times New Roman" w:hAnsi="Times New Roman" w:eastAsia="楷体_GB2312" w:cs="Times New Roman"/>
                <w:b/>
                <w:sz w:val="24"/>
                <w:rPrChange w:id="120" w:author="刘佳" w:date="2020-03-09T09:08:10Z">
                  <w:rPr>
                    <w:rFonts w:eastAsia="楷体_GB2312"/>
                    <w:b/>
                    <w:sz w:val="24"/>
                  </w:rPr>
                </w:rPrChange>
              </w:rPr>
              <w:t>合计</w:t>
            </w:r>
          </w:p>
        </w:tc>
        <w:tc>
          <w:tcPr>
            <w:tcW w:w="1154" w:type="dxa"/>
            <w:tcBorders>
              <w:top w:val="single" w:color="000000" w:sz="4" w:space="0"/>
              <w:left w:val="single" w:color="000000" w:sz="4" w:space="0"/>
              <w:bottom w:val="single" w:color="000000" w:sz="4" w:space="0"/>
              <w:right w:val="single" w:color="000000" w:sz="4" w:space="0"/>
            </w:tcBorders>
            <w:vAlign w:val="center"/>
            <w:tcPrChange w:id="12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3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snapToGrid w:val="0"/>
              <w:spacing w:beforeLines="0" w:afterLines="0" w:line="300" w:lineRule="exact"/>
              <w:jc w:val="center"/>
              <w:rPr>
                <w:rFonts w:hint="default" w:ascii="Times New Roman" w:hAnsi="Times New Roman" w:eastAsia="楷体_GB2312" w:cs="Times New Roman"/>
                <w:b/>
                <w:sz w:val="24"/>
                <w:lang w:eastAsia="zh-CN"/>
                <w:rPrChange w:id="132" w:author="刘佳" w:date="2020-03-09T09:08:10Z">
                  <w:rPr>
                    <w:rFonts w:hint="eastAsia" w:eastAsia="楷体_GB2312"/>
                    <w:b/>
                    <w:sz w:val="24"/>
                    <w:lang w:eastAsia="zh-CN"/>
                  </w:rPr>
                </w:rPrChange>
              </w:rPr>
              <w:pPrChange w:id="131" w:author="刘佳" w:date="2020-03-09T09:08:33Z">
                <w:pPr>
                  <w:snapToGrid w:val="0"/>
                  <w:jc w:val="center"/>
                </w:pPr>
              </w:pPrChange>
            </w:pPr>
            <w:r>
              <w:rPr>
                <w:rFonts w:hint="default" w:ascii="Times New Roman" w:hAnsi="Times New Roman" w:eastAsia="楷体_GB2312" w:cs="Times New Roman"/>
                <w:b/>
                <w:sz w:val="24"/>
                <w:lang w:val="en-US" w:eastAsia="zh-CN"/>
                <w:rPrChange w:id="133" w:author="刘佳" w:date="2020-03-09T09:08:10Z">
                  <w:rPr>
                    <w:rFonts w:hint="eastAsia" w:eastAsia="楷体_GB2312"/>
                    <w:b/>
                    <w:sz w:val="24"/>
                    <w:lang w:val="en-US" w:eastAsia="zh-CN"/>
                  </w:rPr>
                </w:rPrChange>
              </w:rPr>
              <w:t>6,360</w:t>
            </w:r>
          </w:p>
        </w:tc>
      </w:tr>
      <w:tr>
        <w:tblPrEx>
          <w:tblLayout w:type="fixed"/>
          <w:tblCellMar>
            <w:top w:w="15" w:type="dxa"/>
            <w:left w:w="15" w:type="dxa"/>
            <w:bottom w:w="15" w:type="dxa"/>
            <w:right w:w="15" w:type="dxa"/>
          </w:tblCellMar>
          <w:tblPrExChange w:id="134" w:author="刘佳" w:date="2020-03-09T09:08:24Z">
            <w:tblPrEx>
              <w:tblLayout w:type="fixed"/>
              <w:tblCellMar>
                <w:top w:w="15" w:type="dxa"/>
                <w:left w:w="15" w:type="dxa"/>
                <w:bottom w:w="15" w:type="dxa"/>
                <w:right w:w="15" w:type="dxa"/>
              </w:tblCellMar>
            </w:tblPrEx>
          </w:tblPrExChange>
        </w:tblPrEx>
        <w:trPr>
          <w:trHeight w:val="306" w:hRule="atLeast"/>
          <w:jc w:val="center"/>
          <w:trPrChange w:id="134" w:author="刘佳" w:date="2020-03-09T09:08:24Z">
            <w:trPr>
              <w:trHeight w:val="306" w:hRule="atLeast"/>
              <w:jc w:val="center"/>
            </w:trPr>
          </w:trPrChange>
        </w:trPr>
        <w:tc>
          <w:tcPr>
            <w:tcW w:w="8736" w:type="dxa"/>
            <w:gridSpan w:val="3"/>
            <w:tcBorders>
              <w:top w:val="single" w:color="000000" w:sz="4" w:space="0"/>
              <w:left w:val="single" w:color="000000" w:sz="4" w:space="0"/>
              <w:bottom w:val="single" w:color="000000" w:sz="4" w:space="0"/>
              <w:right w:val="single" w:color="000000" w:sz="4" w:space="0"/>
            </w:tcBorders>
            <w:vAlign w:val="center"/>
            <w:tcPrChange w:id="135" w:author="刘佳" w:date="2020-03-09T09:08:24Z">
              <w:tcPr>
                <w:tcW w:w="8736" w:type="dxa"/>
                <w:gridSpan w:val="3"/>
                <w:tcBorders>
                  <w:top w:val="single" w:color="000000" w:sz="4" w:space="0"/>
                  <w:left w:val="single" w:color="000000" w:sz="4" w:space="0"/>
                  <w:bottom w:val="single" w:color="000000" w:sz="4" w:space="0"/>
                  <w:right w:val="single" w:color="000000" w:sz="4" w:space="0"/>
                </w:tcBorders>
                <w:vAlign w:val="center"/>
                <w:tcPrChange w:id="136"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37"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38"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39"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40"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41"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42"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43"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44"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left"/>
              <w:textAlignment w:val="center"/>
              <w:rPr>
                <w:rFonts w:hint="default" w:ascii="Times New Roman" w:hAnsi="Times New Roman" w:eastAsia="楷体_GB2312" w:cs="Times New Roman"/>
                <w:b/>
                <w:sz w:val="24"/>
                <w:rPrChange w:id="146" w:author="刘佳" w:date="2020-03-09T09:08:10Z">
                  <w:rPr>
                    <w:rFonts w:eastAsia="楷体_GB2312"/>
                    <w:b/>
                    <w:sz w:val="24"/>
                  </w:rPr>
                </w:rPrChange>
              </w:rPr>
              <w:pPrChange w:id="145" w:author="刘佳" w:date="2020-03-09T09:08:33Z">
                <w:pPr>
                  <w:widowControl/>
                  <w:snapToGrid w:val="0"/>
                  <w:jc w:val="left"/>
                  <w:textAlignment w:val="center"/>
                </w:pPr>
              </w:pPrChange>
            </w:pPr>
            <w:r>
              <w:rPr>
                <w:rFonts w:hint="default" w:ascii="Times New Roman" w:hAnsi="Times New Roman" w:eastAsia="楷体_GB2312" w:cs="Times New Roman"/>
                <w:b/>
                <w:kern w:val="0"/>
                <w:sz w:val="24"/>
                <w:lang w:bidi="ar"/>
                <w:rPrChange w:id="147" w:author="刘佳" w:date="2020-03-09T09:08:10Z">
                  <w:rPr>
                    <w:rFonts w:eastAsia="楷体_GB2312"/>
                    <w:b/>
                    <w:kern w:val="0"/>
                    <w:sz w:val="24"/>
                    <w:lang w:bidi="ar"/>
                  </w:rPr>
                </w:rPrChange>
              </w:rPr>
              <w:t>一、土壤污染状况详查质量管理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14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4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b/>
                <w:sz w:val="24"/>
                <w:lang w:eastAsia="zh-CN"/>
                <w:rPrChange w:id="159" w:author="刘佳" w:date="2020-03-09T09:08:10Z">
                  <w:rPr>
                    <w:rFonts w:hint="eastAsia" w:eastAsia="楷体_GB2312"/>
                    <w:b/>
                    <w:sz w:val="24"/>
                    <w:lang w:eastAsia="zh-CN"/>
                  </w:rPr>
                </w:rPrChange>
              </w:rPr>
              <w:pPrChange w:id="158" w:author="刘佳" w:date="2020-03-09T09:08:33Z">
                <w:pPr>
                  <w:widowControl/>
                  <w:snapToGrid w:val="0"/>
                  <w:jc w:val="center"/>
                  <w:textAlignment w:val="center"/>
                </w:pPr>
              </w:pPrChange>
            </w:pPr>
            <w:r>
              <w:rPr>
                <w:rFonts w:hint="default" w:ascii="Times New Roman" w:hAnsi="Times New Roman" w:eastAsia="楷体_GB2312" w:cs="Times New Roman"/>
                <w:b/>
                <w:kern w:val="0"/>
                <w:sz w:val="24"/>
                <w:lang w:val="en-US" w:eastAsia="zh-CN" w:bidi="ar"/>
                <w:rPrChange w:id="160" w:author="刘佳" w:date="2020-03-09T09:08:10Z">
                  <w:rPr>
                    <w:rFonts w:hint="eastAsia" w:eastAsia="楷体_GB2312"/>
                    <w:b/>
                    <w:kern w:val="0"/>
                    <w:sz w:val="24"/>
                    <w:lang w:val="en-US" w:eastAsia="zh-CN" w:bidi="ar"/>
                  </w:rPr>
                </w:rPrChange>
              </w:rPr>
              <w:t>460</w:t>
            </w:r>
          </w:p>
        </w:tc>
      </w:tr>
      <w:tr>
        <w:tblPrEx>
          <w:tblLayout w:type="fixed"/>
          <w:tblCellMar>
            <w:top w:w="15" w:type="dxa"/>
            <w:left w:w="15" w:type="dxa"/>
            <w:bottom w:w="15" w:type="dxa"/>
            <w:right w:w="15" w:type="dxa"/>
          </w:tblCellMar>
          <w:tblPrExChange w:id="161" w:author="刘佳" w:date="2020-03-09T09:08:24Z">
            <w:tblPrEx>
              <w:tblLayout w:type="fixed"/>
              <w:tblCellMar>
                <w:top w:w="15" w:type="dxa"/>
                <w:left w:w="15" w:type="dxa"/>
                <w:bottom w:w="15" w:type="dxa"/>
                <w:right w:w="15" w:type="dxa"/>
              </w:tblCellMar>
            </w:tblPrEx>
          </w:tblPrExChange>
        </w:tblPrEx>
        <w:trPr>
          <w:trHeight w:val="306" w:hRule="atLeast"/>
          <w:jc w:val="center"/>
          <w:trPrChange w:id="161"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16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lang w:val="en-US" w:eastAsia="zh-CN"/>
                <w:rPrChange w:id="173" w:author="刘佳" w:date="2020-03-09T09:08:10Z">
                  <w:rPr>
                    <w:rFonts w:hint="eastAsia" w:eastAsia="楷体_GB2312"/>
                    <w:sz w:val="24"/>
                    <w:lang w:val="en-US" w:eastAsia="zh-CN"/>
                  </w:rPr>
                </w:rPrChange>
              </w:rPr>
              <w:pPrChange w:id="172" w:author="刘佳" w:date="2020-03-09T09:08:33Z">
                <w:pPr>
                  <w:widowControl/>
                  <w:snapToGrid w:val="0"/>
                  <w:jc w:val="center"/>
                  <w:textAlignment w:val="center"/>
                </w:pPr>
              </w:pPrChange>
            </w:pPr>
            <w:r>
              <w:rPr>
                <w:rFonts w:hint="default" w:ascii="Times New Roman" w:hAnsi="Times New Roman" w:eastAsia="楷体_GB2312" w:cs="Times New Roman"/>
                <w:sz w:val="24"/>
                <w:lang w:val="en-US" w:eastAsia="zh-CN"/>
                <w:rPrChange w:id="174" w:author="刘佳" w:date="2020-03-09T09:08:10Z">
                  <w:rPr>
                    <w:rFonts w:hint="eastAsia" w:eastAsia="楷体_GB2312"/>
                    <w:sz w:val="24"/>
                    <w:lang w:val="en-US" w:eastAsia="zh-CN"/>
                  </w:rPr>
                </w:rPrChange>
              </w:rPr>
              <w:t>1</w:t>
            </w:r>
          </w:p>
        </w:tc>
        <w:tc>
          <w:tcPr>
            <w:tcW w:w="1701" w:type="dxa"/>
            <w:tcBorders>
              <w:top w:val="single" w:color="000000" w:sz="4" w:space="0"/>
              <w:left w:val="single" w:color="000000" w:sz="4" w:space="0"/>
              <w:bottom w:val="single" w:color="000000" w:sz="4" w:space="0"/>
              <w:right w:val="single" w:color="000000" w:sz="4" w:space="0"/>
            </w:tcBorders>
            <w:vAlign w:val="center"/>
            <w:tcPrChange w:id="17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7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7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7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7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186" w:author="刘佳" w:date="2020-03-09T09:08:10Z">
                  <w:rPr>
                    <w:rFonts w:eastAsia="楷体_GB2312"/>
                    <w:kern w:val="0"/>
                    <w:sz w:val="22"/>
                    <w:szCs w:val="22"/>
                    <w:lang w:bidi="ar"/>
                  </w:rPr>
                </w:rPrChange>
              </w:rPr>
              <w:pPrChange w:id="185"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187" w:author="刘佳" w:date="2020-03-09T09:08:10Z">
                  <w:rPr>
                    <w:rFonts w:eastAsia="楷体_GB2312"/>
                    <w:kern w:val="0"/>
                    <w:sz w:val="22"/>
                    <w:szCs w:val="22"/>
                    <w:lang w:bidi="ar"/>
                  </w:rPr>
                </w:rPrChange>
              </w:rPr>
              <w:t>广州市</w:t>
            </w:r>
          </w:p>
        </w:tc>
        <w:tc>
          <w:tcPr>
            <w:tcW w:w="6274" w:type="dxa"/>
            <w:tcBorders>
              <w:top w:val="single" w:color="000000" w:sz="4" w:space="0"/>
              <w:left w:val="single" w:color="000000" w:sz="4" w:space="0"/>
              <w:bottom w:val="single" w:color="000000" w:sz="4" w:space="0"/>
              <w:right w:val="single" w:color="000000" w:sz="4" w:space="0"/>
            </w:tcBorders>
            <w:vAlign w:val="center"/>
            <w:tcPrChange w:id="18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8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199" w:author="刘佳" w:date="2020-03-09T09:08:10Z">
                  <w:rPr>
                    <w:rFonts w:eastAsia="楷体_GB2312"/>
                    <w:kern w:val="0"/>
                    <w:sz w:val="22"/>
                    <w:szCs w:val="22"/>
                    <w:lang w:bidi="ar"/>
                  </w:rPr>
                </w:rPrChange>
              </w:rPr>
              <w:pPrChange w:id="198"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200"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20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1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212" w:author="刘佳" w:date="2020-03-09T09:08:10Z">
                  <w:rPr>
                    <w:rFonts w:eastAsia="楷体_GB2312"/>
                    <w:kern w:val="0"/>
                    <w:sz w:val="24"/>
                    <w:lang w:bidi="ar"/>
                  </w:rPr>
                </w:rPrChange>
              </w:rPr>
              <w:pPrChange w:id="211"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213" w:author="刘佳" w:date="2020-03-09T09:08:10Z">
                  <w:rPr>
                    <w:rFonts w:eastAsia="楷体_GB2312"/>
                    <w:kern w:val="0"/>
                    <w:sz w:val="24"/>
                    <w:lang w:bidi="ar"/>
                  </w:rPr>
                </w:rPrChange>
              </w:rPr>
              <w:t>67</w:t>
            </w:r>
          </w:p>
        </w:tc>
      </w:tr>
      <w:tr>
        <w:tblPrEx>
          <w:tblLayout w:type="fixed"/>
          <w:tblCellMar>
            <w:top w:w="15" w:type="dxa"/>
            <w:left w:w="15" w:type="dxa"/>
            <w:bottom w:w="15" w:type="dxa"/>
            <w:right w:w="15" w:type="dxa"/>
          </w:tblCellMar>
          <w:tblPrExChange w:id="214" w:author="刘佳" w:date="2020-03-09T09:08:24Z">
            <w:tblPrEx>
              <w:tblLayout w:type="fixed"/>
              <w:tblCellMar>
                <w:top w:w="15" w:type="dxa"/>
                <w:left w:w="15" w:type="dxa"/>
                <w:bottom w:w="15" w:type="dxa"/>
                <w:right w:w="15" w:type="dxa"/>
              </w:tblCellMar>
            </w:tblPrEx>
          </w:tblPrExChange>
        </w:tblPrEx>
        <w:trPr>
          <w:trHeight w:val="306" w:hRule="atLeast"/>
          <w:jc w:val="center"/>
          <w:trPrChange w:id="214"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21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2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2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2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2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2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226" w:author="刘佳" w:date="2020-03-09T09:08:10Z">
                  <w:rPr>
                    <w:rFonts w:eastAsia="楷体_GB2312"/>
                    <w:sz w:val="24"/>
                  </w:rPr>
                </w:rPrChange>
              </w:rPr>
              <w:pPrChange w:id="225"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227" w:author="刘佳" w:date="2020-03-09T09:08:10Z">
                  <w:rPr>
                    <w:rFonts w:eastAsia="楷体_GB2312"/>
                    <w:kern w:val="0"/>
                    <w:sz w:val="24"/>
                    <w:lang w:bidi="ar"/>
                  </w:rPr>
                </w:rPrChange>
              </w:rPr>
              <w:t>2</w:t>
            </w:r>
          </w:p>
        </w:tc>
        <w:tc>
          <w:tcPr>
            <w:tcW w:w="1701" w:type="dxa"/>
            <w:tcBorders>
              <w:top w:val="single" w:color="000000" w:sz="4" w:space="0"/>
              <w:left w:val="single" w:color="000000" w:sz="4" w:space="0"/>
              <w:bottom w:val="single" w:color="000000" w:sz="4" w:space="0"/>
              <w:right w:val="single" w:color="000000" w:sz="4" w:space="0"/>
            </w:tcBorders>
            <w:vAlign w:val="center"/>
            <w:tcPrChange w:id="22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2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3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3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3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3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3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3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3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3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239" w:author="刘佳" w:date="2020-03-09T09:08:10Z">
                  <w:rPr>
                    <w:rFonts w:eastAsia="楷体_GB2312"/>
                    <w:kern w:val="0"/>
                    <w:sz w:val="22"/>
                    <w:szCs w:val="22"/>
                    <w:lang w:bidi="ar"/>
                  </w:rPr>
                </w:rPrChange>
              </w:rPr>
              <w:pPrChange w:id="238"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240" w:author="刘佳" w:date="2020-03-09T09:08:10Z">
                  <w:rPr>
                    <w:rFonts w:eastAsia="楷体_GB2312"/>
                    <w:kern w:val="0"/>
                    <w:sz w:val="22"/>
                    <w:szCs w:val="22"/>
                    <w:lang w:bidi="ar"/>
                  </w:rPr>
                </w:rPrChange>
              </w:rPr>
              <w:t>深圳市</w:t>
            </w:r>
          </w:p>
        </w:tc>
        <w:tc>
          <w:tcPr>
            <w:tcW w:w="6274" w:type="dxa"/>
            <w:tcBorders>
              <w:top w:val="single" w:color="000000" w:sz="4" w:space="0"/>
              <w:left w:val="single" w:color="000000" w:sz="4" w:space="0"/>
              <w:bottom w:val="single" w:color="000000" w:sz="4" w:space="0"/>
              <w:right w:val="single" w:color="000000" w:sz="4" w:space="0"/>
            </w:tcBorders>
            <w:vAlign w:val="center"/>
            <w:tcPrChange w:id="24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4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4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4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4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4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4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4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4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5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252" w:author="刘佳" w:date="2020-03-09T09:08:10Z">
                  <w:rPr>
                    <w:rFonts w:eastAsia="楷体_GB2312"/>
                    <w:kern w:val="0"/>
                    <w:sz w:val="22"/>
                    <w:szCs w:val="22"/>
                    <w:lang w:bidi="ar"/>
                  </w:rPr>
                </w:rPrChange>
              </w:rPr>
              <w:pPrChange w:id="251"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253"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25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5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5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5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5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5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6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6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6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6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265" w:author="刘佳" w:date="2020-03-09T09:08:10Z">
                  <w:rPr>
                    <w:rFonts w:eastAsia="楷体_GB2312"/>
                    <w:kern w:val="0"/>
                    <w:sz w:val="24"/>
                    <w:lang w:bidi="ar"/>
                  </w:rPr>
                </w:rPrChange>
              </w:rPr>
              <w:pPrChange w:id="264"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266" w:author="刘佳" w:date="2020-03-09T09:08:10Z">
                  <w:rPr>
                    <w:rFonts w:eastAsia="楷体_GB2312"/>
                    <w:kern w:val="0"/>
                    <w:sz w:val="24"/>
                    <w:lang w:bidi="ar"/>
                  </w:rPr>
                </w:rPrChange>
              </w:rPr>
              <w:t>57</w:t>
            </w:r>
          </w:p>
        </w:tc>
      </w:tr>
      <w:tr>
        <w:tblPrEx>
          <w:tblLayout w:type="fixed"/>
          <w:tblCellMar>
            <w:top w:w="15" w:type="dxa"/>
            <w:left w:w="15" w:type="dxa"/>
            <w:bottom w:w="15" w:type="dxa"/>
            <w:right w:w="15" w:type="dxa"/>
          </w:tblCellMar>
          <w:tblPrExChange w:id="267" w:author="刘佳" w:date="2020-03-09T09:08:24Z">
            <w:tblPrEx>
              <w:tblLayout w:type="fixed"/>
              <w:tblCellMar>
                <w:top w:w="15" w:type="dxa"/>
                <w:left w:w="15" w:type="dxa"/>
                <w:bottom w:w="15" w:type="dxa"/>
                <w:right w:w="15" w:type="dxa"/>
              </w:tblCellMar>
            </w:tblPrEx>
          </w:tblPrExChange>
        </w:tblPrEx>
        <w:trPr>
          <w:trHeight w:val="306" w:hRule="atLeast"/>
          <w:jc w:val="center"/>
          <w:trPrChange w:id="267"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26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6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7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7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7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7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7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7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7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7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279" w:author="刘佳" w:date="2020-03-09T09:08:10Z">
                  <w:rPr>
                    <w:rFonts w:eastAsia="楷体_GB2312"/>
                    <w:sz w:val="24"/>
                  </w:rPr>
                </w:rPrChange>
              </w:rPr>
              <w:pPrChange w:id="278"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280" w:author="刘佳" w:date="2020-03-09T09:08:10Z">
                  <w:rPr>
                    <w:rFonts w:eastAsia="楷体_GB2312"/>
                    <w:kern w:val="0"/>
                    <w:sz w:val="24"/>
                    <w:lang w:bidi="ar"/>
                  </w:rPr>
                </w:rPrChange>
              </w:rPr>
              <w:t>3</w:t>
            </w:r>
          </w:p>
        </w:tc>
        <w:tc>
          <w:tcPr>
            <w:tcW w:w="1701" w:type="dxa"/>
            <w:tcBorders>
              <w:top w:val="single" w:color="000000" w:sz="4" w:space="0"/>
              <w:left w:val="single" w:color="000000" w:sz="4" w:space="0"/>
              <w:bottom w:val="single" w:color="000000" w:sz="4" w:space="0"/>
              <w:right w:val="single" w:color="000000" w:sz="4" w:space="0"/>
            </w:tcBorders>
            <w:vAlign w:val="center"/>
            <w:tcPrChange w:id="28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8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8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8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8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8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8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8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8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9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292" w:author="刘佳" w:date="2020-03-09T09:08:10Z">
                  <w:rPr>
                    <w:rFonts w:eastAsia="楷体_GB2312"/>
                    <w:kern w:val="0"/>
                    <w:sz w:val="22"/>
                    <w:szCs w:val="22"/>
                    <w:lang w:bidi="ar"/>
                  </w:rPr>
                </w:rPrChange>
              </w:rPr>
              <w:pPrChange w:id="291"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293" w:author="刘佳" w:date="2020-03-09T09:08:10Z">
                  <w:rPr>
                    <w:rFonts w:eastAsia="楷体_GB2312"/>
                    <w:kern w:val="0"/>
                    <w:sz w:val="22"/>
                    <w:szCs w:val="22"/>
                    <w:lang w:bidi="ar"/>
                  </w:rPr>
                </w:rPrChange>
              </w:rPr>
              <w:t>珠海市</w:t>
            </w:r>
          </w:p>
        </w:tc>
        <w:tc>
          <w:tcPr>
            <w:tcW w:w="6274" w:type="dxa"/>
            <w:tcBorders>
              <w:top w:val="single" w:color="000000" w:sz="4" w:space="0"/>
              <w:left w:val="single" w:color="000000" w:sz="4" w:space="0"/>
              <w:bottom w:val="single" w:color="000000" w:sz="4" w:space="0"/>
              <w:right w:val="single" w:color="000000" w:sz="4" w:space="0"/>
            </w:tcBorders>
            <w:vAlign w:val="center"/>
            <w:tcPrChange w:id="29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9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9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9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9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9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30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30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30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30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305" w:author="刘佳" w:date="2020-03-09T09:08:10Z">
                  <w:rPr>
                    <w:rFonts w:eastAsia="楷体_GB2312"/>
                    <w:kern w:val="0"/>
                    <w:sz w:val="22"/>
                    <w:szCs w:val="22"/>
                    <w:lang w:bidi="ar"/>
                  </w:rPr>
                </w:rPrChange>
              </w:rPr>
              <w:pPrChange w:id="304"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306"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30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30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30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31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31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31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31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31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31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31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318" w:author="刘佳" w:date="2020-03-09T09:08:10Z">
                  <w:rPr>
                    <w:rFonts w:eastAsia="楷体_GB2312"/>
                    <w:kern w:val="0"/>
                    <w:sz w:val="24"/>
                    <w:lang w:bidi="ar"/>
                  </w:rPr>
                </w:rPrChange>
              </w:rPr>
              <w:pPrChange w:id="317"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319" w:author="刘佳" w:date="2020-03-09T09:08:10Z">
                  <w:rPr>
                    <w:rFonts w:eastAsia="楷体_GB2312"/>
                    <w:kern w:val="0"/>
                    <w:sz w:val="24"/>
                    <w:lang w:bidi="ar"/>
                  </w:rPr>
                </w:rPrChange>
              </w:rPr>
              <w:t>19</w:t>
            </w:r>
          </w:p>
        </w:tc>
      </w:tr>
      <w:tr>
        <w:tblPrEx>
          <w:tblLayout w:type="fixed"/>
          <w:tblCellMar>
            <w:top w:w="15" w:type="dxa"/>
            <w:left w:w="15" w:type="dxa"/>
            <w:bottom w:w="15" w:type="dxa"/>
            <w:right w:w="15" w:type="dxa"/>
          </w:tblCellMar>
          <w:tblPrExChange w:id="320" w:author="刘佳" w:date="2020-03-09T09:08:24Z">
            <w:tblPrEx>
              <w:tblLayout w:type="fixed"/>
              <w:tblCellMar>
                <w:top w:w="15" w:type="dxa"/>
                <w:left w:w="15" w:type="dxa"/>
                <w:bottom w:w="15" w:type="dxa"/>
                <w:right w:w="15" w:type="dxa"/>
              </w:tblCellMar>
            </w:tblPrEx>
          </w:tblPrExChange>
        </w:tblPrEx>
        <w:trPr>
          <w:trHeight w:val="306" w:hRule="atLeast"/>
          <w:jc w:val="center"/>
          <w:trPrChange w:id="320"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32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32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32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32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32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32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32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32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32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33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332" w:author="刘佳" w:date="2020-03-09T09:08:10Z">
                  <w:rPr>
                    <w:rFonts w:eastAsia="楷体_GB2312"/>
                    <w:sz w:val="24"/>
                  </w:rPr>
                </w:rPrChange>
              </w:rPr>
              <w:pPrChange w:id="331"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333" w:author="刘佳" w:date="2020-03-09T09:08:10Z">
                  <w:rPr>
                    <w:rFonts w:eastAsia="楷体_GB2312"/>
                    <w:kern w:val="0"/>
                    <w:sz w:val="24"/>
                    <w:lang w:bidi="ar"/>
                  </w:rPr>
                </w:rPrChange>
              </w:rPr>
              <w:t>4</w:t>
            </w:r>
          </w:p>
        </w:tc>
        <w:tc>
          <w:tcPr>
            <w:tcW w:w="1701" w:type="dxa"/>
            <w:tcBorders>
              <w:top w:val="single" w:color="000000" w:sz="4" w:space="0"/>
              <w:left w:val="single" w:color="000000" w:sz="4" w:space="0"/>
              <w:bottom w:val="single" w:color="000000" w:sz="4" w:space="0"/>
              <w:right w:val="single" w:color="000000" w:sz="4" w:space="0"/>
            </w:tcBorders>
            <w:vAlign w:val="center"/>
            <w:tcPrChange w:id="33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33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33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33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33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33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34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34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34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34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345" w:author="刘佳" w:date="2020-03-09T09:08:10Z">
                  <w:rPr>
                    <w:rFonts w:eastAsia="楷体_GB2312"/>
                    <w:kern w:val="0"/>
                    <w:sz w:val="22"/>
                    <w:szCs w:val="22"/>
                    <w:lang w:bidi="ar"/>
                  </w:rPr>
                </w:rPrChange>
              </w:rPr>
              <w:pPrChange w:id="344"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346" w:author="刘佳" w:date="2020-03-09T09:08:10Z">
                  <w:rPr>
                    <w:rFonts w:eastAsia="楷体_GB2312"/>
                    <w:kern w:val="0"/>
                    <w:sz w:val="22"/>
                    <w:szCs w:val="22"/>
                    <w:lang w:bidi="ar"/>
                  </w:rPr>
                </w:rPrChange>
              </w:rPr>
              <w:t>汕头市</w:t>
            </w:r>
          </w:p>
        </w:tc>
        <w:tc>
          <w:tcPr>
            <w:tcW w:w="6274" w:type="dxa"/>
            <w:tcBorders>
              <w:top w:val="single" w:color="000000" w:sz="4" w:space="0"/>
              <w:left w:val="single" w:color="000000" w:sz="4" w:space="0"/>
              <w:bottom w:val="single" w:color="000000" w:sz="4" w:space="0"/>
              <w:right w:val="single" w:color="000000" w:sz="4" w:space="0"/>
            </w:tcBorders>
            <w:vAlign w:val="center"/>
            <w:tcPrChange w:id="34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34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34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35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35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35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35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35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35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35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358" w:author="刘佳" w:date="2020-03-09T09:08:10Z">
                  <w:rPr>
                    <w:rFonts w:eastAsia="楷体_GB2312"/>
                    <w:kern w:val="0"/>
                    <w:sz w:val="22"/>
                    <w:szCs w:val="22"/>
                    <w:lang w:bidi="ar"/>
                  </w:rPr>
                </w:rPrChange>
              </w:rPr>
              <w:pPrChange w:id="357"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359"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36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36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36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36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36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36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36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36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36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36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371" w:author="刘佳" w:date="2020-03-09T09:08:10Z">
                  <w:rPr>
                    <w:rFonts w:eastAsia="楷体_GB2312"/>
                    <w:kern w:val="0"/>
                    <w:sz w:val="24"/>
                    <w:lang w:bidi="ar"/>
                  </w:rPr>
                </w:rPrChange>
              </w:rPr>
              <w:pPrChange w:id="370"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372" w:author="刘佳" w:date="2020-03-09T09:08:10Z">
                  <w:rPr>
                    <w:rFonts w:eastAsia="楷体_GB2312"/>
                    <w:kern w:val="0"/>
                    <w:sz w:val="24"/>
                    <w:lang w:bidi="ar"/>
                  </w:rPr>
                </w:rPrChange>
              </w:rPr>
              <w:t>12</w:t>
            </w:r>
          </w:p>
        </w:tc>
      </w:tr>
      <w:tr>
        <w:tblPrEx>
          <w:tblLayout w:type="fixed"/>
          <w:tblCellMar>
            <w:top w:w="15" w:type="dxa"/>
            <w:left w:w="15" w:type="dxa"/>
            <w:bottom w:w="15" w:type="dxa"/>
            <w:right w:w="15" w:type="dxa"/>
          </w:tblCellMar>
          <w:tblPrExChange w:id="373" w:author="刘佳" w:date="2020-03-09T09:08:24Z">
            <w:tblPrEx>
              <w:tblLayout w:type="fixed"/>
              <w:tblCellMar>
                <w:top w:w="15" w:type="dxa"/>
                <w:left w:w="15" w:type="dxa"/>
                <w:bottom w:w="15" w:type="dxa"/>
                <w:right w:w="15" w:type="dxa"/>
              </w:tblCellMar>
            </w:tblPrEx>
          </w:tblPrExChange>
        </w:tblPrEx>
        <w:trPr>
          <w:trHeight w:val="306" w:hRule="atLeast"/>
          <w:jc w:val="center"/>
          <w:trPrChange w:id="373"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37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37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37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37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37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37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38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38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38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38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385" w:author="刘佳" w:date="2020-03-09T09:08:10Z">
                  <w:rPr>
                    <w:rFonts w:eastAsia="楷体_GB2312"/>
                    <w:sz w:val="24"/>
                  </w:rPr>
                </w:rPrChange>
              </w:rPr>
              <w:pPrChange w:id="384"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386" w:author="刘佳" w:date="2020-03-09T09:08:10Z">
                  <w:rPr>
                    <w:rFonts w:eastAsia="楷体_GB2312"/>
                    <w:kern w:val="0"/>
                    <w:sz w:val="24"/>
                    <w:lang w:bidi="ar"/>
                  </w:rPr>
                </w:rPrChange>
              </w:rPr>
              <w:t>5</w:t>
            </w:r>
          </w:p>
        </w:tc>
        <w:tc>
          <w:tcPr>
            <w:tcW w:w="1701" w:type="dxa"/>
            <w:tcBorders>
              <w:top w:val="single" w:color="000000" w:sz="4" w:space="0"/>
              <w:left w:val="single" w:color="000000" w:sz="4" w:space="0"/>
              <w:bottom w:val="single" w:color="000000" w:sz="4" w:space="0"/>
              <w:right w:val="single" w:color="000000" w:sz="4" w:space="0"/>
            </w:tcBorders>
            <w:vAlign w:val="center"/>
            <w:tcPrChange w:id="38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38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38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39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39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39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39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39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39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39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398" w:author="刘佳" w:date="2020-03-09T09:08:10Z">
                  <w:rPr>
                    <w:rFonts w:eastAsia="楷体_GB2312"/>
                    <w:kern w:val="0"/>
                    <w:sz w:val="22"/>
                    <w:szCs w:val="22"/>
                    <w:lang w:bidi="ar"/>
                  </w:rPr>
                </w:rPrChange>
              </w:rPr>
              <w:pPrChange w:id="397"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399" w:author="刘佳" w:date="2020-03-09T09:08:10Z">
                  <w:rPr>
                    <w:rFonts w:eastAsia="楷体_GB2312"/>
                    <w:kern w:val="0"/>
                    <w:sz w:val="22"/>
                    <w:szCs w:val="22"/>
                    <w:lang w:bidi="ar"/>
                  </w:rPr>
                </w:rPrChange>
              </w:rPr>
              <w:t>佛山市</w:t>
            </w:r>
          </w:p>
        </w:tc>
        <w:tc>
          <w:tcPr>
            <w:tcW w:w="6274" w:type="dxa"/>
            <w:tcBorders>
              <w:top w:val="single" w:color="000000" w:sz="4" w:space="0"/>
              <w:left w:val="single" w:color="000000" w:sz="4" w:space="0"/>
              <w:bottom w:val="single" w:color="000000" w:sz="4" w:space="0"/>
              <w:right w:val="single" w:color="000000" w:sz="4" w:space="0"/>
            </w:tcBorders>
            <w:vAlign w:val="center"/>
            <w:tcPrChange w:id="40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40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40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40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40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40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40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40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40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40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411" w:author="刘佳" w:date="2020-03-09T09:08:10Z">
                  <w:rPr>
                    <w:rFonts w:eastAsia="楷体_GB2312"/>
                    <w:kern w:val="0"/>
                    <w:sz w:val="22"/>
                    <w:szCs w:val="22"/>
                    <w:lang w:bidi="ar"/>
                  </w:rPr>
                </w:rPrChange>
              </w:rPr>
              <w:pPrChange w:id="410"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412"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41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41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41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41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41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41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41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42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42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42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424" w:author="刘佳" w:date="2020-03-09T09:08:10Z">
                  <w:rPr>
                    <w:rFonts w:eastAsia="楷体_GB2312"/>
                    <w:kern w:val="0"/>
                    <w:sz w:val="24"/>
                    <w:lang w:bidi="ar"/>
                  </w:rPr>
                </w:rPrChange>
              </w:rPr>
              <w:pPrChange w:id="423"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425" w:author="刘佳" w:date="2020-03-09T09:08:10Z">
                  <w:rPr>
                    <w:rFonts w:eastAsia="楷体_GB2312"/>
                    <w:kern w:val="0"/>
                    <w:sz w:val="24"/>
                    <w:lang w:bidi="ar"/>
                  </w:rPr>
                </w:rPrChange>
              </w:rPr>
              <w:t>67</w:t>
            </w:r>
          </w:p>
        </w:tc>
      </w:tr>
      <w:tr>
        <w:tblPrEx>
          <w:tblLayout w:type="fixed"/>
          <w:tblCellMar>
            <w:top w:w="15" w:type="dxa"/>
            <w:left w:w="15" w:type="dxa"/>
            <w:bottom w:w="15" w:type="dxa"/>
            <w:right w:w="15" w:type="dxa"/>
          </w:tblCellMar>
          <w:tblPrExChange w:id="426" w:author="刘佳" w:date="2020-03-09T09:08:24Z">
            <w:tblPrEx>
              <w:tblLayout w:type="fixed"/>
              <w:tblCellMar>
                <w:top w:w="15" w:type="dxa"/>
                <w:left w:w="15" w:type="dxa"/>
                <w:bottom w:w="15" w:type="dxa"/>
                <w:right w:w="15" w:type="dxa"/>
              </w:tblCellMar>
            </w:tblPrEx>
          </w:tblPrExChange>
        </w:tblPrEx>
        <w:trPr>
          <w:trHeight w:val="306" w:hRule="atLeast"/>
          <w:jc w:val="center"/>
          <w:trPrChange w:id="426"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42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42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42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43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43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43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43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43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43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43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438" w:author="刘佳" w:date="2020-03-09T09:08:10Z">
                  <w:rPr>
                    <w:rFonts w:eastAsia="楷体_GB2312"/>
                    <w:sz w:val="24"/>
                  </w:rPr>
                </w:rPrChange>
              </w:rPr>
              <w:pPrChange w:id="437"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439" w:author="刘佳" w:date="2020-03-09T09:08:10Z">
                  <w:rPr>
                    <w:rFonts w:eastAsia="楷体_GB2312"/>
                    <w:kern w:val="0"/>
                    <w:sz w:val="24"/>
                    <w:lang w:bidi="ar"/>
                  </w:rPr>
                </w:rPrChange>
              </w:rPr>
              <w:t>6</w:t>
            </w:r>
          </w:p>
        </w:tc>
        <w:tc>
          <w:tcPr>
            <w:tcW w:w="1701" w:type="dxa"/>
            <w:tcBorders>
              <w:top w:val="single" w:color="000000" w:sz="4" w:space="0"/>
              <w:left w:val="single" w:color="000000" w:sz="4" w:space="0"/>
              <w:bottom w:val="single" w:color="000000" w:sz="4" w:space="0"/>
              <w:right w:val="single" w:color="000000" w:sz="4" w:space="0"/>
            </w:tcBorders>
            <w:vAlign w:val="center"/>
            <w:tcPrChange w:id="44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44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44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44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44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44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44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44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44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44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451" w:author="刘佳" w:date="2020-03-09T09:08:10Z">
                  <w:rPr>
                    <w:rFonts w:eastAsia="楷体_GB2312"/>
                    <w:kern w:val="0"/>
                    <w:sz w:val="22"/>
                    <w:szCs w:val="22"/>
                    <w:lang w:bidi="ar"/>
                  </w:rPr>
                </w:rPrChange>
              </w:rPr>
              <w:pPrChange w:id="450"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452" w:author="刘佳" w:date="2020-03-09T09:08:10Z">
                  <w:rPr>
                    <w:rFonts w:eastAsia="楷体_GB2312"/>
                    <w:kern w:val="0"/>
                    <w:sz w:val="22"/>
                    <w:szCs w:val="22"/>
                    <w:lang w:bidi="ar"/>
                  </w:rPr>
                </w:rPrChange>
              </w:rPr>
              <w:t>河源市</w:t>
            </w:r>
          </w:p>
        </w:tc>
        <w:tc>
          <w:tcPr>
            <w:tcW w:w="6274" w:type="dxa"/>
            <w:tcBorders>
              <w:top w:val="single" w:color="000000" w:sz="4" w:space="0"/>
              <w:left w:val="single" w:color="000000" w:sz="4" w:space="0"/>
              <w:bottom w:val="single" w:color="000000" w:sz="4" w:space="0"/>
              <w:right w:val="single" w:color="000000" w:sz="4" w:space="0"/>
            </w:tcBorders>
            <w:vAlign w:val="center"/>
            <w:tcPrChange w:id="45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45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45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45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45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45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45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46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46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46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464" w:author="刘佳" w:date="2020-03-09T09:08:10Z">
                  <w:rPr>
                    <w:rFonts w:eastAsia="楷体_GB2312"/>
                    <w:kern w:val="0"/>
                    <w:sz w:val="22"/>
                    <w:szCs w:val="22"/>
                    <w:lang w:bidi="ar"/>
                  </w:rPr>
                </w:rPrChange>
              </w:rPr>
              <w:pPrChange w:id="463"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465"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46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46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46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46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47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47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47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47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47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47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477" w:author="刘佳" w:date="2020-03-09T09:08:10Z">
                  <w:rPr>
                    <w:rFonts w:eastAsia="楷体_GB2312"/>
                    <w:kern w:val="0"/>
                    <w:sz w:val="24"/>
                    <w:lang w:bidi="ar"/>
                  </w:rPr>
                </w:rPrChange>
              </w:rPr>
              <w:pPrChange w:id="476"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478" w:author="刘佳" w:date="2020-03-09T09:08:10Z">
                  <w:rPr>
                    <w:rFonts w:eastAsia="楷体_GB2312"/>
                    <w:kern w:val="0"/>
                    <w:sz w:val="24"/>
                    <w:lang w:bidi="ar"/>
                  </w:rPr>
                </w:rPrChange>
              </w:rPr>
              <w:t>7</w:t>
            </w:r>
          </w:p>
        </w:tc>
      </w:tr>
      <w:tr>
        <w:tblPrEx>
          <w:tblLayout w:type="fixed"/>
          <w:tblCellMar>
            <w:top w:w="15" w:type="dxa"/>
            <w:left w:w="15" w:type="dxa"/>
            <w:bottom w:w="15" w:type="dxa"/>
            <w:right w:w="15" w:type="dxa"/>
          </w:tblCellMar>
          <w:tblPrExChange w:id="479" w:author="刘佳" w:date="2020-03-09T09:08:24Z">
            <w:tblPrEx>
              <w:tblLayout w:type="fixed"/>
              <w:tblCellMar>
                <w:top w:w="15" w:type="dxa"/>
                <w:left w:w="15" w:type="dxa"/>
                <w:bottom w:w="15" w:type="dxa"/>
                <w:right w:w="15" w:type="dxa"/>
              </w:tblCellMar>
            </w:tblPrEx>
          </w:tblPrExChange>
        </w:tblPrEx>
        <w:trPr>
          <w:trHeight w:val="306" w:hRule="atLeast"/>
          <w:jc w:val="center"/>
          <w:trPrChange w:id="479"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48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48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48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48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48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48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48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48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48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48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491" w:author="刘佳" w:date="2020-03-09T09:08:10Z">
                  <w:rPr>
                    <w:rFonts w:eastAsia="楷体_GB2312"/>
                    <w:sz w:val="24"/>
                  </w:rPr>
                </w:rPrChange>
              </w:rPr>
              <w:pPrChange w:id="490"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492" w:author="刘佳" w:date="2020-03-09T09:08:10Z">
                  <w:rPr>
                    <w:rFonts w:eastAsia="楷体_GB2312"/>
                    <w:kern w:val="0"/>
                    <w:sz w:val="24"/>
                    <w:lang w:bidi="ar"/>
                  </w:rPr>
                </w:rPrChange>
              </w:rPr>
              <w:t>7</w:t>
            </w:r>
          </w:p>
        </w:tc>
        <w:tc>
          <w:tcPr>
            <w:tcW w:w="1701" w:type="dxa"/>
            <w:tcBorders>
              <w:top w:val="single" w:color="000000" w:sz="4" w:space="0"/>
              <w:left w:val="single" w:color="000000" w:sz="4" w:space="0"/>
              <w:bottom w:val="single" w:color="000000" w:sz="4" w:space="0"/>
              <w:right w:val="single" w:color="000000" w:sz="4" w:space="0"/>
            </w:tcBorders>
            <w:vAlign w:val="center"/>
            <w:tcPrChange w:id="49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49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49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49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49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49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49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50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50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50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504" w:author="刘佳" w:date="2020-03-09T09:08:10Z">
                  <w:rPr>
                    <w:rFonts w:eastAsia="楷体_GB2312"/>
                    <w:kern w:val="0"/>
                    <w:sz w:val="22"/>
                    <w:szCs w:val="22"/>
                    <w:lang w:bidi="ar"/>
                  </w:rPr>
                </w:rPrChange>
              </w:rPr>
              <w:pPrChange w:id="503"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505" w:author="刘佳" w:date="2020-03-09T09:08:10Z">
                  <w:rPr>
                    <w:rFonts w:eastAsia="楷体_GB2312"/>
                    <w:kern w:val="0"/>
                    <w:sz w:val="22"/>
                    <w:szCs w:val="22"/>
                    <w:lang w:bidi="ar"/>
                  </w:rPr>
                </w:rPrChange>
              </w:rPr>
              <w:t>梅州市</w:t>
            </w:r>
          </w:p>
        </w:tc>
        <w:tc>
          <w:tcPr>
            <w:tcW w:w="6274" w:type="dxa"/>
            <w:tcBorders>
              <w:top w:val="single" w:color="000000" w:sz="4" w:space="0"/>
              <w:left w:val="single" w:color="000000" w:sz="4" w:space="0"/>
              <w:bottom w:val="single" w:color="000000" w:sz="4" w:space="0"/>
              <w:right w:val="single" w:color="000000" w:sz="4" w:space="0"/>
            </w:tcBorders>
            <w:vAlign w:val="center"/>
            <w:tcPrChange w:id="50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50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50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50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51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51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51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51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51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51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517" w:author="刘佳" w:date="2020-03-09T09:08:10Z">
                  <w:rPr>
                    <w:rFonts w:eastAsia="楷体_GB2312"/>
                    <w:kern w:val="0"/>
                    <w:sz w:val="22"/>
                    <w:szCs w:val="22"/>
                    <w:lang w:bidi="ar"/>
                  </w:rPr>
                </w:rPrChange>
              </w:rPr>
              <w:pPrChange w:id="516"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518"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51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52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52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52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52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52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52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52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52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52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530" w:author="刘佳" w:date="2020-03-09T09:08:10Z">
                  <w:rPr>
                    <w:rFonts w:eastAsia="楷体_GB2312"/>
                    <w:kern w:val="0"/>
                    <w:sz w:val="24"/>
                    <w:lang w:bidi="ar"/>
                  </w:rPr>
                </w:rPrChange>
              </w:rPr>
              <w:pPrChange w:id="529"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531" w:author="刘佳" w:date="2020-03-09T09:08:10Z">
                  <w:rPr>
                    <w:rFonts w:eastAsia="楷体_GB2312"/>
                    <w:kern w:val="0"/>
                    <w:sz w:val="24"/>
                    <w:lang w:bidi="ar"/>
                  </w:rPr>
                </w:rPrChange>
              </w:rPr>
              <w:t>10</w:t>
            </w:r>
          </w:p>
        </w:tc>
      </w:tr>
      <w:tr>
        <w:tblPrEx>
          <w:tblLayout w:type="fixed"/>
          <w:tblCellMar>
            <w:top w:w="15" w:type="dxa"/>
            <w:left w:w="15" w:type="dxa"/>
            <w:bottom w:w="15" w:type="dxa"/>
            <w:right w:w="15" w:type="dxa"/>
          </w:tblCellMar>
          <w:tblPrExChange w:id="532" w:author="刘佳" w:date="2020-03-09T09:08:24Z">
            <w:tblPrEx>
              <w:tblLayout w:type="fixed"/>
              <w:tblCellMar>
                <w:top w:w="15" w:type="dxa"/>
                <w:left w:w="15" w:type="dxa"/>
                <w:bottom w:w="15" w:type="dxa"/>
                <w:right w:w="15" w:type="dxa"/>
              </w:tblCellMar>
            </w:tblPrEx>
          </w:tblPrExChange>
        </w:tblPrEx>
        <w:trPr>
          <w:trHeight w:val="306" w:hRule="atLeast"/>
          <w:jc w:val="center"/>
          <w:trPrChange w:id="532"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53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53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53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53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53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53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53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54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54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54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544" w:author="刘佳" w:date="2020-03-09T09:08:10Z">
                  <w:rPr>
                    <w:rFonts w:eastAsia="楷体_GB2312"/>
                    <w:sz w:val="24"/>
                  </w:rPr>
                </w:rPrChange>
              </w:rPr>
              <w:pPrChange w:id="543"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545" w:author="刘佳" w:date="2020-03-09T09:08:10Z">
                  <w:rPr>
                    <w:rFonts w:eastAsia="楷体_GB2312"/>
                    <w:kern w:val="0"/>
                    <w:sz w:val="24"/>
                    <w:lang w:bidi="ar"/>
                  </w:rPr>
                </w:rPrChange>
              </w:rPr>
              <w:t>8</w:t>
            </w:r>
          </w:p>
        </w:tc>
        <w:tc>
          <w:tcPr>
            <w:tcW w:w="1701" w:type="dxa"/>
            <w:tcBorders>
              <w:top w:val="single" w:color="000000" w:sz="4" w:space="0"/>
              <w:left w:val="single" w:color="000000" w:sz="4" w:space="0"/>
              <w:bottom w:val="single" w:color="000000" w:sz="4" w:space="0"/>
              <w:right w:val="single" w:color="000000" w:sz="4" w:space="0"/>
            </w:tcBorders>
            <w:vAlign w:val="center"/>
            <w:tcPrChange w:id="54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54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54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54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55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55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55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55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55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55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557" w:author="刘佳" w:date="2020-03-09T09:08:10Z">
                  <w:rPr>
                    <w:rFonts w:eastAsia="楷体_GB2312"/>
                    <w:kern w:val="0"/>
                    <w:sz w:val="22"/>
                    <w:szCs w:val="22"/>
                    <w:lang w:bidi="ar"/>
                  </w:rPr>
                </w:rPrChange>
              </w:rPr>
              <w:pPrChange w:id="556"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558" w:author="刘佳" w:date="2020-03-09T09:08:10Z">
                  <w:rPr>
                    <w:rFonts w:eastAsia="楷体_GB2312"/>
                    <w:kern w:val="0"/>
                    <w:sz w:val="22"/>
                    <w:szCs w:val="22"/>
                    <w:lang w:bidi="ar"/>
                  </w:rPr>
                </w:rPrChange>
              </w:rPr>
              <w:t>惠州市</w:t>
            </w:r>
          </w:p>
        </w:tc>
        <w:tc>
          <w:tcPr>
            <w:tcW w:w="6274" w:type="dxa"/>
            <w:tcBorders>
              <w:top w:val="single" w:color="000000" w:sz="4" w:space="0"/>
              <w:left w:val="single" w:color="000000" w:sz="4" w:space="0"/>
              <w:bottom w:val="single" w:color="000000" w:sz="4" w:space="0"/>
              <w:right w:val="single" w:color="000000" w:sz="4" w:space="0"/>
            </w:tcBorders>
            <w:vAlign w:val="center"/>
            <w:tcPrChange w:id="55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56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56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56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56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56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56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56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56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56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570" w:author="刘佳" w:date="2020-03-09T09:08:10Z">
                  <w:rPr>
                    <w:rFonts w:eastAsia="楷体_GB2312"/>
                    <w:kern w:val="0"/>
                    <w:sz w:val="22"/>
                    <w:szCs w:val="22"/>
                    <w:lang w:bidi="ar"/>
                  </w:rPr>
                </w:rPrChange>
              </w:rPr>
              <w:pPrChange w:id="569"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571"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57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57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57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57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57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57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57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57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58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58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583" w:author="刘佳" w:date="2020-03-09T09:08:10Z">
                  <w:rPr>
                    <w:rFonts w:eastAsia="楷体_GB2312"/>
                    <w:kern w:val="0"/>
                    <w:sz w:val="24"/>
                    <w:lang w:bidi="ar"/>
                  </w:rPr>
                </w:rPrChange>
              </w:rPr>
              <w:pPrChange w:id="582"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584" w:author="刘佳" w:date="2020-03-09T09:08:10Z">
                  <w:rPr>
                    <w:rFonts w:eastAsia="楷体_GB2312"/>
                    <w:kern w:val="0"/>
                    <w:sz w:val="24"/>
                    <w:lang w:bidi="ar"/>
                  </w:rPr>
                </w:rPrChange>
              </w:rPr>
              <w:t>50</w:t>
            </w:r>
          </w:p>
        </w:tc>
      </w:tr>
      <w:tr>
        <w:tblPrEx>
          <w:tblLayout w:type="fixed"/>
          <w:tblCellMar>
            <w:top w:w="15" w:type="dxa"/>
            <w:left w:w="15" w:type="dxa"/>
            <w:bottom w:w="15" w:type="dxa"/>
            <w:right w:w="15" w:type="dxa"/>
          </w:tblCellMar>
          <w:tblPrExChange w:id="585" w:author="刘佳" w:date="2020-03-09T09:08:24Z">
            <w:tblPrEx>
              <w:tblLayout w:type="fixed"/>
              <w:tblCellMar>
                <w:top w:w="15" w:type="dxa"/>
                <w:left w:w="15" w:type="dxa"/>
                <w:bottom w:w="15" w:type="dxa"/>
                <w:right w:w="15" w:type="dxa"/>
              </w:tblCellMar>
            </w:tblPrEx>
          </w:tblPrExChange>
        </w:tblPrEx>
        <w:trPr>
          <w:trHeight w:val="306" w:hRule="atLeast"/>
          <w:jc w:val="center"/>
          <w:trPrChange w:id="585"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58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58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58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58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59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59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59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59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59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59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597" w:author="刘佳" w:date="2020-03-09T09:08:10Z">
                  <w:rPr>
                    <w:rFonts w:eastAsia="楷体_GB2312"/>
                    <w:sz w:val="24"/>
                  </w:rPr>
                </w:rPrChange>
              </w:rPr>
              <w:pPrChange w:id="596"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598" w:author="刘佳" w:date="2020-03-09T09:08:10Z">
                  <w:rPr>
                    <w:rFonts w:eastAsia="楷体_GB2312"/>
                    <w:kern w:val="0"/>
                    <w:sz w:val="24"/>
                    <w:lang w:bidi="ar"/>
                  </w:rPr>
                </w:rPrChange>
              </w:rPr>
              <w:t>9</w:t>
            </w:r>
          </w:p>
        </w:tc>
        <w:tc>
          <w:tcPr>
            <w:tcW w:w="1701" w:type="dxa"/>
            <w:tcBorders>
              <w:top w:val="single" w:color="000000" w:sz="4" w:space="0"/>
              <w:left w:val="single" w:color="000000" w:sz="4" w:space="0"/>
              <w:bottom w:val="single" w:color="000000" w:sz="4" w:space="0"/>
              <w:right w:val="single" w:color="000000" w:sz="4" w:space="0"/>
            </w:tcBorders>
            <w:vAlign w:val="center"/>
            <w:tcPrChange w:id="59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60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60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60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60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60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60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60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60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60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610" w:author="刘佳" w:date="2020-03-09T09:08:10Z">
                  <w:rPr>
                    <w:rFonts w:eastAsia="楷体_GB2312"/>
                    <w:kern w:val="0"/>
                    <w:sz w:val="22"/>
                    <w:szCs w:val="22"/>
                    <w:lang w:bidi="ar"/>
                  </w:rPr>
                </w:rPrChange>
              </w:rPr>
              <w:pPrChange w:id="609"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611" w:author="刘佳" w:date="2020-03-09T09:08:10Z">
                  <w:rPr>
                    <w:rFonts w:eastAsia="楷体_GB2312"/>
                    <w:kern w:val="0"/>
                    <w:sz w:val="22"/>
                    <w:szCs w:val="22"/>
                    <w:lang w:bidi="ar"/>
                  </w:rPr>
                </w:rPrChange>
              </w:rPr>
              <w:t>汕尾市</w:t>
            </w:r>
          </w:p>
        </w:tc>
        <w:tc>
          <w:tcPr>
            <w:tcW w:w="6274" w:type="dxa"/>
            <w:tcBorders>
              <w:top w:val="single" w:color="000000" w:sz="4" w:space="0"/>
              <w:left w:val="single" w:color="000000" w:sz="4" w:space="0"/>
              <w:bottom w:val="single" w:color="000000" w:sz="4" w:space="0"/>
              <w:right w:val="single" w:color="000000" w:sz="4" w:space="0"/>
            </w:tcBorders>
            <w:vAlign w:val="center"/>
            <w:tcPrChange w:id="61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61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61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61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61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61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61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61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62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62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623" w:author="刘佳" w:date="2020-03-09T09:08:10Z">
                  <w:rPr>
                    <w:rFonts w:eastAsia="楷体_GB2312"/>
                    <w:kern w:val="0"/>
                    <w:sz w:val="22"/>
                    <w:szCs w:val="22"/>
                    <w:lang w:bidi="ar"/>
                  </w:rPr>
                </w:rPrChange>
              </w:rPr>
              <w:pPrChange w:id="622"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624"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62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62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62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62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62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63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63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63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63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63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636" w:author="刘佳" w:date="2020-03-09T09:08:10Z">
                  <w:rPr>
                    <w:rFonts w:eastAsia="楷体_GB2312"/>
                    <w:kern w:val="0"/>
                    <w:sz w:val="24"/>
                    <w:lang w:bidi="ar"/>
                  </w:rPr>
                </w:rPrChange>
              </w:rPr>
              <w:pPrChange w:id="635"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637" w:author="刘佳" w:date="2020-03-09T09:08:10Z">
                  <w:rPr>
                    <w:rFonts w:eastAsia="楷体_GB2312"/>
                    <w:kern w:val="0"/>
                    <w:sz w:val="24"/>
                    <w:lang w:bidi="ar"/>
                  </w:rPr>
                </w:rPrChange>
              </w:rPr>
              <w:t>5</w:t>
            </w:r>
          </w:p>
        </w:tc>
      </w:tr>
      <w:tr>
        <w:tblPrEx>
          <w:tblLayout w:type="fixed"/>
          <w:tblCellMar>
            <w:top w:w="15" w:type="dxa"/>
            <w:left w:w="15" w:type="dxa"/>
            <w:bottom w:w="15" w:type="dxa"/>
            <w:right w:w="15" w:type="dxa"/>
          </w:tblCellMar>
          <w:tblPrExChange w:id="638" w:author="刘佳" w:date="2020-03-09T09:08:24Z">
            <w:tblPrEx>
              <w:tblLayout w:type="fixed"/>
              <w:tblCellMar>
                <w:top w:w="15" w:type="dxa"/>
                <w:left w:w="15" w:type="dxa"/>
                <w:bottom w:w="15" w:type="dxa"/>
                <w:right w:w="15" w:type="dxa"/>
              </w:tblCellMar>
            </w:tblPrEx>
          </w:tblPrExChange>
        </w:tblPrEx>
        <w:trPr>
          <w:trHeight w:val="306" w:hRule="atLeast"/>
          <w:jc w:val="center"/>
          <w:trPrChange w:id="638"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63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64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64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64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64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64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64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64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64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64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650" w:author="刘佳" w:date="2020-03-09T09:08:10Z">
                  <w:rPr>
                    <w:rFonts w:eastAsia="楷体_GB2312"/>
                    <w:sz w:val="24"/>
                  </w:rPr>
                </w:rPrChange>
              </w:rPr>
              <w:pPrChange w:id="649"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651" w:author="刘佳" w:date="2020-03-09T09:08:10Z">
                  <w:rPr>
                    <w:rFonts w:eastAsia="楷体_GB2312"/>
                    <w:kern w:val="0"/>
                    <w:sz w:val="24"/>
                    <w:lang w:bidi="ar"/>
                  </w:rPr>
                </w:rPrChange>
              </w:rPr>
              <w:t>10</w:t>
            </w:r>
          </w:p>
        </w:tc>
        <w:tc>
          <w:tcPr>
            <w:tcW w:w="1701" w:type="dxa"/>
            <w:tcBorders>
              <w:top w:val="single" w:color="000000" w:sz="4" w:space="0"/>
              <w:left w:val="single" w:color="000000" w:sz="4" w:space="0"/>
              <w:bottom w:val="single" w:color="000000" w:sz="4" w:space="0"/>
              <w:right w:val="single" w:color="000000" w:sz="4" w:space="0"/>
            </w:tcBorders>
            <w:vAlign w:val="center"/>
            <w:tcPrChange w:id="65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65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65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65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65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65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65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65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66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66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663" w:author="刘佳" w:date="2020-03-09T09:08:10Z">
                  <w:rPr>
                    <w:rFonts w:eastAsia="楷体_GB2312"/>
                    <w:kern w:val="0"/>
                    <w:sz w:val="22"/>
                    <w:szCs w:val="22"/>
                    <w:lang w:bidi="ar"/>
                  </w:rPr>
                </w:rPrChange>
              </w:rPr>
              <w:pPrChange w:id="662"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664" w:author="刘佳" w:date="2020-03-09T09:08:10Z">
                  <w:rPr>
                    <w:rFonts w:eastAsia="楷体_GB2312"/>
                    <w:kern w:val="0"/>
                    <w:sz w:val="22"/>
                    <w:szCs w:val="22"/>
                    <w:lang w:bidi="ar"/>
                  </w:rPr>
                </w:rPrChange>
              </w:rPr>
              <w:t>东莞市</w:t>
            </w:r>
          </w:p>
        </w:tc>
        <w:tc>
          <w:tcPr>
            <w:tcW w:w="6274" w:type="dxa"/>
            <w:tcBorders>
              <w:top w:val="single" w:color="000000" w:sz="4" w:space="0"/>
              <w:left w:val="single" w:color="000000" w:sz="4" w:space="0"/>
              <w:bottom w:val="single" w:color="000000" w:sz="4" w:space="0"/>
              <w:right w:val="single" w:color="000000" w:sz="4" w:space="0"/>
            </w:tcBorders>
            <w:vAlign w:val="center"/>
            <w:tcPrChange w:id="66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66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66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66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66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67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67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67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67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67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676" w:author="刘佳" w:date="2020-03-09T09:08:10Z">
                  <w:rPr>
                    <w:rFonts w:eastAsia="楷体_GB2312"/>
                    <w:kern w:val="0"/>
                    <w:sz w:val="22"/>
                    <w:szCs w:val="22"/>
                    <w:lang w:bidi="ar"/>
                  </w:rPr>
                </w:rPrChange>
              </w:rPr>
              <w:pPrChange w:id="675"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677"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67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67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68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68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68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68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68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68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68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68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689" w:author="刘佳" w:date="2020-03-09T09:08:10Z">
                  <w:rPr>
                    <w:rFonts w:eastAsia="楷体_GB2312"/>
                    <w:kern w:val="0"/>
                    <w:sz w:val="24"/>
                    <w:lang w:bidi="ar"/>
                  </w:rPr>
                </w:rPrChange>
              </w:rPr>
              <w:pPrChange w:id="688"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690" w:author="刘佳" w:date="2020-03-09T09:08:10Z">
                  <w:rPr>
                    <w:rFonts w:eastAsia="楷体_GB2312"/>
                    <w:kern w:val="0"/>
                    <w:sz w:val="24"/>
                    <w:lang w:bidi="ar"/>
                  </w:rPr>
                </w:rPrChange>
              </w:rPr>
              <w:t>37</w:t>
            </w:r>
          </w:p>
        </w:tc>
      </w:tr>
      <w:tr>
        <w:tblPrEx>
          <w:tblLayout w:type="fixed"/>
          <w:tblCellMar>
            <w:top w:w="15" w:type="dxa"/>
            <w:left w:w="15" w:type="dxa"/>
            <w:bottom w:w="15" w:type="dxa"/>
            <w:right w:w="15" w:type="dxa"/>
          </w:tblCellMar>
          <w:tblPrExChange w:id="691" w:author="刘佳" w:date="2020-03-09T09:08:24Z">
            <w:tblPrEx>
              <w:tblLayout w:type="fixed"/>
              <w:tblCellMar>
                <w:top w:w="15" w:type="dxa"/>
                <w:left w:w="15" w:type="dxa"/>
                <w:bottom w:w="15" w:type="dxa"/>
                <w:right w:w="15" w:type="dxa"/>
              </w:tblCellMar>
            </w:tblPrEx>
          </w:tblPrExChange>
        </w:tblPrEx>
        <w:trPr>
          <w:trHeight w:val="306" w:hRule="atLeast"/>
          <w:jc w:val="center"/>
          <w:trPrChange w:id="691"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69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69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69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69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69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69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69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69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70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70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703" w:author="刘佳" w:date="2020-03-09T09:08:10Z">
                  <w:rPr>
                    <w:rFonts w:eastAsia="楷体_GB2312"/>
                    <w:sz w:val="24"/>
                  </w:rPr>
                </w:rPrChange>
              </w:rPr>
              <w:pPrChange w:id="702"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704" w:author="刘佳" w:date="2020-03-09T09:08:10Z">
                  <w:rPr>
                    <w:rFonts w:eastAsia="楷体_GB2312"/>
                    <w:kern w:val="0"/>
                    <w:sz w:val="24"/>
                    <w:lang w:bidi="ar"/>
                  </w:rPr>
                </w:rPrChange>
              </w:rPr>
              <w:t>11</w:t>
            </w:r>
          </w:p>
        </w:tc>
        <w:tc>
          <w:tcPr>
            <w:tcW w:w="1701" w:type="dxa"/>
            <w:tcBorders>
              <w:top w:val="single" w:color="000000" w:sz="4" w:space="0"/>
              <w:left w:val="single" w:color="000000" w:sz="4" w:space="0"/>
              <w:bottom w:val="single" w:color="000000" w:sz="4" w:space="0"/>
              <w:right w:val="single" w:color="000000" w:sz="4" w:space="0"/>
            </w:tcBorders>
            <w:vAlign w:val="center"/>
            <w:tcPrChange w:id="70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70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70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70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70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71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71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71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71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71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716" w:author="刘佳" w:date="2020-03-09T09:08:10Z">
                  <w:rPr>
                    <w:rFonts w:eastAsia="楷体_GB2312"/>
                    <w:kern w:val="0"/>
                    <w:sz w:val="22"/>
                    <w:szCs w:val="22"/>
                    <w:lang w:bidi="ar"/>
                  </w:rPr>
                </w:rPrChange>
              </w:rPr>
              <w:pPrChange w:id="715"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717" w:author="刘佳" w:date="2020-03-09T09:08:10Z">
                  <w:rPr>
                    <w:rFonts w:eastAsia="楷体_GB2312"/>
                    <w:kern w:val="0"/>
                    <w:sz w:val="22"/>
                    <w:szCs w:val="22"/>
                    <w:lang w:bidi="ar"/>
                  </w:rPr>
                </w:rPrChange>
              </w:rPr>
              <w:t>中山市</w:t>
            </w:r>
          </w:p>
        </w:tc>
        <w:tc>
          <w:tcPr>
            <w:tcW w:w="6274" w:type="dxa"/>
            <w:tcBorders>
              <w:top w:val="single" w:color="000000" w:sz="4" w:space="0"/>
              <w:left w:val="single" w:color="000000" w:sz="4" w:space="0"/>
              <w:bottom w:val="single" w:color="000000" w:sz="4" w:space="0"/>
              <w:right w:val="single" w:color="000000" w:sz="4" w:space="0"/>
            </w:tcBorders>
            <w:vAlign w:val="center"/>
            <w:tcPrChange w:id="71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71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72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72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72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72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72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72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72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72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729" w:author="刘佳" w:date="2020-03-09T09:08:10Z">
                  <w:rPr>
                    <w:rFonts w:eastAsia="楷体_GB2312"/>
                    <w:kern w:val="0"/>
                    <w:sz w:val="22"/>
                    <w:szCs w:val="22"/>
                    <w:lang w:bidi="ar"/>
                  </w:rPr>
                </w:rPrChange>
              </w:rPr>
              <w:pPrChange w:id="728"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730"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73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73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73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73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73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73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73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73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73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74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742" w:author="刘佳" w:date="2020-03-09T09:08:10Z">
                  <w:rPr>
                    <w:rFonts w:eastAsia="楷体_GB2312"/>
                    <w:kern w:val="0"/>
                    <w:sz w:val="24"/>
                    <w:lang w:bidi="ar"/>
                  </w:rPr>
                </w:rPrChange>
              </w:rPr>
              <w:pPrChange w:id="741"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743" w:author="刘佳" w:date="2020-03-09T09:08:10Z">
                  <w:rPr>
                    <w:rFonts w:eastAsia="楷体_GB2312"/>
                    <w:kern w:val="0"/>
                    <w:sz w:val="24"/>
                    <w:lang w:bidi="ar"/>
                  </w:rPr>
                </w:rPrChange>
              </w:rPr>
              <w:t>11</w:t>
            </w:r>
          </w:p>
        </w:tc>
      </w:tr>
      <w:tr>
        <w:tblPrEx>
          <w:tblLayout w:type="fixed"/>
          <w:tblCellMar>
            <w:top w:w="15" w:type="dxa"/>
            <w:left w:w="15" w:type="dxa"/>
            <w:bottom w:w="15" w:type="dxa"/>
            <w:right w:w="15" w:type="dxa"/>
          </w:tblCellMar>
          <w:tblPrExChange w:id="744" w:author="刘佳" w:date="2020-03-09T09:08:24Z">
            <w:tblPrEx>
              <w:tblLayout w:type="fixed"/>
              <w:tblCellMar>
                <w:top w:w="15" w:type="dxa"/>
                <w:left w:w="15" w:type="dxa"/>
                <w:bottom w:w="15" w:type="dxa"/>
                <w:right w:w="15" w:type="dxa"/>
              </w:tblCellMar>
            </w:tblPrEx>
          </w:tblPrExChange>
        </w:tblPrEx>
        <w:trPr>
          <w:trHeight w:val="306" w:hRule="atLeast"/>
          <w:jc w:val="center"/>
          <w:trPrChange w:id="744"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74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74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74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74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74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75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75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75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75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75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756" w:author="刘佳" w:date="2020-03-09T09:08:10Z">
                  <w:rPr>
                    <w:rFonts w:eastAsia="楷体_GB2312"/>
                    <w:sz w:val="24"/>
                  </w:rPr>
                </w:rPrChange>
              </w:rPr>
              <w:pPrChange w:id="755"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757" w:author="刘佳" w:date="2020-03-09T09:08:10Z">
                  <w:rPr>
                    <w:rFonts w:eastAsia="楷体_GB2312"/>
                    <w:kern w:val="0"/>
                    <w:sz w:val="24"/>
                    <w:lang w:bidi="ar"/>
                  </w:rPr>
                </w:rPrChange>
              </w:rPr>
              <w:t>12</w:t>
            </w:r>
          </w:p>
        </w:tc>
        <w:tc>
          <w:tcPr>
            <w:tcW w:w="1701" w:type="dxa"/>
            <w:tcBorders>
              <w:top w:val="single" w:color="000000" w:sz="4" w:space="0"/>
              <w:left w:val="single" w:color="000000" w:sz="4" w:space="0"/>
              <w:bottom w:val="single" w:color="000000" w:sz="4" w:space="0"/>
              <w:right w:val="single" w:color="000000" w:sz="4" w:space="0"/>
            </w:tcBorders>
            <w:vAlign w:val="center"/>
            <w:tcPrChange w:id="75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75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76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76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76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76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76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76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76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76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769" w:author="刘佳" w:date="2020-03-09T09:08:10Z">
                  <w:rPr>
                    <w:rFonts w:eastAsia="楷体_GB2312"/>
                    <w:kern w:val="0"/>
                    <w:sz w:val="22"/>
                    <w:szCs w:val="22"/>
                    <w:lang w:bidi="ar"/>
                  </w:rPr>
                </w:rPrChange>
              </w:rPr>
              <w:pPrChange w:id="768"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770" w:author="刘佳" w:date="2020-03-09T09:08:10Z">
                  <w:rPr>
                    <w:rFonts w:eastAsia="楷体_GB2312"/>
                    <w:kern w:val="0"/>
                    <w:sz w:val="22"/>
                    <w:szCs w:val="22"/>
                    <w:lang w:bidi="ar"/>
                  </w:rPr>
                </w:rPrChange>
              </w:rPr>
              <w:t>江门市</w:t>
            </w:r>
          </w:p>
        </w:tc>
        <w:tc>
          <w:tcPr>
            <w:tcW w:w="6274" w:type="dxa"/>
            <w:tcBorders>
              <w:top w:val="single" w:color="000000" w:sz="4" w:space="0"/>
              <w:left w:val="single" w:color="000000" w:sz="4" w:space="0"/>
              <w:bottom w:val="single" w:color="000000" w:sz="4" w:space="0"/>
              <w:right w:val="single" w:color="000000" w:sz="4" w:space="0"/>
            </w:tcBorders>
            <w:vAlign w:val="center"/>
            <w:tcPrChange w:id="77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77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77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77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77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77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77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77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77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78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782" w:author="刘佳" w:date="2020-03-09T09:08:10Z">
                  <w:rPr>
                    <w:rFonts w:eastAsia="楷体_GB2312"/>
                    <w:kern w:val="0"/>
                    <w:sz w:val="22"/>
                    <w:szCs w:val="22"/>
                    <w:lang w:bidi="ar"/>
                  </w:rPr>
                </w:rPrChange>
              </w:rPr>
              <w:pPrChange w:id="781"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783"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78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78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78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78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78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78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79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79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79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79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795" w:author="刘佳" w:date="2020-03-09T09:08:10Z">
                  <w:rPr>
                    <w:rFonts w:eastAsia="楷体_GB2312"/>
                    <w:kern w:val="0"/>
                    <w:sz w:val="24"/>
                    <w:lang w:bidi="ar"/>
                  </w:rPr>
                </w:rPrChange>
              </w:rPr>
              <w:pPrChange w:id="794"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796" w:author="刘佳" w:date="2020-03-09T09:08:10Z">
                  <w:rPr>
                    <w:rFonts w:eastAsia="楷体_GB2312"/>
                    <w:kern w:val="0"/>
                    <w:sz w:val="24"/>
                    <w:lang w:bidi="ar"/>
                  </w:rPr>
                </w:rPrChange>
              </w:rPr>
              <w:t>25</w:t>
            </w:r>
          </w:p>
        </w:tc>
      </w:tr>
      <w:tr>
        <w:tblPrEx>
          <w:tblLayout w:type="fixed"/>
          <w:tblCellMar>
            <w:top w:w="15" w:type="dxa"/>
            <w:left w:w="15" w:type="dxa"/>
            <w:bottom w:w="15" w:type="dxa"/>
            <w:right w:w="15" w:type="dxa"/>
          </w:tblCellMar>
          <w:tblPrExChange w:id="797" w:author="刘佳" w:date="2020-03-09T09:08:24Z">
            <w:tblPrEx>
              <w:tblLayout w:type="fixed"/>
              <w:tblCellMar>
                <w:top w:w="15" w:type="dxa"/>
                <w:left w:w="15" w:type="dxa"/>
                <w:bottom w:w="15" w:type="dxa"/>
                <w:right w:w="15" w:type="dxa"/>
              </w:tblCellMar>
            </w:tblPrEx>
          </w:tblPrExChange>
        </w:tblPrEx>
        <w:trPr>
          <w:trHeight w:val="306" w:hRule="atLeast"/>
          <w:jc w:val="center"/>
          <w:trPrChange w:id="797"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79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79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80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80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80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80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80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80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80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80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809" w:author="刘佳" w:date="2020-03-09T09:08:10Z">
                  <w:rPr>
                    <w:rFonts w:eastAsia="楷体_GB2312"/>
                    <w:sz w:val="24"/>
                  </w:rPr>
                </w:rPrChange>
              </w:rPr>
              <w:pPrChange w:id="808"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810" w:author="刘佳" w:date="2020-03-09T09:08:10Z">
                  <w:rPr>
                    <w:rFonts w:eastAsia="楷体_GB2312"/>
                    <w:kern w:val="0"/>
                    <w:sz w:val="24"/>
                    <w:lang w:bidi="ar"/>
                  </w:rPr>
                </w:rPrChange>
              </w:rPr>
              <w:t>13</w:t>
            </w:r>
          </w:p>
        </w:tc>
        <w:tc>
          <w:tcPr>
            <w:tcW w:w="1701" w:type="dxa"/>
            <w:tcBorders>
              <w:top w:val="single" w:color="000000" w:sz="4" w:space="0"/>
              <w:left w:val="single" w:color="000000" w:sz="4" w:space="0"/>
              <w:bottom w:val="single" w:color="000000" w:sz="4" w:space="0"/>
              <w:right w:val="single" w:color="000000" w:sz="4" w:space="0"/>
            </w:tcBorders>
            <w:vAlign w:val="center"/>
            <w:tcPrChange w:id="81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81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81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81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81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81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81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81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81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82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822" w:author="刘佳" w:date="2020-03-09T09:08:10Z">
                  <w:rPr>
                    <w:rFonts w:eastAsia="楷体_GB2312"/>
                    <w:kern w:val="0"/>
                    <w:sz w:val="22"/>
                    <w:szCs w:val="22"/>
                    <w:lang w:bidi="ar"/>
                  </w:rPr>
                </w:rPrChange>
              </w:rPr>
              <w:pPrChange w:id="821"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823" w:author="刘佳" w:date="2020-03-09T09:08:10Z">
                  <w:rPr>
                    <w:rFonts w:eastAsia="楷体_GB2312"/>
                    <w:kern w:val="0"/>
                    <w:sz w:val="22"/>
                    <w:szCs w:val="22"/>
                    <w:lang w:bidi="ar"/>
                  </w:rPr>
                </w:rPrChange>
              </w:rPr>
              <w:t>阳江市</w:t>
            </w:r>
          </w:p>
        </w:tc>
        <w:tc>
          <w:tcPr>
            <w:tcW w:w="6274" w:type="dxa"/>
            <w:tcBorders>
              <w:top w:val="single" w:color="000000" w:sz="4" w:space="0"/>
              <w:left w:val="single" w:color="000000" w:sz="4" w:space="0"/>
              <w:bottom w:val="single" w:color="000000" w:sz="4" w:space="0"/>
              <w:right w:val="single" w:color="000000" w:sz="4" w:space="0"/>
            </w:tcBorders>
            <w:vAlign w:val="center"/>
            <w:tcPrChange w:id="82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82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82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82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82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82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83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83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83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83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835" w:author="刘佳" w:date="2020-03-09T09:08:10Z">
                  <w:rPr>
                    <w:rFonts w:eastAsia="楷体_GB2312"/>
                    <w:kern w:val="0"/>
                    <w:sz w:val="22"/>
                    <w:szCs w:val="22"/>
                    <w:lang w:bidi="ar"/>
                  </w:rPr>
                </w:rPrChange>
              </w:rPr>
              <w:pPrChange w:id="834"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836"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83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83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83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84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84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84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84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84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84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84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848" w:author="刘佳" w:date="2020-03-09T09:08:10Z">
                  <w:rPr>
                    <w:rFonts w:eastAsia="楷体_GB2312"/>
                    <w:kern w:val="0"/>
                    <w:sz w:val="24"/>
                    <w:lang w:bidi="ar"/>
                  </w:rPr>
                </w:rPrChange>
              </w:rPr>
              <w:pPrChange w:id="847"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849" w:author="刘佳" w:date="2020-03-09T09:08:10Z">
                  <w:rPr>
                    <w:rFonts w:eastAsia="楷体_GB2312"/>
                    <w:kern w:val="0"/>
                    <w:sz w:val="24"/>
                    <w:lang w:bidi="ar"/>
                  </w:rPr>
                </w:rPrChange>
              </w:rPr>
              <w:t>7</w:t>
            </w:r>
          </w:p>
        </w:tc>
      </w:tr>
      <w:tr>
        <w:tblPrEx>
          <w:tblLayout w:type="fixed"/>
          <w:tblCellMar>
            <w:top w:w="15" w:type="dxa"/>
            <w:left w:w="15" w:type="dxa"/>
            <w:bottom w:w="15" w:type="dxa"/>
            <w:right w:w="15" w:type="dxa"/>
          </w:tblCellMar>
          <w:tblPrExChange w:id="850" w:author="刘佳" w:date="2020-03-09T09:08:24Z">
            <w:tblPrEx>
              <w:tblLayout w:type="fixed"/>
              <w:tblCellMar>
                <w:top w:w="15" w:type="dxa"/>
                <w:left w:w="15" w:type="dxa"/>
                <w:bottom w:w="15" w:type="dxa"/>
                <w:right w:w="15" w:type="dxa"/>
              </w:tblCellMar>
            </w:tblPrEx>
          </w:tblPrExChange>
        </w:tblPrEx>
        <w:trPr>
          <w:trHeight w:val="306" w:hRule="atLeast"/>
          <w:jc w:val="center"/>
          <w:trPrChange w:id="850"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85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85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85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85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85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85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85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85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85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86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862" w:author="刘佳" w:date="2020-03-09T09:08:10Z">
                  <w:rPr>
                    <w:rFonts w:eastAsia="楷体_GB2312"/>
                    <w:sz w:val="24"/>
                  </w:rPr>
                </w:rPrChange>
              </w:rPr>
              <w:pPrChange w:id="861"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863" w:author="刘佳" w:date="2020-03-09T09:08:10Z">
                  <w:rPr>
                    <w:rFonts w:eastAsia="楷体_GB2312"/>
                    <w:kern w:val="0"/>
                    <w:sz w:val="24"/>
                    <w:lang w:bidi="ar"/>
                  </w:rPr>
                </w:rPrChange>
              </w:rPr>
              <w:t>14</w:t>
            </w:r>
          </w:p>
        </w:tc>
        <w:tc>
          <w:tcPr>
            <w:tcW w:w="1701" w:type="dxa"/>
            <w:tcBorders>
              <w:top w:val="single" w:color="000000" w:sz="4" w:space="0"/>
              <w:left w:val="single" w:color="000000" w:sz="4" w:space="0"/>
              <w:bottom w:val="single" w:color="000000" w:sz="4" w:space="0"/>
              <w:right w:val="single" w:color="000000" w:sz="4" w:space="0"/>
            </w:tcBorders>
            <w:vAlign w:val="center"/>
            <w:tcPrChange w:id="86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86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86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86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86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86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87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87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87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87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875" w:author="刘佳" w:date="2020-03-09T09:08:10Z">
                  <w:rPr>
                    <w:rFonts w:eastAsia="楷体_GB2312"/>
                    <w:kern w:val="0"/>
                    <w:sz w:val="22"/>
                    <w:szCs w:val="22"/>
                    <w:lang w:bidi="ar"/>
                  </w:rPr>
                </w:rPrChange>
              </w:rPr>
              <w:pPrChange w:id="874"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876" w:author="刘佳" w:date="2020-03-09T09:08:10Z">
                  <w:rPr>
                    <w:rFonts w:eastAsia="楷体_GB2312"/>
                    <w:kern w:val="0"/>
                    <w:sz w:val="22"/>
                    <w:szCs w:val="22"/>
                    <w:lang w:bidi="ar"/>
                  </w:rPr>
                </w:rPrChange>
              </w:rPr>
              <w:t>湛江市</w:t>
            </w:r>
          </w:p>
        </w:tc>
        <w:tc>
          <w:tcPr>
            <w:tcW w:w="6274" w:type="dxa"/>
            <w:tcBorders>
              <w:top w:val="single" w:color="000000" w:sz="4" w:space="0"/>
              <w:left w:val="single" w:color="000000" w:sz="4" w:space="0"/>
              <w:bottom w:val="single" w:color="000000" w:sz="4" w:space="0"/>
              <w:right w:val="single" w:color="000000" w:sz="4" w:space="0"/>
            </w:tcBorders>
            <w:vAlign w:val="center"/>
            <w:tcPrChange w:id="87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87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87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88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88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88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88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88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88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88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888" w:author="刘佳" w:date="2020-03-09T09:08:10Z">
                  <w:rPr>
                    <w:rFonts w:eastAsia="楷体_GB2312"/>
                    <w:kern w:val="0"/>
                    <w:sz w:val="22"/>
                    <w:szCs w:val="22"/>
                    <w:lang w:bidi="ar"/>
                  </w:rPr>
                </w:rPrChange>
              </w:rPr>
              <w:pPrChange w:id="887"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889"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89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89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89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89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89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89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89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89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89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89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901" w:author="刘佳" w:date="2020-03-09T09:08:10Z">
                  <w:rPr>
                    <w:rFonts w:eastAsia="楷体_GB2312"/>
                    <w:kern w:val="0"/>
                    <w:sz w:val="24"/>
                    <w:lang w:bidi="ar"/>
                  </w:rPr>
                </w:rPrChange>
              </w:rPr>
              <w:pPrChange w:id="900"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902" w:author="刘佳" w:date="2020-03-09T09:08:10Z">
                  <w:rPr>
                    <w:rFonts w:eastAsia="楷体_GB2312"/>
                    <w:kern w:val="0"/>
                    <w:sz w:val="24"/>
                    <w:lang w:bidi="ar"/>
                  </w:rPr>
                </w:rPrChange>
              </w:rPr>
              <w:t>10</w:t>
            </w:r>
          </w:p>
        </w:tc>
      </w:tr>
      <w:tr>
        <w:tblPrEx>
          <w:tblLayout w:type="fixed"/>
          <w:tblCellMar>
            <w:top w:w="15" w:type="dxa"/>
            <w:left w:w="15" w:type="dxa"/>
            <w:bottom w:w="15" w:type="dxa"/>
            <w:right w:w="15" w:type="dxa"/>
          </w:tblCellMar>
          <w:tblPrExChange w:id="903" w:author="刘佳" w:date="2020-03-09T09:08:24Z">
            <w:tblPrEx>
              <w:tblLayout w:type="fixed"/>
              <w:tblCellMar>
                <w:top w:w="15" w:type="dxa"/>
                <w:left w:w="15" w:type="dxa"/>
                <w:bottom w:w="15" w:type="dxa"/>
                <w:right w:w="15" w:type="dxa"/>
              </w:tblCellMar>
            </w:tblPrEx>
          </w:tblPrExChange>
        </w:tblPrEx>
        <w:trPr>
          <w:trHeight w:val="306" w:hRule="atLeast"/>
          <w:jc w:val="center"/>
          <w:trPrChange w:id="903"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90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90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90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90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90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90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91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91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91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91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915" w:author="刘佳" w:date="2020-03-09T09:08:10Z">
                  <w:rPr>
                    <w:rFonts w:eastAsia="楷体_GB2312"/>
                    <w:sz w:val="24"/>
                  </w:rPr>
                </w:rPrChange>
              </w:rPr>
              <w:pPrChange w:id="914"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916" w:author="刘佳" w:date="2020-03-09T09:08:10Z">
                  <w:rPr>
                    <w:rFonts w:eastAsia="楷体_GB2312"/>
                    <w:kern w:val="0"/>
                    <w:sz w:val="24"/>
                    <w:lang w:bidi="ar"/>
                  </w:rPr>
                </w:rPrChange>
              </w:rPr>
              <w:t>15</w:t>
            </w:r>
          </w:p>
        </w:tc>
        <w:tc>
          <w:tcPr>
            <w:tcW w:w="1701" w:type="dxa"/>
            <w:tcBorders>
              <w:top w:val="single" w:color="000000" w:sz="4" w:space="0"/>
              <w:left w:val="single" w:color="000000" w:sz="4" w:space="0"/>
              <w:bottom w:val="single" w:color="000000" w:sz="4" w:space="0"/>
              <w:right w:val="single" w:color="000000" w:sz="4" w:space="0"/>
            </w:tcBorders>
            <w:vAlign w:val="center"/>
            <w:tcPrChange w:id="91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91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91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92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92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92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92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92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92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92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928" w:author="刘佳" w:date="2020-03-09T09:08:10Z">
                  <w:rPr>
                    <w:rFonts w:eastAsia="楷体_GB2312"/>
                    <w:kern w:val="0"/>
                    <w:sz w:val="22"/>
                    <w:szCs w:val="22"/>
                    <w:lang w:bidi="ar"/>
                  </w:rPr>
                </w:rPrChange>
              </w:rPr>
              <w:pPrChange w:id="927"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929" w:author="刘佳" w:date="2020-03-09T09:08:10Z">
                  <w:rPr>
                    <w:rFonts w:eastAsia="楷体_GB2312"/>
                    <w:kern w:val="0"/>
                    <w:sz w:val="22"/>
                    <w:szCs w:val="22"/>
                    <w:lang w:bidi="ar"/>
                  </w:rPr>
                </w:rPrChange>
              </w:rPr>
              <w:t>茂名市</w:t>
            </w:r>
          </w:p>
        </w:tc>
        <w:tc>
          <w:tcPr>
            <w:tcW w:w="6274" w:type="dxa"/>
            <w:tcBorders>
              <w:top w:val="single" w:color="000000" w:sz="4" w:space="0"/>
              <w:left w:val="single" w:color="000000" w:sz="4" w:space="0"/>
              <w:bottom w:val="single" w:color="000000" w:sz="4" w:space="0"/>
              <w:right w:val="single" w:color="000000" w:sz="4" w:space="0"/>
            </w:tcBorders>
            <w:vAlign w:val="center"/>
            <w:tcPrChange w:id="93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93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93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93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93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93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93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93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93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93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941" w:author="刘佳" w:date="2020-03-09T09:08:10Z">
                  <w:rPr>
                    <w:rFonts w:eastAsia="楷体_GB2312"/>
                    <w:kern w:val="0"/>
                    <w:sz w:val="22"/>
                    <w:szCs w:val="22"/>
                    <w:lang w:bidi="ar"/>
                  </w:rPr>
                </w:rPrChange>
              </w:rPr>
              <w:pPrChange w:id="940"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942"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94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94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94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94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94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94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94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95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95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95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954" w:author="刘佳" w:date="2020-03-09T09:08:10Z">
                  <w:rPr>
                    <w:rFonts w:eastAsia="楷体_GB2312"/>
                    <w:kern w:val="0"/>
                    <w:sz w:val="24"/>
                    <w:lang w:bidi="ar"/>
                  </w:rPr>
                </w:rPrChange>
              </w:rPr>
              <w:pPrChange w:id="953"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955" w:author="刘佳" w:date="2020-03-09T09:08:10Z">
                  <w:rPr>
                    <w:rFonts w:eastAsia="楷体_GB2312"/>
                    <w:kern w:val="0"/>
                    <w:sz w:val="24"/>
                    <w:lang w:bidi="ar"/>
                  </w:rPr>
                </w:rPrChange>
              </w:rPr>
              <w:t>7</w:t>
            </w:r>
          </w:p>
        </w:tc>
      </w:tr>
      <w:tr>
        <w:tblPrEx>
          <w:tblLayout w:type="fixed"/>
          <w:tblCellMar>
            <w:top w:w="15" w:type="dxa"/>
            <w:left w:w="15" w:type="dxa"/>
            <w:bottom w:w="15" w:type="dxa"/>
            <w:right w:w="15" w:type="dxa"/>
          </w:tblCellMar>
          <w:tblPrExChange w:id="956" w:author="刘佳" w:date="2020-03-09T09:08:24Z">
            <w:tblPrEx>
              <w:tblLayout w:type="fixed"/>
              <w:tblCellMar>
                <w:top w:w="15" w:type="dxa"/>
                <w:left w:w="15" w:type="dxa"/>
                <w:bottom w:w="15" w:type="dxa"/>
                <w:right w:w="15" w:type="dxa"/>
              </w:tblCellMar>
            </w:tblPrEx>
          </w:tblPrExChange>
        </w:tblPrEx>
        <w:trPr>
          <w:trHeight w:val="306" w:hRule="atLeast"/>
          <w:jc w:val="center"/>
          <w:trPrChange w:id="956"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95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95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95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96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96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96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96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96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96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96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968" w:author="刘佳" w:date="2020-03-09T09:08:10Z">
                  <w:rPr>
                    <w:rFonts w:eastAsia="楷体_GB2312"/>
                    <w:sz w:val="24"/>
                  </w:rPr>
                </w:rPrChange>
              </w:rPr>
              <w:pPrChange w:id="967"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969" w:author="刘佳" w:date="2020-03-09T09:08:10Z">
                  <w:rPr>
                    <w:rFonts w:eastAsia="楷体_GB2312"/>
                    <w:kern w:val="0"/>
                    <w:sz w:val="24"/>
                    <w:lang w:bidi="ar"/>
                  </w:rPr>
                </w:rPrChange>
              </w:rPr>
              <w:t>16</w:t>
            </w:r>
          </w:p>
        </w:tc>
        <w:tc>
          <w:tcPr>
            <w:tcW w:w="1701" w:type="dxa"/>
            <w:tcBorders>
              <w:top w:val="single" w:color="000000" w:sz="4" w:space="0"/>
              <w:left w:val="single" w:color="000000" w:sz="4" w:space="0"/>
              <w:bottom w:val="single" w:color="000000" w:sz="4" w:space="0"/>
              <w:right w:val="single" w:color="000000" w:sz="4" w:space="0"/>
            </w:tcBorders>
            <w:vAlign w:val="center"/>
            <w:tcPrChange w:id="97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97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97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97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97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97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97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97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97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97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981" w:author="刘佳" w:date="2020-03-09T09:08:10Z">
                  <w:rPr>
                    <w:rFonts w:eastAsia="楷体_GB2312"/>
                    <w:kern w:val="0"/>
                    <w:sz w:val="22"/>
                    <w:szCs w:val="22"/>
                    <w:lang w:bidi="ar"/>
                  </w:rPr>
                </w:rPrChange>
              </w:rPr>
              <w:pPrChange w:id="980"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982" w:author="刘佳" w:date="2020-03-09T09:08:10Z">
                  <w:rPr>
                    <w:rFonts w:eastAsia="楷体_GB2312"/>
                    <w:kern w:val="0"/>
                    <w:sz w:val="22"/>
                    <w:szCs w:val="22"/>
                    <w:lang w:bidi="ar"/>
                  </w:rPr>
                </w:rPrChange>
              </w:rPr>
              <w:t>肇庆市</w:t>
            </w:r>
          </w:p>
        </w:tc>
        <w:tc>
          <w:tcPr>
            <w:tcW w:w="6274" w:type="dxa"/>
            <w:tcBorders>
              <w:top w:val="single" w:color="000000" w:sz="4" w:space="0"/>
              <w:left w:val="single" w:color="000000" w:sz="4" w:space="0"/>
              <w:bottom w:val="single" w:color="000000" w:sz="4" w:space="0"/>
              <w:right w:val="single" w:color="000000" w:sz="4" w:space="0"/>
            </w:tcBorders>
            <w:vAlign w:val="center"/>
            <w:tcPrChange w:id="98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98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98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98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98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98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98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99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99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99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994" w:author="刘佳" w:date="2020-03-09T09:08:10Z">
                  <w:rPr>
                    <w:rFonts w:eastAsia="楷体_GB2312"/>
                    <w:kern w:val="0"/>
                    <w:sz w:val="22"/>
                    <w:szCs w:val="22"/>
                    <w:lang w:bidi="ar"/>
                  </w:rPr>
                </w:rPrChange>
              </w:rPr>
              <w:pPrChange w:id="993"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995"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99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99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99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99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00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00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00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00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00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00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1007" w:author="刘佳" w:date="2020-03-09T09:08:10Z">
                  <w:rPr>
                    <w:rFonts w:eastAsia="楷体_GB2312"/>
                    <w:kern w:val="0"/>
                    <w:sz w:val="24"/>
                    <w:lang w:bidi="ar"/>
                  </w:rPr>
                </w:rPrChange>
              </w:rPr>
              <w:pPrChange w:id="1006"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008" w:author="刘佳" w:date="2020-03-09T09:08:10Z">
                  <w:rPr>
                    <w:rFonts w:eastAsia="楷体_GB2312"/>
                    <w:kern w:val="0"/>
                    <w:sz w:val="24"/>
                    <w:lang w:bidi="ar"/>
                  </w:rPr>
                </w:rPrChange>
              </w:rPr>
              <w:t>25</w:t>
            </w:r>
          </w:p>
        </w:tc>
      </w:tr>
      <w:tr>
        <w:tblPrEx>
          <w:tblLayout w:type="fixed"/>
          <w:tblCellMar>
            <w:top w:w="15" w:type="dxa"/>
            <w:left w:w="15" w:type="dxa"/>
            <w:bottom w:w="15" w:type="dxa"/>
            <w:right w:w="15" w:type="dxa"/>
          </w:tblCellMar>
          <w:tblPrExChange w:id="1009" w:author="刘佳" w:date="2020-03-09T09:08:24Z">
            <w:tblPrEx>
              <w:tblLayout w:type="fixed"/>
              <w:tblCellMar>
                <w:top w:w="15" w:type="dxa"/>
                <w:left w:w="15" w:type="dxa"/>
                <w:bottom w:w="15" w:type="dxa"/>
                <w:right w:w="15" w:type="dxa"/>
              </w:tblCellMar>
            </w:tblPrEx>
          </w:tblPrExChange>
        </w:tblPrEx>
        <w:trPr>
          <w:trHeight w:val="306" w:hRule="atLeast"/>
          <w:jc w:val="center"/>
          <w:trPrChange w:id="1009"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101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01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01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01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01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01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01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01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01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01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021" w:author="刘佳" w:date="2020-03-09T09:08:10Z">
                  <w:rPr>
                    <w:rFonts w:eastAsia="楷体_GB2312"/>
                    <w:sz w:val="24"/>
                  </w:rPr>
                </w:rPrChange>
              </w:rPr>
              <w:pPrChange w:id="1020"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022" w:author="刘佳" w:date="2020-03-09T09:08:10Z">
                  <w:rPr>
                    <w:rFonts w:eastAsia="楷体_GB2312"/>
                    <w:kern w:val="0"/>
                    <w:sz w:val="24"/>
                    <w:lang w:bidi="ar"/>
                  </w:rPr>
                </w:rPrChange>
              </w:rPr>
              <w:t>17</w:t>
            </w:r>
          </w:p>
        </w:tc>
        <w:tc>
          <w:tcPr>
            <w:tcW w:w="1701" w:type="dxa"/>
            <w:tcBorders>
              <w:top w:val="single" w:color="000000" w:sz="4" w:space="0"/>
              <w:left w:val="single" w:color="000000" w:sz="4" w:space="0"/>
              <w:bottom w:val="single" w:color="000000" w:sz="4" w:space="0"/>
              <w:right w:val="single" w:color="000000" w:sz="4" w:space="0"/>
            </w:tcBorders>
            <w:vAlign w:val="center"/>
            <w:tcPrChange w:id="102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02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02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02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02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02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02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03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03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03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1034" w:author="刘佳" w:date="2020-03-09T09:08:10Z">
                  <w:rPr>
                    <w:rFonts w:eastAsia="楷体_GB2312"/>
                    <w:kern w:val="0"/>
                    <w:sz w:val="22"/>
                    <w:szCs w:val="22"/>
                    <w:lang w:bidi="ar"/>
                  </w:rPr>
                </w:rPrChange>
              </w:rPr>
              <w:pPrChange w:id="1033"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1035" w:author="刘佳" w:date="2020-03-09T09:08:10Z">
                  <w:rPr>
                    <w:rFonts w:eastAsia="楷体_GB2312"/>
                    <w:kern w:val="0"/>
                    <w:sz w:val="22"/>
                    <w:szCs w:val="22"/>
                    <w:lang w:bidi="ar"/>
                  </w:rPr>
                </w:rPrChange>
              </w:rPr>
              <w:t>清远市</w:t>
            </w:r>
          </w:p>
        </w:tc>
        <w:tc>
          <w:tcPr>
            <w:tcW w:w="6274" w:type="dxa"/>
            <w:tcBorders>
              <w:top w:val="single" w:color="000000" w:sz="4" w:space="0"/>
              <w:left w:val="single" w:color="000000" w:sz="4" w:space="0"/>
              <w:bottom w:val="single" w:color="000000" w:sz="4" w:space="0"/>
              <w:right w:val="single" w:color="000000" w:sz="4" w:space="0"/>
            </w:tcBorders>
            <w:vAlign w:val="center"/>
            <w:tcPrChange w:id="103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03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03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03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04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04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04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04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04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04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1047" w:author="刘佳" w:date="2020-03-09T09:08:10Z">
                  <w:rPr>
                    <w:rFonts w:eastAsia="楷体_GB2312"/>
                    <w:kern w:val="0"/>
                    <w:sz w:val="22"/>
                    <w:szCs w:val="22"/>
                    <w:lang w:bidi="ar"/>
                  </w:rPr>
                </w:rPrChange>
              </w:rPr>
              <w:pPrChange w:id="1046"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1048"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104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05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05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05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05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05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05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05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05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05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1060" w:author="刘佳" w:date="2020-03-09T09:08:10Z">
                  <w:rPr>
                    <w:rFonts w:eastAsia="楷体_GB2312"/>
                    <w:kern w:val="0"/>
                    <w:sz w:val="24"/>
                    <w:lang w:bidi="ar"/>
                  </w:rPr>
                </w:rPrChange>
              </w:rPr>
              <w:pPrChange w:id="1059"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061" w:author="刘佳" w:date="2020-03-09T09:08:10Z">
                  <w:rPr>
                    <w:rFonts w:eastAsia="楷体_GB2312"/>
                    <w:kern w:val="0"/>
                    <w:sz w:val="24"/>
                    <w:lang w:bidi="ar"/>
                  </w:rPr>
                </w:rPrChange>
              </w:rPr>
              <w:t>25</w:t>
            </w:r>
          </w:p>
        </w:tc>
      </w:tr>
      <w:tr>
        <w:tblPrEx>
          <w:tblLayout w:type="fixed"/>
          <w:tblCellMar>
            <w:top w:w="15" w:type="dxa"/>
            <w:left w:w="15" w:type="dxa"/>
            <w:bottom w:w="15" w:type="dxa"/>
            <w:right w:w="15" w:type="dxa"/>
          </w:tblCellMar>
          <w:tblPrExChange w:id="1062" w:author="刘佳" w:date="2020-03-09T09:08:24Z">
            <w:tblPrEx>
              <w:tblLayout w:type="fixed"/>
              <w:tblCellMar>
                <w:top w:w="15" w:type="dxa"/>
                <w:left w:w="15" w:type="dxa"/>
                <w:bottom w:w="15" w:type="dxa"/>
                <w:right w:w="15" w:type="dxa"/>
              </w:tblCellMar>
            </w:tblPrEx>
          </w:tblPrExChange>
        </w:tblPrEx>
        <w:trPr>
          <w:trHeight w:val="306" w:hRule="atLeast"/>
          <w:jc w:val="center"/>
          <w:trPrChange w:id="1062"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106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06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06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06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06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06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06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07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07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07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074" w:author="刘佳" w:date="2020-03-09T09:08:10Z">
                  <w:rPr>
                    <w:rFonts w:eastAsia="楷体_GB2312"/>
                    <w:sz w:val="24"/>
                  </w:rPr>
                </w:rPrChange>
              </w:rPr>
              <w:pPrChange w:id="1073"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075" w:author="刘佳" w:date="2020-03-09T09:08:10Z">
                  <w:rPr>
                    <w:rFonts w:eastAsia="楷体_GB2312"/>
                    <w:kern w:val="0"/>
                    <w:sz w:val="24"/>
                    <w:lang w:bidi="ar"/>
                  </w:rPr>
                </w:rPrChange>
              </w:rPr>
              <w:t>18</w:t>
            </w:r>
          </w:p>
        </w:tc>
        <w:tc>
          <w:tcPr>
            <w:tcW w:w="1701" w:type="dxa"/>
            <w:tcBorders>
              <w:top w:val="single" w:color="000000" w:sz="4" w:space="0"/>
              <w:left w:val="single" w:color="000000" w:sz="4" w:space="0"/>
              <w:bottom w:val="single" w:color="000000" w:sz="4" w:space="0"/>
              <w:right w:val="single" w:color="000000" w:sz="4" w:space="0"/>
            </w:tcBorders>
            <w:vAlign w:val="center"/>
            <w:tcPrChange w:id="107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07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07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07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08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08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08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08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08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08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1087" w:author="刘佳" w:date="2020-03-09T09:08:10Z">
                  <w:rPr>
                    <w:rFonts w:eastAsia="楷体_GB2312"/>
                    <w:kern w:val="0"/>
                    <w:sz w:val="22"/>
                    <w:szCs w:val="22"/>
                    <w:lang w:bidi="ar"/>
                  </w:rPr>
                </w:rPrChange>
              </w:rPr>
              <w:pPrChange w:id="1086"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1088" w:author="刘佳" w:date="2020-03-09T09:08:10Z">
                  <w:rPr>
                    <w:rFonts w:eastAsia="楷体_GB2312"/>
                    <w:kern w:val="0"/>
                    <w:sz w:val="22"/>
                    <w:szCs w:val="22"/>
                    <w:lang w:bidi="ar"/>
                  </w:rPr>
                </w:rPrChange>
              </w:rPr>
              <w:t>潮州市</w:t>
            </w:r>
          </w:p>
        </w:tc>
        <w:tc>
          <w:tcPr>
            <w:tcW w:w="6274" w:type="dxa"/>
            <w:tcBorders>
              <w:top w:val="single" w:color="000000" w:sz="4" w:space="0"/>
              <w:left w:val="single" w:color="000000" w:sz="4" w:space="0"/>
              <w:bottom w:val="single" w:color="000000" w:sz="4" w:space="0"/>
              <w:right w:val="single" w:color="000000" w:sz="4" w:space="0"/>
            </w:tcBorders>
            <w:vAlign w:val="center"/>
            <w:tcPrChange w:id="108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09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09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09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09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09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09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09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09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09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1100" w:author="刘佳" w:date="2020-03-09T09:08:10Z">
                  <w:rPr>
                    <w:rFonts w:eastAsia="楷体_GB2312"/>
                    <w:kern w:val="0"/>
                    <w:sz w:val="22"/>
                    <w:szCs w:val="22"/>
                    <w:lang w:bidi="ar"/>
                  </w:rPr>
                </w:rPrChange>
              </w:rPr>
              <w:pPrChange w:id="1099"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1101"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110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10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10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10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10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10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10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10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11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11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1113" w:author="刘佳" w:date="2020-03-09T09:08:10Z">
                  <w:rPr>
                    <w:rFonts w:eastAsia="楷体_GB2312"/>
                    <w:kern w:val="0"/>
                    <w:sz w:val="24"/>
                    <w:lang w:bidi="ar"/>
                  </w:rPr>
                </w:rPrChange>
              </w:rPr>
              <w:pPrChange w:id="1112"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114" w:author="刘佳" w:date="2020-03-09T09:08:10Z">
                  <w:rPr>
                    <w:rFonts w:eastAsia="楷体_GB2312"/>
                    <w:kern w:val="0"/>
                    <w:sz w:val="24"/>
                    <w:lang w:bidi="ar"/>
                  </w:rPr>
                </w:rPrChange>
              </w:rPr>
              <w:t>6</w:t>
            </w:r>
          </w:p>
        </w:tc>
      </w:tr>
      <w:tr>
        <w:tblPrEx>
          <w:tblLayout w:type="fixed"/>
          <w:tblCellMar>
            <w:top w:w="15" w:type="dxa"/>
            <w:left w:w="15" w:type="dxa"/>
            <w:bottom w:w="15" w:type="dxa"/>
            <w:right w:w="15" w:type="dxa"/>
          </w:tblCellMar>
          <w:tblPrExChange w:id="1115" w:author="刘佳" w:date="2020-03-09T09:08:24Z">
            <w:tblPrEx>
              <w:tblLayout w:type="fixed"/>
              <w:tblCellMar>
                <w:top w:w="15" w:type="dxa"/>
                <w:left w:w="15" w:type="dxa"/>
                <w:bottom w:w="15" w:type="dxa"/>
                <w:right w:w="15" w:type="dxa"/>
              </w:tblCellMar>
            </w:tblPrEx>
          </w:tblPrExChange>
        </w:tblPrEx>
        <w:trPr>
          <w:trHeight w:val="306" w:hRule="atLeast"/>
          <w:jc w:val="center"/>
          <w:trPrChange w:id="1115"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111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11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11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11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12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12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12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12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12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12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127" w:author="刘佳" w:date="2020-03-09T09:08:10Z">
                  <w:rPr>
                    <w:rFonts w:eastAsia="楷体_GB2312"/>
                    <w:sz w:val="24"/>
                  </w:rPr>
                </w:rPrChange>
              </w:rPr>
              <w:pPrChange w:id="1126"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128" w:author="刘佳" w:date="2020-03-09T09:08:10Z">
                  <w:rPr>
                    <w:rFonts w:eastAsia="楷体_GB2312"/>
                    <w:kern w:val="0"/>
                    <w:sz w:val="24"/>
                    <w:lang w:bidi="ar"/>
                  </w:rPr>
                </w:rPrChange>
              </w:rPr>
              <w:t>19</w:t>
            </w:r>
          </w:p>
        </w:tc>
        <w:tc>
          <w:tcPr>
            <w:tcW w:w="1701" w:type="dxa"/>
            <w:tcBorders>
              <w:top w:val="single" w:color="000000" w:sz="4" w:space="0"/>
              <w:left w:val="single" w:color="000000" w:sz="4" w:space="0"/>
              <w:bottom w:val="single" w:color="000000" w:sz="4" w:space="0"/>
              <w:right w:val="single" w:color="000000" w:sz="4" w:space="0"/>
            </w:tcBorders>
            <w:vAlign w:val="top"/>
            <w:tcPrChange w:id="1129" w:author="刘佳" w:date="2020-03-09T09:08:24Z">
              <w:tcPr>
                <w:tcW w:w="1701" w:type="dxa"/>
                <w:tcBorders>
                  <w:top w:val="single" w:color="000000" w:sz="4" w:space="0"/>
                  <w:left w:val="single" w:color="000000" w:sz="4" w:space="0"/>
                  <w:bottom w:val="single" w:color="000000" w:sz="4" w:space="0"/>
                  <w:right w:val="single" w:color="000000" w:sz="4" w:space="0"/>
                </w:tcBorders>
                <w:vAlign w:val="top"/>
                <w:tcPrChange w:id="1130" w:author="刘佳" w:date="2020-03-09T09:08:24Z">
                  <w:tcPr>
                    <w:tcW w:w="1701" w:type="dxa"/>
                    <w:tcBorders>
                      <w:top w:val="single" w:color="000000" w:sz="4" w:space="0"/>
                      <w:left w:val="single" w:color="000000" w:sz="4" w:space="0"/>
                      <w:bottom w:val="single" w:color="000000" w:sz="4" w:space="0"/>
                      <w:right w:val="single" w:color="000000" w:sz="4" w:space="0"/>
                    </w:tcBorders>
                    <w:vAlign w:val="top"/>
                    <w:tcPrChange w:id="1131" w:author="刘佳" w:date="2020-03-09T09:08:24Z">
                      <w:tcPr>
                        <w:tcW w:w="1701" w:type="dxa"/>
                        <w:tcBorders>
                          <w:top w:val="single" w:color="000000" w:sz="4" w:space="0"/>
                          <w:left w:val="single" w:color="000000" w:sz="4" w:space="0"/>
                          <w:bottom w:val="single" w:color="000000" w:sz="4" w:space="0"/>
                          <w:right w:val="single" w:color="000000" w:sz="4" w:space="0"/>
                        </w:tcBorders>
                        <w:vAlign w:val="top"/>
                        <w:tcPrChange w:id="1132" w:author="刘佳" w:date="2020-03-09T09:08:24Z">
                          <w:tcPr>
                            <w:tcW w:w="1701" w:type="dxa"/>
                            <w:tcBorders>
                              <w:top w:val="single" w:color="000000" w:sz="4" w:space="0"/>
                              <w:left w:val="single" w:color="000000" w:sz="4" w:space="0"/>
                              <w:bottom w:val="single" w:color="000000" w:sz="4" w:space="0"/>
                              <w:right w:val="single" w:color="000000" w:sz="4" w:space="0"/>
                            </w:tcBorders>
                            <w:vAlign w:val="top"/>
                            <w:tcPrChange w:id="1133" w:author="刘佳" w:date="2020-03-09T09:08:24Z">
                              <w:tcPr>
                                <w:tcW w:w="1701" w:type="dxa"/>
                                <w:tcBorders>
                                  <w:top w:val="single" w:color="000000" w:sz="4" w:space="0"/>
                                  <w:left w:val="single" w:color="000000" w:sz="4" w:space="0"/>
                                  <w:bottom w:val="single" w:color="000000" w:sz="4" w:space="0"/>
                                  <w:right w:val="single" w:color="000000" w:sz="4" w:space="0"/>
                                </w:tcBorders>
                                <w:vAlign w:val="top"/>
                                <w:tcPrChange w:id="1134" w:author="刘佳" w:date="2020-03-09T09:08:24Z">
                                  <w:tcPr>
                                    <w:tcW w:w="1701" w:type="dxa"/>
                                    <w:tcBorders>
                                      <w:top w:val="single" w:color="000000" w:sz="4" w:space="0"/>
                                      <w:left w:val="single" w:color="000000" w:sz="4" w:space="0"/>
                                      <w:bottom w:val="single" w:color="000000" w:sz="4" w:space="0"/>
                                      <w:right w:val="single" w:color="000000" w:sz="4" w:space="0"/>
                                    </w:tcBorders>
                                    <w:vAlign w:val="top"/>
                                    <w:tcPrChange w:id="1135" w:author="刘佳" w:date="2020-03-09T09:08:24Z">
                                      <w:tcPr>
                                        <w:tcW w:w="1701" w:type="dxa"/>
                                        <w:tcBorders>
                                          <w:top w:val="single" w:color="000000" w:sz="4" w:space="0"/>
                                          <w:left w:val="single" w:color="000000" w:sz="4" w:space="0"/>
                                          <w:bottom w:val="single" w:color="000000" w:sz="4" w:space="0"/>
                                          <w:right w:val="single" w:color="000000" w:sz="4" w:space="0"/>
                                        </w:tcBorders>
                                        <w:vAlign w:val="top"/>
                                        <w:tcPrChange w:id="1136" w:author="刘佳" w:date="2020-03-09T09:08:24Z">
                                          <w:tcPr>
                                            <w:tcW w:w="1701" w:type="dxa"/>
                                            <w:tcBorders>
                                              <w:top w:val="single" w:color="000000" w:sz="4" w:space="0"/>
                                              <w:left w:val="single" w:color="000000" w:sz="4" w:space="0"/>
                                              <w:bottom w:val="single" w:color="000000" w:sz="4" w:space="0"/>
                                              <w:right w:val="single" w:color="000000" w:sz="4" w:space="0"/>
                                            </w:tcBorders>
                                            <w:vAlign w:val="top"/>
                                            <w:tcPrChange w:id="1137" w:author="刘佳" w:date="2020-03-09T09:08:24Z">
                                              <w:tcPr>
                                                <w:tcW w:w="1701" w:type="dxa"/>
                                                <w:tcBorders>
                                                  <w:top w:val="single" w:color="000000" w:sz="4" w:space="0"/>
                                                  <w:left w:val="single" w:color="000000" w:sz="4" w:space="0"/>
                                                  <w:bottom w:val="single" w:color="000000" w:sz="4" w:space="0"/>
                                                  <w:right w:val="single" w:color="000000" w:sz="4" w:space="0"/>
                                                </w:tcBorders>
                                                <w:vAlign w:val="top"/>
                                                <w:tcPrChange w:id="1138" w:author="刘佳" w:date="2020-03-09T09:08:24Z">
                                                  <w:tcPr>
                                                    <w:tcW w:w="1701" w:type="dxa"/>
                                                    <w:tcBorders>
                                                      <w:top w:val="single" w:color="000000" w:sz="4" w:space="0"/>
                                                      <w:left w:val="single" w:color="000000" w:sz="4" w:space="0"/>
                                                      <w:bottom w:val="single" w:color="000000" w:sz="4" w:space="0"/>
                                                      <w:right w:val="single" w:color="000000" w:sz="4" w:space="0"/>
                                                    </w:tcBorders>
                                                    <w:vAlign w:val="top"/>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1140" w:author="刘佳" w:date="2020-03-09T09:08:10Z">
                  <w:rPr>
                    <w:rFonts w:eastAsia="楷体_GB2312"/>
                    <w:kern w:val="0"/>
                    <w:sz w:val="22"/>
                    <w:szCs w:val="22"/>
                    <w:lang w:bidi="ar"/>
                  </w:rPr>
                </w:rPrChange>
              </w:rPr>
              <w:pPrChange w:id="1139"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1141" w:author="刘佳" w:date="2020-03-09T09:08:10Z">
                  <w:rPr>
                    <w:rFonts w:eastAsia="楷体_GB2312"/>
                    <w:kern w:val="0"/>
                    <w:sz w:val="22"/>
                    <w:szCs w:val="22"/>
                    <w:lang w:bidi="ar"/>
                  </w:rPr>
                </w:rPrChange>
              </w:rPr>
              <w:t>揭阳市</w:t>
            </w:r>
          </w:p>
        </w:tc>
        <w:tc>
          <w:tcPr>
            <w:tcW w:w="6274" w:type="dxa"/>
            <w:tcBorders>
              <w:top w:val="single" w:color="000000" w:sz="4" w:space="0"/>
              <w:left w:val="single" w:color="000000" w:sz="4" w:space="0"/>
              <w:bottom w:val="single" w:color="000000" w:sz="4" w:space="0"/>
              <w:right w:val="single" w:color="000000" w:sz="4" w:space="0"/>
            </w:tcBorders>
            <w:vAlign w:val="center"/>
            <w:tcPrChange w:id="114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14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14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14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14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14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14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14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15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15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1153" w:author="刘佳" w:date="2020-03-09T09:08:10Z">
                  <w:rPr>
                    <w:rFonts w:eastAsia="楷体_GB2312"/>
                    <w:kern w:val="0"/>
                    <w:sz w:val="22"/>
                    <w:szCs w:val="22"/>
                    <w:lang w:bidi="ar"/>
                  </w:rPr>
                </w:rPrChange>
              </w:rPr>
              <w:pPrChange w:id="1152"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1154"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115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15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15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15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15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16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16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16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16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16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1166" w:author="刘佳" w:date="2020-03-09T09:08:10Z">
                  <w:rPr>
                    <w:rFonts w:eastAsia="楷体_GB2312"/>
                    <w:kern w:val="0"/>
                    <w:sz w:val="24"/>
                    <w:lang w:bidi="ar"/>
                  </w:rPr>
                </w:rPrChange>
              </w:rPr>
              <w:pPrChange w:id="1165"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167" w:author="刘佳" w:date="2020-03-09T09:08:10Z">
                  <w:rPr>
                    <w:rFonts w:eastAsia="楷体_GB2312"/>
                    <w:kern w:val="0"/>
                    <w:sz w:val="24"/>
                    <w:lang w:bidi="ar"/>
                  </w:rPr>
                </w:rPrChange>
              </w:rPr>
              <w:t>7</w:t>
            </w:r>
          </w:p>
        </w:tc>
      </w:tr>
      <w:tr>
        <w:tblPrEx>
          <w:tblLayout w:type="fixed"/>
          <w:tblCellMar>
            <w:top w:w="15" w:type="dxa"/>
            <w:left w:w="15" w:type="dxa"/>
            <w:bottom w:w="15" w:type="dxa"/>
            <w:right w:w="15" w:type="dxa"/>
          </w:tblCellMar>
          <w:tblPrExChange w:id="1168" w:author="刘佳" w:date="2020-03-09T09:08:24Z">
            <w:tblPrEx>
              <w:tblLayout w:type="fixed"/>
              <w:tblCellMar>
                <w:top w:w="15" w:type="dxa"/>
                <w:left w:w="15" w:type="dxa"/>
                <w:bottom w:w="15" w:type="dxa"/>
                <w:right w:w="15" w:type="dxa"/>
              </w:tblCellMar>
            </w:tblPrEx>
          </w:tblPrExChange>
        </w:tblPrEx>
        <w:trPr>
          <w:trHeight w:val="306" w:hRule="atLeast"/>
          <w:jc w:val="center"/>
          <w:trPrChange w:id="1168"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116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17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17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17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17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17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17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17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17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17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180" w:author="刘佳" w:date="2020-03-09T09:08:10Z">
                  <w:rPr>
                    <w:rFonts w:eastAsia="楷体_GB2312"/>
                    <w:sz w:val="24"/>
                  </w:rPr>
                </w:rPrChange>
              </w:rPr>
              <w:pPrChange w:id="1179"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181" w:author="刘佳" w:date="2020-03-09T09:08:10Z">
                  <w:rPr>
                    <w:rFonts w:eastAsia="楷体_GB2312"/>
                    <w:kern w:val="0"/>
                    <w:sz w:val="24"/>
                    <w:lang w:bidi="ar"/>
                  </w:rPr>
                </w:rPrChange>
              </w:rPr>
              <w:t>20</w:t>
            </w:r>
          </w:p>
        </w:tc>
        <w:tc>
          <w:tcPr>
            <w:tcW w:w="1701" w:type="dxa"/>
            <w:tcBorders>
              <w:top w:val="single" w:color="000000" w:sz="4" w:space="0"/>
              <w:left w:val="single" w:color="000000" w:sz="4" w:space="0"/>
              <w:bottom w:val="single" w:color="000000" w:sz="4" w:space="0"/>
              <w:right w:val="single" w:color="000000" w:sz="4" w:space="0"/>
            </w:tcBorders>
            <w:vAlign w:val="center"/>
            <w:tcPrChange w:id="118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18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18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18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18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18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18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18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19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19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1193" w:author="刘佳" w:date="2020-03-09T09:08:10Z">
                  <w:rPr>
                    <w:rFonts w:eastAsia="楷体_GB2312"/>
                    <w:kern w:val="0"/>
                    <w:sz w:val="22"/>
                    <w:szCs w:val="22"/>
                    <w:lang w:bidi="ar"/>
                  </w:rPr>
                </w:rPrChange>
              </w:rPr>
              <w:pPrChange w:id="1192"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1194" w:author="刘佳" w:date="2020-03-09T09:08:10Z">
                  <w:rPr>
                    <w:rFonts w:eastAsia="楷体_GB2312"/>
                    <w:kern w:val="0"/>
                    <w:sz w:val="22"/>
                    <w:szCs w:val="22"/>
                    <w:lang w:bidi="ar"/>
                  </w:rPr>
                </w:rPrChange>
              </w:rPr>
              <w:t>云浮市</w:t>
            </w:r>
          </w:p>
        </w:tc>
        <w:tc>
          <w:tcPr>
            <w:tcW w:w="6274" w:type="dxa"/>
            <w:tcBorders>
              <w:top w:val="single" w:color="000000" w:sz="4" w:space="0"/>
              <w:left w:val="single" w:color="000000" w:sz="4" w:space="0"/>
              <w:bottom w:val="single" w:color="000000" w:sz="4" w:space="0"/>
              <w:right w:val="single" w:color="000000" w:sz="4" w:space="0"/>
            </w:tcBorders>
            <w:vAlign w:val="center"/>
            <w:tcPrChange w:id="119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19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19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19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19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20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20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20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20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20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szCs w:val="24"/>
                <w:lang w:bidi="ar"/>
                <w:rPrChange w:id="1206" w:author="刘佳" w:date="2020-03-09T09:08:10Z">
                  <w:rPr>
                    <w:rFonts w:eastAsia="楷体_GB2312"/>
                    <w:kern w:val="0"/>
                    <w:sz w:val="22"/>
                    <w:szCs w:val="22"/>
                    <w:lang w:bidi="ar"/>
                  </w:rPr>
                </w:rPrChange>
              </w:rPr>
              <w:pPrChange w:id="1205" w:author="刘佳" w:date="2020-03-09T09:08:33Z">
                <w:pPr>
                  <w:widowControl/>
                  <w:snapToGrid w:val="0"/>
                  <w:jc w:val="center"/>
                  <w:textAlignment w:val="center"/>
                </w:pPr>
              </w:pPrChange>
            </w:pPr>
            <w:r>
              <w:rPr>
                <w:rFonts w:hint="default" w:ascii="Times New Roman" w:hAnsi="Times New Roman" w:eastAsia="楷体_GB2312" w:cs="Times New Roman"/>
                <w:kern w:val="0"/>
                <w:sz w:val="24"/>
                <w:szCs w:val="24"/>
                <w:lang w:bidi="ar"/>
                <w:rPrChange w:id="1207" w:author="刘佳" w:date="2020-03-09T09:08:10Z">
                  <w:rPr>
                    <w:rFonts w:eastAsia="楷体_GB2312"/>
                    <w:kern w:val="0"/>
                    <w:sz w:val="22"/>
                    <w:szCs w:val="22"/>
                    <w:lang w:bidi="ar"/>
                  </w:rPr>
                </w:rPrChange>
              </w:rPr>
              <w:t>土壤污染状况详查质量管理</w:t>
            </w:r>
          </w:p>
        </w:tc>
        <w:tc>
          <w:tcPr>
            <w:tcW w:w="1154" w:type="dxa"/>
            <w:tcBorders>
              <w:top w:val="single" w:color="000000" w:sz="4" w:space="0"/>
              <w:left w:val="single" w:color="000000" w:sz="4" w:space="0"/>
              <w:bottom w:val="single" w:color="000000" w:sz="4" w:space="0"/>
              <w:right w:val="single" w:color="000000" w:sz="4" w:space="0"/>
            </w:tcBorders>
            <w:vAlign w:val="center"/>
            <w:tcPrChange w:id="120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0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1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1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1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1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1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1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1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1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1219" w:author="刘佳" w:date="2020-03-09T09:08:10Z">
                  <w:rPr>
                    <w:rFonts w:eastAsia="楷体_GB2312"/>
                    <w:kern w:val="0"/>
                    <w:sz w:val="24"/>
                    <w:lang w:bidi="ar"/>
                  </w:rPr>
                </w:rPrChange>
              </w:rPr>
              <w:pPrChange w:id="1218"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220" w:author="刘佳" w:date="2020-03-09T09:08:10Z">
                  <w:rPr>
                    <w:rFonts w:eastAsia="楷体_GB2312"/>
                    <w:kern w:val="0"/>
                    <w:sz w:val="24"/>
                    <w:lang w:bidi="ar"/>
                  </w:rPr>
                </w:rPrChange>
              </w:rPr>
              <w:t>6</w:t>
            </w:r>
          </w:p>
        </w:tc>
      </w:tr>
      <w:tr>
        <w:tblPrEx>
          <w:tblLayout w:type="fixed"/>
          <w:tblCellMar>
            <w:top w:w="15" w:type="dxa"/>
            <w:left w:w="15" w:type="dxa"/>
            <w:bottom w:w="15" w:type="dxa"/>
            <w:right w:w="15" w:type="dxa"/>
          </w:tblCellMar>
          <w:tblPrExChange w:id="1221" w:author="刘佳" w:date="2020-03-09T09:08:24Z">
            <w:tblPrEx>
              <w:tblLayout w:type="fixed"/>
              <w:tblCellMar>
                <w:top w:w="15" w:type="dxa"/>
                <w:left w:w="15" w:type="dxa"/>
                <w:bottom w:w="15" w:type="dxa"/>
                <w:right w:w="15" w:type="dxa"/>
              </w:tblCellMar>
            </w:tblPrEx>
          </w:tblPrExChange>
        </w:tblPrEx>
        <w:trPr>
          <w:trHeight w:val="306" w:hRule="atLeast"/>
          <w:jc w:val="center"/>
          <w:trPrChange w:id="1221" w:author="刘佳" w:date="2020-03-09T09:08:24Z">
            <w:trPr>
              <w:trHeight w:val="306" w:hRule="atLeast"/>
              <w:jc w:val="center"/>
            </w:trPr>
          </w:trPrChange>
        </w:trPr>
        <w:tc>
          <w:tcPr>
            <w:tcW w:w="8736" w:type="dxa"/>
            <w:gridSpan w:val="3"/>
            <w:tcBorders>
              <w:top w:val="single" w:color="000000" w:sz="4" w:space="0"/>
              <w:left w:val="single" w:color="000000" w:sz="4" w:space="0"/>
              <w:bottom w:val="single" w:color="000000" w:sz="4" w:space="0"/>
              <w:right w:val="single" w:color="000000" w:sz="4" w:space="0"/>
            </w:tcBorders>
            <w:vAlign w:val="center"/>
            <w:tcPrChange w:id="1222" w:author="刘佳" w:date="2020-03-09T09:08:24Z">
              <w:tcPr>
                <w:tcW w:w="8736" w:type="dxa"/>
                <w:gridSpan w:val="3"/>
                <w:tcBorders>
                  <w:top w:val="single" w:color="000000" w:sz="4" w:space="0"/>
                  <w:left w:val="single" w:color="000000" w:sz="4" w:space="0"/>
                  <w:bottom w:val="single" w:color="000000" w:sz="4" w:space="0"/>
                  <w:right w:val="single" w:color="000000" w:sz="4" w:space="0"/>
                </w:tcBorders>
                <w:vAlign w:val="center"/>
                <w:tcPrChange w:id="1223"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224"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225"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226"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227"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228"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229"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230"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231"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left"/>
              <w:textAlignment w:val="center"/>
              <w:rPr>
                <w:rFonts w:hint="default" w:ascii="Times New Roman" w:hAnsi="Times New Roman" w:eastAsia="楷体_GB2312" w:cs="Times New Roman"/>
                <w:b/>
                <w:sz w:val="24"/>
                <w:rPrChange w:id="1233" w:author="刘佳" w:date="2020-03-09T09:08:10Z">
                  <w:rPr>
                    <w:rFonts w:eastAsia="楷体_GB2312"/>
                    <w:b/>
                    <w:sz w:val="24"/>
                  </w:rPr>
                </w:rPrChange>
              </w:rPr>
              <w:pPrChange w:id="1232" w:author="刘佳" w:date="2020-03-09T09:08:33Z">
                <w:pPr>
                  <w:widowControl/>
                  <w:snapToGrid w:val="0"/>
                  <w:jc w:val="left"/>
                  <w:textAlignment w:val="center"/>
                </w:pPr>
              </w:pPrChange>
            </w:pPr>
            <w:r>
              <w:rPr>
                <w:rFonts w:hint="default" w:ascii="Times New Roman" w:hAnsi="Times New Roman" w:eastAsia="楷体_GB2312" w:cs="Times New Roman"/>
                <w:b/>
                <w:kern w:val="0"/>
                <w:sz w:val="24"/>
                <w:lang w:bidi="ar"/>
                <w:rPrChange w:id="1234" w:author="刘佳" w:date="2020-03-09T09:08:10Z">
                  <w:rPr>
                    <w:rFonts w:eastAsia="楷体_GB2312"/>
                    <w:b/>
                    <w:kern w:val="0"/>
                    <w:sz w:val="24"/>
                    <w:lang w:bidi="ar"/>
                  </w:rPr>
                </w:rPrChange>
              </w:rPr>
              <w:t>二、重点岸线海洋环境监测</w:t>
            </w:r>
          </w:p>
        </w:tc>
        <w:tc>
          <w:tcPr>
            <w:tcW w:w="1154" w:type="dxa"/>
            <w:tcBorders>
              <w:top w:val="single" w:color="000000" w:sz="4" w:space="0"/>
              <w:left w:val="single" w:color="000000" w:sz="4" w:space="0"/>
              <w:bottom w:val="single" w:color="000000" w:sz="4" w:space="0"/>
              <w:right w:val="single" w:color="000000" w:sz="4" w:space="0"/>
            </w:tcBorders>
            <w:vAlign w:val="center"/>
            <w:tcPrChange w:id="123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3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3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3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3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4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4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4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4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4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b/>
                <w:sz w:val="24"/>
                <w:lang w:val="en-US" w:eastAsia="zh-CN"/>
                <w:rPrChange w:id="1246" w:author="刘佳" w:date="2020-03-09T09:08:10Z">
                  <w:rPr>
                    <w:rFonts w:hint="eastAsia" w:eastAsia="楷体_GB2312"/>
                    <w:b/>
                    <w:sz w:val="24"/>
                    <w:lang w:val="en-US" w:eastAsia="zh-CN"/>
                  </w:rPr>
                </w:rPrChange>
              </w:rPr>
              <w:pPrChange w:id="1245" w:author="刘佳" w:date="2020-03-09T09:08:33Z">
                <w:pPr>
                  <w:widowControl/>
                  <w:snapToGrid w:val="0"/>
                  <w:jc w:val="center"/>
                  <w:textAlignment w:val="center"/>
                </w:pPr>
              </w:pPrChange>
            </w:pPr>
            <w:r>
              <w:rPr>
                <w:rFonts w:hint="default" w:ascii="Times New Roman" w:hAnsi="Times New Roman" w:eastAsia="楷体_GB2312" w:cs="Times New Roman"/>
                <w:b/>
                <w:sz w:val="24"/>
                <w:lang w:val="en-US" w:eastAsia="zh-CN"/>
                <w:rPrChange w:id="1247" w:author="刘佳" w:date="2020-03-09T09:08:10Z">
                  <w:rPr>
                    <w:rFonts w:hint="eastAsia" w:eastAsia="楷体_GB2312"/>
                    <w:b/>
                    <w:sz w:val="24"/>
                    <w:lang w:val="en-US" w:eastAsia="zh-CN"/>
                  </w:rPr>
                </w:rPrChange>
              </w:rPr>
              <w:t>3,100</w:t>
            </w:r>
          </w:p>
        </w:tc>
      </w:tr>
      <w:tr>
        <w:tblPrEx>
          <w:tblLayout w:type="fixed"/>
          <w:tblCellMar>
            <w:top w:w="15" w:type="dxa"/>
            <w:left w:w="15" w:type="dxa"/>
            <w:bottom w:w="15" w:type="dxa"/>
            <w:right w:w="15" w:type="dxa"/>
          </w:tblCellMar>
          <w:tblPrExChange w:id="1248" w:author="刘佳" w:date="2020-03-09T09:08:24Z">
            <w:tblPrEx>
              <w:tblLayout w:type="fixed"/>
              <w:tblCellMar>
                <w:top w:w="15" w:type="dxa"/>
                <w:left w:w="15" w:type="dxa"/>
                <w:bottom w:w="15" w:type="dxa"/>
                <w:right w:w="15" w:type="dxa"/>
              </w:tblCellMar>
            </w:tblPrEx>
          </w:tblPrExChange>
        </w:tblPrEx>
        <w:trPr>
          <w:trHeight w:val="306" w:hRule="atLeast"/>
          <w:jc w:val="center"/>
          <w:trPrChange w:id="1248"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124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25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25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25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25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25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25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25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25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25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lang w:val="en-US" w:eastAsia="zh-CN"/>
                <w:rPrChange w:id="1260" w:author="刘佳" w:date="2020-03-09T09:08:10Z">
                  <w:rPr>
                    <w:rFonts w:hint="eastAsia" w:eastAsia="楷体_GB2312"/>
                    <w:sz w:val="24"/>
                    <w:lang w:val="en-US" w:eastAsia="zh-CN"/>
                  </w:rPr>
                </w:rPrChange>
              </w:rPr>
              <w:pPrChange w:id="1259" w:author="刘佳" w:date="2020-03-09T09:08:33Z">
                <w:pPr>
                  <w:widowControl/>
                  <w:snapToGrid w:val="0"/>
                  <w:jc w:val="center"/>
                  <w:textAlignment w:val="center"/>
                </w:pPr>
              </w:pPrChange>
            </w:pPr>
            <w:r>
              <w:rPr>
                <w:rFonts w:hint="default" w:ascii="Times New Roman" w:hAnsi="Times New Roman" w:eastAsia="楷体_GB2312" w:cs="Times New Roman"/>
                <w:sz w:val="24"/>
                <w:lang w:val="en-US" w:eastAsia="zh-CN"/>
                <w:rPrChange w:id="1261" w:author="刘佳" w:date="2020-03-09T09:08:10Z">
                  <w:rPr>
                    <w:rFonts w:hint="eastAsia" w:eastAsia="楷体_GB2312"/>
                    <w:sz w:val="24"/>
                    <w:lang w:val="en-US" w:eastAsia="zh-CN"/>
                  </w:rPr>
                </w:rPrChange>
              </w:rPr>
              <w:t>1</w:t>
            </w:r>
          </w:p>
        </w:tc>
        <w:tc>
          <w:tcPr>
            <w:tcW w:w="1701" w:type="dxa"/>
            <w:tcBorders>
              <w:top w:val="single" w:color="000000" w:sz="4" w:space="0"/>
              <w:left w:val="single" w:color="000000" w:sz="4" w:space="0"/>
              <w:bottom w:val="single" w:color="000000" w:sz="4" w:space="0"/>
              <w:right w:val="single" w:color="000000" w:sz="4" w:space="0"/>
            </w:tcBorders>
            <w:vAlign w:val="center"/>
            <w:tcPrChange w:id="126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26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26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26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26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26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26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26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27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27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273" w:author="刘佳" w:date="2020-03-09T09:08:10Z">
                  <w:rPr>
                    <w:rFonts w:eastAsia="楷体_GB2312"/>
                    <w:sz w:val="24"/>
                  </w:rPr>
                </w:rPrChange>
              </w:rPr>
              <w:pPrChange w:id="1272" w:author="刘佳" w:date="2020-03-09T09:08:33Z">
                <w:pPr>
                  <w:widowControl/>
                  <w:snapToGrid w:val="0"/>
                  <w:jc w:val="center"/>
                  <w:textAlignment w:val="center"/>
                </w:pPr>
              </w:pPrChange>
            </w:pPr>
            <w:r>
              <w:rPr>
                <w:rFonts w:hint="default" w:ascii="Times New Roman" w:hAnsi="Times New Roman" w:eastAsia="楷体_GB2312" w:cs="Times New Roman"/>
                <w:sz w:val="24"/>
                <w:rPrChange w:id="1274" w:author="刘佳" w:date="2020-03-09T09:08:10Z">
                  <w:rPr>
                    <w:rFonts w:eastAsia="楷体_GB2312"/>
                    <w:sz w:val="24"/>
                  </w:rPr>
                </w:rPrChange>
              </w:rPr>
              <w:t>汕头市</w:t>
            </w:r>
          </w:p>
        </w:tc>
        <w:tc>
          <w:tcPr>
            <w:tcW w:w="6274" w:type="dxa"/>
            <w:tcBorders>
              <w:top w:val="single" w:color="000000" w:sz="4" w:space="0"/>
              <w:left w:val="single" w:color="000000" w:sz="4" w:space="0"/>
              <w:bottom w:val="single" w:color="000000" w:sz="4" w:space="0"/>
              <w:right w:val="single" w:color="000000" w:sz="4" w:space="0"/>
            </w:tcBorders>
            <w:vAlign w:val="center"/>
            <w:tcPrChange w:id="127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27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27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27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27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28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28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28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28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28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286" w:author="刘佳" w:date="2020-03-09T09:08:10Z">
                  <w:rPr>
                    <w:rFonts w:eastAsia="楷体_GB2312"/>
                    <w:sz w:val="24"/>
                  </w:rPr>
                </w:rPrChange>
              </w:rPr>
              <w:pPrChange w:id="1285" w:author="刘佳" w:date="2020-03-09T09:08:33Z">
                <w:pPr>
                  <w:widowControl/>
                  <w:snapToGrid w:val="0"/>
                  <w:jc w:val="center"/>
                  <w:textAlignment w:val="center"/>
                </w:pPr>
              </w:pPrChange>
            </w:pPr>
            <w:r>
              <w:rPr>
                <w:rFonts w:hint="default" w:ascii="Times New Roman" w:hAnsi="Times New Roman" w:eastAsia="楷体_GB2312" w:cs="Times New Roman"/>
                <w:sz w:val="24"/>
                <w:rPrChange w:id="1287" w:author="刘佳" w:date="2020-03-09T09:08:10Z">
                  <w:rPr>
                    <w:rFonts w:eastAsia="楷体_GB2312"/>
                    <w:sz w:val="24"/>
                  </w:rPr>
                </w:rPrChange>
              </w:rPr>
              <w:t>重点岸线海洋环境监测</w:t>
            </w:r>
          </w:p>
        </w:tc>
        <w:tc>
          <w:tcPr>
            <w:tcW w:w="1154" w:type="dxa"/>
            <w:tcBorders>
              <w:top w:val="single" w:color="000000" w:sz="4" w:space="0"/>
              <w:left w:val="single" w:color="000000" w:sz="4" w:space="0"/>
              <w:bottom w:val="single" w:color="000000" w:sz="4" w:space="0"/>
              <w:right w:val="single" w:color="000000" w:sz="4" w:space="0"/>
            </w:tcBorders>
            <w:vAlign w:val="center"/>
            <w:tcPrChange w:id="128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8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9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9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9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9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9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9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9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29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299" w:author="刘佳" w:date="2020-03-09T09:08:10Z">
                  <w:rPr>
                    <w:rFonts w:eastAsia="楷体_GB2312"/>
                    <w:sz w:val="24"/>
                  </w:rPr>
                </w:rPrChange>
              </w:rPr>
              <w:pPrChange w:id="1298"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300" w:author="刘佳" w:date="2020-03-09T09:08:10Z">
                  <w:rPr>
                    <w:rFonts w:eastAsia="楷体_GB2312"/>
                    <w:kern w:val="0"/>
                    <w:sz w:val="24"/>
                    <w:lang w:bidi="ar"/>
                  </w:rPr>
                </w:rPrChange>
              </w:rPr>
              <w:t>504</w:t>
            </w:r>
          </w:p>
        </w:tc>
      </w:tr>
      <w:tr>
        <w:tblPrEx>
          <w:tblLayout w:type="fixed"/>
          <w:tblCellMar>
            <w:top w:w="15" w:type="dxa"/>
            <w:left w:w="15" w:type="dxa"/>
            <w:bottom w:w="15" w:type="dxa"/>
            <w:right w:w="15" w:type="dxa"/>
          </w:tblCellMar>
          <w:tblPrExChange w:id="1301" w:author="刘佳" w:date="2020-03-09T09:08:24Z">
            <w:tblPrEx>
              <w:tblLayout w:type="fixed"/>
              <w:tblCellMar>
                <w:top w:w="15" w:type="dxa"/>
                <w:left w:w="15" w:type="dxa"/>
                <w:bottom w:w="15" w:type="dxa"/>
                <w:right w:w="15" w:type="dxa"/>
              </w:tblCellMar>
            </w:tblPrEx>
          </w:tblPrExChange>
        </w:tblPrEx>
        <w:trPr>
          <w:trHeight w:val="306" w:hRule="atLeast"/>
          <w:jc w:val="center"/>
          <w:trPrChange w:id="1301"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130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30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30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30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30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30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30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30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31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31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313" w:author="刘佳" w:date="2020-03-09T09:08:10Z">
                  <w:rPr>
                    <w:rFonts w:eastAsia="楷体_GB2312"/>
                    <w:sz w:val="24"/>
                  </w:rPr>
                </w:rPrChange>
              </w:rPr>
              <w:pPrChange w:id="1312" w:author="刘佳" w:date="2020-03-09T09:08:33Z">
                <w:pPr>
                  <w:widowControl/>
                  <w:snapToGrid w:val="0"/>
                  <w:jc w:val="center"/>
                  <w:textAlignment w:val="center"/>
                </w:pPr>
              </w:pPrChange>
            </w:pPr>
            <w:r>
              <w:rPr>
                <w:rFonts w:hint="default" w:ascii="Times New Roman" w:hAnsi="Times New Roman" w:eastAsia="楷体_GB2312" w:cs="Times New Roman"/>
                <w:sz w:val="24"/>
                <w:rPrChange w:id="1314" w:author="刘佳" w:date="2020-03-09T09:08:10Z">
                  <w:rPr>
                    <w:rFonts w:eastAsia="楷体_GB2312"/>
                    <w:sz w:val="24"/>
                  </w:rPr>
                </w:rPrChange>
              </w:rPr>
              <w:t>2</w:t>
            </w:r>
          </w:p>
        </w:tc>
        <w:tc>
          <w:tcPr>
            <w:tcW w:w="1701" w:type="dxa"/>
            <w:tcBorders>
              <w:top w:val="single" w:color="000000" w:sz="4" w:space="0"/>
              <w:left w:val="single" w:color="000000" w:sz="4" w:space="0"/>
              <w:bottom w:val="single" w:color="000000" w:sz="4" w:space="0"/>
              <w:right w:val="single" w:color="000000" w:sz="4" w:space="0"/>
            </w:tcBorders>
            <w:vAlign w:val="center"/>
            <w:tcPrChange w:id="131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31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31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31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31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32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32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32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32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32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326" w:author="刘佳" w:date="2020-03-09T09:08:10Z">
                  <w:rPr>
                    <w:rFonts w:eastAsia="楷体_GB2312"/>
                    <w:sz w:val="24"/>
                  </w:rPr>
                </w:rPrChange>
              </w:rPr>
              <w:pPrChange w:id="1325" w:author="刘佳" w:date="2020-03-09T09:08:33Z">
                <w:pPr>
                  <w:widowControl/>
                  <w:snapToGrid w:val="0"/>
                  <w:jc w:val="center"/>
                  <w:textAlignment w:val="center"/>
                </w:pPr>
              </w:pPrChange>
            </w:pPr>
            <w:r>
              <w:rPr>
                <w:rFonts w:hint="default" w:ascii="Times New Roman" w:hAnsi="Times New Roman" w:eastAsia="楷体_GB2312" w:cs="Times New Roman"/>
                <w:sz w:val="24"/>
                <w:rPrChange w:id="1327" w:author="刘佳" w:date="2020-03-09T09:08:10Z">
                  <w:rPr>
                    <w:rFonts w:eastAsia="楷体_GB2312"/>
                    <w:sz w:val="24"/>
                  </w:rPr>
                </w:rPrChange>
              </w:rPr>
              <w:t>深圳市</w:t>
            </w:r>
          </w:p>
        </w:tc>
        <w:tc>
          <w:tcPr>
            <w:tcW w:w="6274" w:type="dxa"/>
            <w:tcBorders>
              <w:top w:val="single" w:color="000000" w:sz="4" w:space="0"/>
              <w:left w:val="single" w:color="000000" w:sz="4" w:space="0"/>
              <w:bottom w:val="single" w:color="000000" w:sz="4" w:space="0"/>
              <w:right w:val="single" w:color="000000" w:sz="4" w:space="0"/>
            </w:tcBorders>
            <w:vAlign w:val="center"/>
            <w:tcPrChange w:id="132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32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33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33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33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33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33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33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33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33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339" w:author="刘佳" w:date="2020-03-09T09:08:10Z">
                  <w:rPr>
                    <w:rFonts w:eastAsia="楷体_GB2312"/>
                    <w:sz w:val="24"/>
                  </w:rPr>
                </w:rPrChange>
              </w:rPr>
              <w:pPrChange w:id="1338" w:author="刘佳" w:date="2020-03-09T09:08:33Z">
                <w:pPr>
                  <w:widowControl/>
                  <w:snapToGrid w:val="0"/>
                  <w:jc w:val="center"/>
                  <w:textAlignment w:val="center"/>
                </w:pPr>
              </w:pPrChange>
            </w:pPr>
            <w:r>
              <w:rPr>
                <w:rFonts w:hint="default" w:ascii="Times New Roman" w:hAnsi="Times New Roman" w:eastAsia="楷体_GB2312" w:cs="Times New Roman"/>
                <w:sz w:val="24"/>
                <w:rPrChange w:id="1340" w:author="刘佳" w:date="2020-03-09T09:08:10Z">
                  <w:rPr>
                    <w:rFonts w:eastAsia="楷体_GB2312"/>
                    <w:sz w:val="24"/>
                  </w:rPr>
                </w:rPrChange>
              </w:rPr>
              <w:t>重点岸线海洋环境监测</w:t>
            </w:r>
          </w:p>
        </w:tc>
        <w:tc>
          <w:tcPr>
            <w:tcW w:w="1154" w:type="dxa"/>
            <w:tcBorders>
              <w:top w:val="single" w:color="000000" w:sz="4" w:space="0"/>
              <w:left w:val="single" w:color="000000" w:sz="4" w:space="0"/>
              <w:bottom w:val="single" w:color="000000" w:sz="4" w:space="0"/>
              <w:right w:val="single" w:color="000000" w:sz="4" w:space="0"/>
            </w:tcBorders>
            <w:vAlign w:val="center"/>
            <w:tcPrChange w:id="134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34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34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34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34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34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34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34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34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35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352" w:author="刘佳" w:date="2020-03-09T09:08:10Z">
                  <w:rPr>
                    <w:rFonts w:eastAsia="楷体_GB2312"/>
                    <w:sz w:val="24"/>
                  </w:rPr>
                </w:rPrChange>
              </w:rPr>
              <w:pPrChange w:id="1351" w:author="刘佳" w:date="2020-03-09T09:08:33Z">
                <w:pPr>
                  <w:widowControl/>
                  <w:snapToGrid w:val="0"/>
                  <w:jc w:val="center"/>
                  <w:textAlignment w:val="center"/>
                </w:pPr>
              </w:pPrChange>
            </w:pPr>
            <w:r>
              <w:rPr>
                <w:rFonts w:hint="default" w:ascii="Times New Roman" w:hAnsi="Times New Roman" w:eastAsia="楷体_GB2312" w:cs="Times New Roman"/>
                <w:sz w:val="24"/>
                <w:rPrChange w:id="1353" w:author="刘佳" w:date="2020-03-09T09:08:10Z">
                  <w:rPr>
                    <w:rFonts w:eastAsia="楷体_GB2312"/>
                    <w:sz w:val="24"/>
                  </w:rPr>
                </w:rPrChange>
              </w:rPr>
              <w:t>457</w:t>
            </w:r>
          </w:p>
        </w:tc>
      </w:tr>
      <w:tr>
        <w:tblPrEx>
          <w:tblLayout w:type="fixed"/>
          <w:tblCellMar>
            <w:top w:w="15" w:type="dxa"/>
            <w:left w:w="15" w:type="dxa"/>
            <w:bottom w:w="15" w:type="dxa"/>
            <w:right w:w="15" w:type="dxa"/>
          </w:tblCellMar>
          <w:tblPrExChange w:id="1354" w:author="刘佳" w:date="2020-03-09T09:08:24Z">
            <w:tblPrEx>
              <w:tblLayout w:type="fixed"/>
              <w:tblCellMar>
                <w:top w:w="15" w:type="dxa"/>
                <w:left w:w="15" w:type="dxa"/>
                <w:bottom w:w="15" w:type="dxa"/>
                <w:right w:w="15" w:type="dxa"/>
              </w:tblCellMar>
            </w:tblPrEx>
          </w:tblPrExChange>
        </w:tblPrEx>
        <w:trPr>
          <w:trHeight w:val="306" w:hRule="atLeast"/>
          <w:jc w:val="center"/>
          <w:trPrChange w:id="1354"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135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35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35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35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35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36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36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36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36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36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366" w:author="刘佳" w:date="2020-03-09T09:08:10Z">
                  <w:rPr>
                    <w:rFonts w:eastAsia="楷体_GB2312"/>
                    <w:sz w:val="24"/>
                  </w:rPr>
                </w:rPrChange>
              </w:rPr>
              <w:pPrChange w:id="1365" w:author="刘佳" w:date="2020-03-09T09:08:33Z">
                <w:pPr>
                  <w:widowControl/>
                  <w:snapToGrid w:val="0"/>
                  <w:jc w:val="center"/>
                  <w:textAlignment w:val="center"/>
                </w:pPr>
              </w:pPrChange>
            </w:pPr>
            <w:r>
              <w:rPr>
                <w:rFonts w:hint="default" w:ascii="Times New Roman" w:hAnsi="Times New Roman" w:eastAsia="楷体_GB2312" w:cs="Times New Roman"/>
                <w:sz w:val="24"/>
                <w:rPrChange w:id="1367" w:author="刘佳" w:date="2020-03-09T09:08:10Z">
                  <w:rPr>
                    <w:rFonts w:eastAsia="楷体_GB2312"/>
                    <w:sz w:val="24"/>
                  </w:rPr>
                </w:rPrChange>
              </w:rPr>
              <w:t>3</w:t>
            </w:r>
          </w:p>
        </w:tc>
        <w:tc>
          <w:tcPr>
            <w:tcW w:w="1701" w:type="dxa"/>
            <w:tcBorders>
              <w:top w:val="single" w:color="000000" w:sz="4" w:space="0"/>
              <w:left w:val="single" w:color="000000" w:sz="4" w:space="0"/>
              <w:bottom w:val="single" w:color="000000" w:sz="4" w:space="0"/>
              <w:right w:val="single" w:color="000000" w:sz="4" w:space="0"/>
            </w:tcBorders>
            <w:vAlign w:val="center"/>
            <w:tcPrChange w:id="136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36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37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37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37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37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37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37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37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37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379" w:author="刘佳" w:date="2020-03-09T09:08:10Z">
                  <w:rPr>
                    <w:rFonts w:eastAsia="楷体_GB2312"/>
                    <w:sz w:val="24"/>
                  </w:rPr>
                </w:rPrChange>
              </w:rPr>
              <w:pPrChange w:id="1378" w:author="刘佳" w:date="2020-03-09T09:08:33Z">
                <w:pPr>
                  <w:widowControl/>
                  <w:snapToGrid w:val="0"/>
                  <w:jc w:val="center"/>
                  <w:textAlignment w:val="center"/>
                </w:pPr>
              </w:pPrChange>
            </w:pPr>
            <w:r>
              <w:rPr>
                <w:rFonts w:hint="default" w:ascii="Times New Roman" w:hAnsi="Times New Roman" w:eastAsia="楷体_GB2312" w:cs="Times New Roman"/>
                <w:sz w:val="24"/>
                <w:rPrChange w:id="1380" w:author="刘佳" w:date="2020-03-09T09:08:10Z">
                  <w:rPr>
                    <w:rFonts w:eastAsia="楷体_GB2312"/>
                    <w:sz w:val="24"/>
                  </w:rPr>
                </w:rPrChange>
              </w:rPr>
              <w:t>湛江市</w:t>
            </w:r>
          </w:p>
        </w:tc>
        <w:tc>
          <w:tcPr>
            <w:tcW w:w="6274" w:type="dxa"/>
            <w:tcBorders>
              <w:top w:val="single" w:color="000000" w:sz="4" w:space="0"/>
              <w:left w:val="single" w:color="000000" w:sz="4" w:space="0"/>
              <w:bottom w:val="single" w:color="000000" w:sz="4" w:space="0"/>
              <w:right w:val="single" w:color="000000" w:sz="4" w:space="0"/>
            </w:tcBorders>
            <w:vAlign w:val="center"/>
            <w:tcPrChange w:id="138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38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38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38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38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38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38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38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38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39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392" w:author="刘佳" w:date="2020-03-09T09:08:10Z">
                  <w:rPr>
                    <w:rFonts w:eastAsia="楷体_GB2312"/>
                    <w:sz w:val="24"/>
                  </w:rPr>
                </w:rPrChange>
              </w:rPr>
              <w:pPrChange w:id="1391" w:author="刘佳" w:date="2020-03-09T09:08:33Z">
                <w:pPr>
                  <w:widowControl/>
                  <w:snapToGrid w:val="0"/>
                  <w:jc w:val="center"/>
                  <w:textAlignment w:val="center"/>
                </w:pPr>
              </w:pPrChange>
            </w:pPr>
            <w:r>
              <w:rPr>
                <w:rFonts w:hint="default" w:ascii="Times New Roman" w:hAnsi="Times New Roman" w:eastAsia="楷体_GB2312" w:cs="Times New Roman"/>
                <w:sz w:val="24"/>
                <w:rPrChange w:id="1393" w:author="刘佳" w:date="2020-03-09T09:08:10Z">
                  <w:rPr>
                    <w:rFonts w:eastAsia="楷体_GB2312"/>
                    <w:sz w:val="24"/>
                  </w:rPr>
                </w:rPrChange>
              </w:rPr>
              <w:t>重点岸线海洋环境监测</w:t>
            </w:r>
          </w:p>
        </w:tc>
        <w:tc>
          <w:tcPr>
            <w:tcW w:w="1154" w:type="dxa"/>
            <w:tcBorders>
              <w:top w:val="single" w:color="000000" w:sz="4" w:space="0"/>
              <w:left w:val="single" w:color="000000" w:sz="4" w:space="0"/>
              <w:bottom w:val="single" w:color="000000" w:sz="4" w:space="0"/>
              <w:right w:val="single" w:color="000000" w:sz="4" w:space="0"/>
            </w:tcBorders>
            <w:vAlign w:val="center"/>
            <w:tcPrChange w:id="139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39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39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39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39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39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40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40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40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40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405" w:author="刘佳" w:date="2020-03-09T09:08:10Z">
                  <w:rPr>
                    <w:rFonts w:eastAsia="楷体_GB2312"/>
                    <w:sz w:val="24"/>
                  </w:rPr>
                </w:rPrChange>
              </w:rPr>
              <w:pPrChange w:id="1404" w:author="刘佳" w:date="2020-03-09T09:08:33Z">
                <w:pPr>
                  <w:widowControl/>
                  <w:snapToGrid w:val="0"/>
                  <w:jc w:val="center"/>
                  <w:textAlignment w:val="center"/>
                </w:pPr>
              </w:pPrChange>
            </w:pPr>
            <w:r>
              <w:rPr>
                <w:rFonts w:hint="default" w:ascii="Times New Roman" w:hAnsi="Times New Roman" w:eastAsia="楷体_GB2312" w:cs="Times New Roman"/>
                <w:sz w:val="24"/>
                <w:rPrChange w:id="1406" w:author="刘佳" w:date="2020-03-09T09:08:10Z">
                  <w:rPr>
                    <w:rFonts w:eastAsia="楷体_GB2312"/>
                    <w:sz w:val="24"/>
                  </w:rPr>
                </w:rPrChange>
              </w:rPr>
              <w:t>477</w:t>
            </w:r>
          </w:p>
        </w:tc>
      </w:tr>
      <w:tr>
        <w:tblPrEx>
          <w:tblLayout w:type="fixed"/>
          <w:tblCellMar>
            <w:top w:w="15" w:type="dxa"/>
            <w:left w:w="15" w:type="dxa"/>
            <w:bottom w:w="15" w:type="dxa"/>
            <w:right w:w="15" w:type="dxa"/>
          </w:tblCellMar>
          <w:tblPrExChange w:id="1407" w:author="刘佳" w:date="2020-03-09T09:08:24Z">
            <w:tblPrEx>
              <w:tblLayout w:type="fixed"/>
              <w:tblCellMar>
                <w:top w:w="15" w:type="dxa"/>
                <w:left w:w="15" w:type="dxa"/>
                <w:bottom w:w="15" w:type="dxa"/>
                <w:right w:w="15" w:type="dxa"/>
              </w:tblCellMar>
            </w:tblPrEx>
          </w:tblPrExChange>
        </w:tblPrEx>
        <w:trPr>
          <w:trHeight w:val="306" w:hRule="atLeast"/>
          <w:jc w:val="center"/>
          <w:trPrChange w:id="1407"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140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40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41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41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41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41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41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41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41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41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419" w:author="刘佳" w:date="2020-03-09T09:08:10Z">
                  <w:rPr>
                    <w:rFonts w:eastAsia="楷体_GB2312"/>
                    <w:sz w:val="24"/>
                  </w:rPr>
                </w:rPrChange>
              </w:rPr>
              <w:pPrChange w:id="1418"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420" w:author="刘佳" w:date="2020-03-09T09:08:10Z">
                  <w:rPr>
                    <w:rFonts w:eastAsia="楷体_GB2312"/>
                    <w:kern w:val="0"/>
                    <w:sz w:val="24"/>
                    <w:lang w:bidi="ar"/>
                  </w:rPr>
                </w:rPrChange>
              </w:rPr>
              <w:t>4</w:t>
            </w:r>
          </w:p>
        </w:tc>
        <w:tc>
          <w:tcPr>
            <w:tcW w:w="1701" w:type="dxa"/>
            <w:tcBorders>
              <w:top w:val="single" w:color="000000" w:sz="4" w:space="0"/>
              <w:left w:val="single" w:color="000000" w:sz="4" w:space="0"/>
              <w:bottom w:val="single" w:color="000000" w:sz="4" w:space="0"/>
              <w:right w:val="single" w:color="000000" w:sz="4" w:space="0"/>
            </w:tcBorders>
            <w:vAlign w:val="center"/>
            <w:tcPrChange w:id="142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42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42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42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42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42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42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42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42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43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432" w:author="刘佳" w:date="2020-03-09T09:08:10Z">
                  <w:rPr>
                    <w:rFonts w:eastAsia="楷体_GB2312"/>
                    <w:sz w:val="24"/>
                  </w:rPr>
                </w:rPrChange>
              </w:rPr>
              <w:pPrChange w:id="1431" w:author="刘佳" w:date="2020-03-09T09:08:33Z">
                <w:pPr>
                  <w:widowControl/>
                  <w:snapToGrid w:val="0"/>
                  <w:jc w:val="center"/>
                  <w:textAlignment w:val="center"/>
                </w:pPr>
              </w:pPrChange>
            </w:pPr>
            <w:r>
              <w:rPr>
                <w:rFonts w:hint="default" w:ascii="Times New Roman" w:hAnsi="Times New Roman" w:eastAsia="楷体_GB2312" w:cs="Times New Roman"/>
                <w:sz w:val="24"/>
                <w:rPrChange w:id="1433" w:author="刘佳" w:date="2020-03-09T09:08:10Z">
                  <w:rPr>
                    <w:rFonts w:eastAsia="楷体_GB2312"/>
                    <w:sz w:val="24"/>
                  </w:rPr>
                </w:rPrChange>
              </w:rPr>
              <w:t>广州市</w:t>
            </w:r>
          </w:p>
        </w:tc>
        <w:tc>
          <w:tcPr>
            <w:tcW w:w="6274" w:type="dxa"/>
            <w:tcBorders>
              <w:top w:val="single" w:color="000000" w:sz="4" w:space="0"/>
              <w:left w:val="single" w:color="000000" w:sz="4" w:space="0"/>
              <w:bottom w:val="single" w:color="000000" w:sz="4" w:space="0"/>
              <w:right w:val="single" w:color="000000" w:sz="4" w:space="0"/>
            </w:tcBorders>
            <w:vAlign w:val="center"/>
            <w:tcPrChange w:id="143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43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43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43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43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43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44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44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44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44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445" w:author="刘佳" w:date="2020-03-09T09:08:10Z">
                  <w:rPr>
                    <w:rFonts w:eastAsia="楷体_GB2312"/>
                    <w:sz w:val="24"/>
                  </w:rPr>
                </w:rPrChange>
              </w:rPr>
              <w:pPrChange w:id="1444" w:author="刘佳" w:date="2020-03-09T09:08:33Z">
                <w:pPr>
                  <w:widowControl/>
                  <w:snapToGrid w:val="0"/>
                  <w:jc w:val="center"/>
                  <w:textAlignment w:val="center"/>
                </w:pPr>
              </w:pPrChange>
            </w:pPr>
            <w:r>
              <w:rPr>
                <w:rFonts w:hint="default" w:ascii="Times New Roman" w:hAnsi="Times New Roman" w:eastAsia="楷体_GB2312" w:cs="Times New Roman"/>
                <w:sz w:val="24"/>
                <w:rPrChange w:id="1446" w:author="刘佳" w:date="2020-03-09T09:08:10Z">
                  <w:rPr>
                    <w:rFonts w:eastAsia="楷体_GB2312"/>
                    <w:sz w:val="24"/>
                  </w:rPr>
                </w:rPrChange>
              </w:rPr>
              <w:t>重点岸线海洋环境监测</w:t>
            </w:r>
          </w:p>
        </w:tc>
        <w:tc>
          <w:tcPr>
            <w:tcW w:w="1154" w:type="dxa"/>
            <w:tcBorders>
              <w:top w:val="single" w:color="000000" w:sz="4" w:space="0"/>
              <w:left w:val="single" w:color="000000" w:sz="4" w:space="0"/>
              <w:bottom w:val="single" w:color="000000" w:sz="4" w:space="0"/>
              <w:right w:val="single" w:color="000000" w:sz="4" w:space="0"/>
            </w:tcBorders>
            <w:vAlign w:val="center"/>
            <w:tcPrChange w:id="144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44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44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45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45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45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45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45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45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45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458" w:author="刘佳" w:date="2020-03-09T09:08:10Z">
                  <w:rPr>
                    <w:rFonts w:eastAsia="楷体_GB2312"/>
                    <w:sz w:val="24"/>
                  </w:rPr>
                </w:rPrChange>
              </w:rPr>
              <w:pPrChange w:id="1457" w:author="刘佳" w:date="2020-03-09T09:08:33Z">
                <w:pPr>
                  <w:widowControl/>
                  <w:snapToGrid w:val="0"/>
                  <w:jc w:val="center"/>
                  <w:textAlignment w:val="center"/>
                </w:pPr>
              </w:pPrChange>
            </w:pPr>
            <w:r>
              <w:rPr>
                <w:rFonts w:hint="default" w:ascii="Times New Roman" w:hAnsi="Times New Roman" w:eastAsia="楷体_GB2312" w:cs="Times New Roman"/>
                <w:sz w:val="24"/>
                <w:rPrChange w:id="1459" w:author="刘佳" w:date="2020-03-09T09:08:10Z">
                  <w:rPr>
                    <w:rFonts w:eastAsia="楷体_GB2312"/>
                    <w:sz w:val="24"/>
                  </w:rPr>
                </w:rPrChange>
              </w:rPr>
              <w:t>360</w:t>
            </w:r>
          </w:p>
        </w:tc>
      </w:tr>
      <w:tr>
        <w:tblPrEx>
          <w:tblLayout w:type="fixed"/>
          <w:tblCellMar>
            <w:top w:w="15" w:type="dxa"/>
            <w:left w:w="15" w:type="dxa"/>
            <w:bottom w:w="15" w:type="dxa"/>
            <w:right w:w="15" w:type="dxa"/>
          </w:tblCellMar>
          <w:tblPrExChange w:id="1460" w:author="刘佳" w:date="2020-03-09T09:08:24Z">
            <w:tblPrEx>
              <w:tblLayout w:type="fixed"/>
              <w:tblCellMar>
                <w:top w:w="15" w:type="dxa"/>
                <w:left w:w="15" w:type="dxa"/>
                <w:bottom w:w="15" w:type="dxa"/>
                <w:right w:w="15" w:type="dxa"/>
              </w:tblCellMar>
            </w:tblPrEx>
          </w:tblPrExChange>
        </w:tblPrEx>
        <w:trPr>
          <w:trHeight w:val="306" w:hRule="atLeast"/>
          <w:jc w:val="center"/>
          <w:trPrChange w:id="1460"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146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46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46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46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46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46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46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46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46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47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472" w:author="刘佳" w:date="2020-03-09T09:08:10Z">
                  <w:rPr>
                    <w:rFonts w:eastAsia="楷体_GB2312"/>
                    <w:sz w:val="24"/>
                  </w:rPr>
                </w:rPrChange>
              </w:rPr>
              <w:pPrChange w:id="1471"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473" w:author="刘佳" w:date="2020-03-09T09:08:10Z">
                  <w:rPr>
                    <w:rFonts w:eastAsia="楷体_GB2312"/>
                    <w:kern w:val="0"/>
                    <w:sz w:val="24"/>
                    <w:lang w:bidi="ar"/>
                  </w:rPr>
                </w:rPrChange>
              </w:rPr>
              <w:t>5</w:t>
            </w:r>
          </w:p>
        </w:tc>
        <w:tc>
          <w:tcPr>
            <w:tcW w:w="1701" w:type="dxa"/>
            <w:tcBorders>
              <w:top w:val="single" w:color="000000" w:sz="4" w:space="0"/>
              <w:left w:val="single" w:color="000000" w:sz="4" w:space="0"/>
              <w:bottom w:val="single" w:color="000000" w:sz="4" w:space="0"/>
              <w:right w:val="single" w:color="000000" w:sz="4" w:space="0"/>
            </w:tcBorders>
            <w:vAlign w:val="center"/>
            <w:tcPrChange w:id="147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47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47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47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47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47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48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48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48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48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485" w:author="刘佳" w:date="2020-03-09T09:08:10Z">
                  <w:rPr>
                    <w:rFonts w:eastAsia="楷体_GB2312"/>
                    <w:sz w:val="24"/>
                  </w:rPr>
                </w:rPrChange>
              </w:rPr>
              <w:pPrChange w:id="1484" w:author="刘佳" w:date="2020-03-09T09:08:33Z">
                <w:pPr>
                  <w:widowControl/>
                  <w:snapToGrid w:val="0"/>
                  <w:jc w:val="center"/>
                  <w:textAlignment w:val="center"/>
                </w:pPr>
              </w:pPrChange>
            </w:pPr>
            <w:r>
              <w:rPr>
                <w:rFonts w:hint="default" w:ascii="Times New Roman" w:hAnsi="Times New Roman" w:eastAsia="楷体_GB2312" w:cs="Times New Roman"/>
                <w:sz w:val="24"/>
                <w:rPrChange w:id="1486" w:author="刘佳" w:date="2020-03-09T09:08:10Z">
                  <w:rPr>
                    <w:rFonts w:eastAsia="楷体_GB2312"/>
                    <w:sz w:val="24"/>
                  </w:rPr>
                </w:rPrChange>
              </w:rPr>
              <w:t>茂名市</w:t>
            </w:r>
          </w:p>
        </w:tc>
        <w:tc>
          <w:tcPr>
            <w:tcW w:w="6274" w:type="dxa"/>
            <w:tcBorders>
              <w:top w:val="single" w:color="000000" w:sz="4" w:space="0"/>
              <w:left w:val="single" w:color="000000" w:sz="4" w:space="0"/>
              <w:bottom w:val="single" w:color="000000" w:sz="4" w:space="0"/>
              <w:right w:val="single" w:color="000000" w:sz="4" w:space="0"/>
            </w:tcBorders>
            <w:vAlign w:val="center"/>
            <w:tcPrChange w:id="148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48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48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49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49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49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49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49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49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49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498" w:author="刘佳" w:date="2020-03-09T09:08:10Z">
                  <w:rPr>
                    <w:rFonts w:eastAsia="楷体_GB2312"/>
                    <w:sz w:val="24"/>
                  </w:rPr>
                </w:rPrChange>
              </w:rPr>
              <w:pPrChange w:id="1497" w:author="刘佳" w:date="2020-03-09T09:08:33Z">
                <w:pPr>
                  <w:widowControl/>
                  <w:snapToGrid w:val="0"/>
                  <w:jc w:val="center"/>
                  <w:textAlignment w:val="center"/>
                </w:pPr>
              </w:pPrChange>
            </w:pPr>
            <w:r>
              <w:rPr>
                <w:rFonts w:hint="default" w:ascii="Times New Roman" w:hAnsi="Times New Roman" w:eastAsia="楷体_GB2312" w:cs="Times New Roman"/>
                <w:sz w:val="24"/>
                <w:rPrChange w:id="1499" w:author="刘佳" w:date="2020-03-09T09:08:10Z">
                  <w:rPr>
                    <w:rFonts w:eastAsia="楷体_GB2312"/>
                    <w:sz w:val="24"/>
                  </w:rPr>
                </w:rPrChange>
              </w:rPr>
              <w:t>重点岸线海洋环境监测</w:t>
            </w:r>
          </w:p>
        </w:tc>
        <w:tc>
          <w:tcPr>
            <w:tcW w:w="1154" w:type="dxa"/>
            <w:tcBorders>
              <w:top w:val="single" w:color="000000" w:sz="4" w:space="0"/>
              <w:left w:val="single" w:color="000000" w:sz="4" w:space="0"/>
              <w:bottom w:val="single" w:color="000000" w:sz="4" w:space="0"/>
              <w:right w:val="single" w:color="000000" w:sz="4" w:space="0"/>
            </w:tcBorders>
            <w:vAlign w:val="center"/>
            <w:tcPrChange w:id="150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0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0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0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0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0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0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0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0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0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511" w:author="刘佳" w:date="2020-03-09T09:08:10Z">
                  <w:rPr>
                    <w:rFonts w:eastAsia="楷体_GB2312"/>
                    <w:sz w:val="24"/>
                  </w:rPr>
                </w:rPrChange>
              </w:rPr>
              <w:pPrChange w:id="1510" w:author="刘佳" w:date="2020-03-09T09:08:33Z">
                <w:pPr>
                  <w:widowControl/>
                  <w:snapToGrid w:val="0"/>
                  <w:jc w:val="center"/>
                  <w:textAlignment w:val="center"/>
                </w:pPr>
              </w:pPrChange>
            </w:pPr>
            <w:r>
              <w:rPr>
                <w:rFonts w:hint="default" w:ascii="Times New Roman" w:hAnsi="Times New Roman" w:eastAsia="楷体_GB2312" w:cs="Times New Roman"/>
                <w:sz w:val="24"/>
                <w:rPrChange w:id="1512" w:author="刘佳" w:date="2020-03-09T09:08:10Z">
                  <w:rPr>
                    <w:rFonts w:eastAsia="楷体_GB2312"/>
                    <w:sz w:val="24"/>
                  </w:rPr>
                </w:rPrChange>
              </w:rPr>
              <w:t>250</w:t>
            </w:r>
          </w:p>
        </w:tc>
      </w:tr>
      <w:tr>
        <w:tblPrEx>
          <w:tblLayout w:type="fixed"/>
          <w:tblCellMar>
            <w:top w:w="15" w:type="dxa"/>
            <w:left w:w="15" w:type="dxa"/>
            <w:bottom w:w="15" w:type="dxa"/>
            <w:right w:w="15" w:type="dxa"/>
          </w:tblCellMar>
          <w:tblPrExChange w:id="1513" w:author="刘佳" w:date="2020-03-09T09:08:24Z">
            <w:tblPrEx>
              <w:tblLayout w:type="fixed"/>
              <w:tblCellMar>
                <w:top w:w="15" w:type="dxa"/>
                <w:left w:w="15" w:type="dxa"/>
                <w:bottom w:w="15" w:type="dxa"/>
                <w:right w:w="15" w:type="dxa"/>
              </w:tblCellMar>
            </w:tblPrEx>
          </w:tblPrExChange>
        </w:tblPrEx>
        <w:trPr>
          <w:trHeight w:val="306" w:hRule="atLeast"/>
          <w:jc w:val="center"/>
          <w:trPrChange w:id="1513"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151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51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51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51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51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51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52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52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52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52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525" w:author="刘佳" w:date="2020-03-09T09:08:10Z">
                  <w:rPr>
                    <w:rFonts w:eastAsia="楷体_GB2312"/>
                    <w:sz w:val="24"/>
                  </w:rPr>
                </w:rPrChange>
              </w:rPr>
              <w:pPrChange w:id="1524"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526" w:author="刘佳" w:date="2020-03-09T09:08:10Z">
                  <w:rPr>
                    <w:rFonts w:eastAsia="楷体_GB2312"/>
                    <w:kern w:val="0"/>
                    <w:sz w:val="24"/>
                    <w:lang w:bidi="ar"/>
                  </w:rPr>
                </w:rPrChange>
              </w:rPr>
              <w:t>6</w:t>
            </w:r>
          </w:p>
        </w:tc>
        <w:tc>
          <w:tcPr>
            <w:tcW w:w="1701" w:type="dxa"/>
            <w:tcBorders>
              <w:top w:val="single" w:color="000000" w:sz="4" w:space="0"/>
              <w:left w:val="single" w:color="000000" w:sz="4" w:space="0"/>
              <w:bottom w:val="single" w:color="000000" w:sz="4" w:space="0"/>
              <w:right w:val="single" w:color="000000" w:sz="4" w:space="0"/>
            </w:tcBorders>
            <w:vAlign w:val="center"/>
            <w:tcPrChange w:id="152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52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52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53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53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53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53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53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53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53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538" w:author="刘佳" w:date="2020-03-09T09:08:10Z">
                  <w:rPr>
                    <w:rFonts w:eastAsia="楷体_GB2312"/>
                    <w:sz w:val="24"/>
                  </w:rPr>
                </w:rPrChange>
              </w:rPr>
              <w:pPrChange w:id="1537" w:author="刘佳" w:date="2020-03-09T09:08:33Z">
                <w:pPr>
                  <w:widowControl/>
                  <w:snapToGrid w:val="0"/>
                  <w:jc w:val="center"/>
                  <w:textAlignment w:val="center"/>
                </w:pPr>
              </w:pPrChange>
            </w:pPr>
            <w:r>
              <w:rPr>
                <w:rFonts w:hint="default" w:ascii="Times New Roman" w:hAnsi="Times New Roman" w:eastAsia="楷体_GB2312" w:cs="Times New Roman"/>
                <w:sz w:val="24"/>
                <w:rPrChange w:id="1539" w:author="刘佳" w:date="2020-03-09T09:08:10Z">
                  <w:rPr>
                    <w:rFonts w:eastAsia="楷体_GB2312"/>
                    <w:sz w:val="24"/>
                  </w:rPr>
                </w:rPrChange>
              </w:rPr>
              <w:t>潮州市</w:t>
            </w:r>
          </w:p>
        </w:tc>
        <w:tc>
          <w:tcPr>
            <w:tcW w:w="6274" w:type="dxa"/>
            <w:tcBorders>
              <w:top w:val="single" w:color="000000" w:sz="4" w:space="0"/>
              <w:left w:val="single" w:color="000000" w:sz="4" w:space="0"/>
              <w:bottom w:val="single" w:color="000000" w:sz="4" w:space="0"/>
              <w:right w:val="single" w:color="000000" w:sz="4" w:space="0"/>
            </w:tcBorders>
            <w:vAlign w:val="center"/>
            <w:tcPrChange w:id="154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54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54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54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54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54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54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54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54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54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551" w:author="刘佳" w:date="2020-03-09T09:08:10Z">
                  <w:rPr>
                    <w:rFonts w:eastAsia="楷体_GB2312"/>
                    <w:sz w:val="24"/>
                  </w:rPr>
                </w:rPrChange>
              </w:rPr>
              <w:pPrChange w:id="1550" w:author="刘佳" w:date="2020-03-09T09:08:33Z">
                <w:pPr>
                  <w:widowControl/>
                  <w:snapToGrid w:val="0"/>
                  <w:jc w:val="center"/>
                  <w:textAlignment w:val="center"/>
                </w:pPr>
              </w:pPrChange>
            </w:pPr>
            <w:r>
              <w:rPr>
                <w:rFonts w:hint="default" w:ascii="Times New Roman" w:hAnsi="Times New Roman" w:eastAsia="楷体_GB2312" w:cs="Times New Roman"/>
                <w:sz w:val="24"/>
                <w:rPrChange w:id="1552" w:author="刘佳" w:date="2020-03-09T09:08:10Z">
                  <w:rPr>
                    <w:rFonts w:eastAsia="楷体_GB2312"/>
                    <w:sz w:val="24"/>
                  </w:rPr>
                </w:rPrChange>
              </w:rPr>
              <w:t>重点</w:t>
            </w:r>
            <w:bookmarkStart w:id="0" w:name="_GoBack"/>
            <w:bookmarkEnd w:id="0"/>
            <w:r>
              <w:rPr>
                <w:rFonts w:hint="default" w:ascii="Times New Roman" w:hAnsi="Times New Roman" w:eastAsia="楷体_GB2312" w:cs="Times New Roman"/>
                <w:sz w:val="24"/>
                <w:rPrChange w:id="1552" w:author="刘佳" w:date="2020-03-09T09:08:10Z">
                  <w:rPr>
                    <w:rFonts w:eastAsia="楷体_GB2312"/>
                    <w:sz w:val="24"/>
                  </w:rPr>
                </w:rPrChange>
              </w:rPr>
              <w:t>岸线海洋环境监测</w:t>
            </w:r>
          </w:p>
        </w:tc>
        <w:tc>
          <w:tcPr>
            <w:tcW w:w="1154" w:type="dxa"/>
            <w:tcBorders>
              <w:top w:val="single" w:color="000000" w:sz="4" w:space="0"/>
              <w:left w:val="single" w:color="000000" w:sz="4" w:space="0"/>
              <w:bottom w:val="single" w:color="000000" w:sz="4" w:space="0"/>
              <w:right w:val="single" w:color="000000" w:sz="4" w:space="0"/>
            </w:tcBorders>
            <w:vAlign w:val="center"/>
            <w:tcPrChange w:id="155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5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5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5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5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5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5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6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6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56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564" w:author="刘佳" w:date="2020-03-09T09:08:10Z">
                  <w:rPr>
                    <w:rFonts w:eastAsia="楷体_GB2312"/>
                    <w:sz w:val="24"/>
                  </w:rPr>
                </w:rPrChange>
              </w:rPr>
              <w:pPrChange w:id="1563" w:author="刘佳" w:date="2020-03-09T09:08:33Z">
                <w:pPr>
                  <w:widowControl/>
                  <w:snapToGrid w:val="0"/>
                  <w:jc w:val="center"/>
                  <w:textAlignment w:val="center"/>
                </w:pPr>
              </w:pPrChange>
            </w:pPr>
            <w:r>
              <w:rPr>
                <w:rFonts w:hint="default" w:ascii="Times New Roman" w:hAnsi="Times New Roman" w:eastAsia="楷体_GB2312" w:cs="Times New Roman"/>
                <w:sz w:val="24"/>
                <w:rPrChange w:id="1565" w:author="刘佳" w:date="2020-03-09T09:08:10Z">
                  <w:rPr>
                    <w:rFonts w:eastAsia="楷体_GB2312"/>
                    <w:sz w:val="24"/>
                  </w:rPr>
                </w:rPrChange>
              </w:rPr>
              <w:t>93</w:t>
            </w:r>
          </w:p>
        </w:tc>
      </w:tr>
    </w:tbl>
    <w:p>
      <w:pPr>
        <w:rPr>
          <w:ins w:id="1566" w:author="刘佳" w:date="2020-03-09T09:18:36Z"/>
        </w:rPr>
        <w:sectPr>
          <w:headerReference r:id="rId3" w:type="default"/>
          <w:footerReference r:id="rId4" w:type="default"/>
          <w:pgSz w:w="11906" w:h="16838"/>
          <w:pgMar w:top="2098" w:right="1474" w:bottom="1984" w:left="1587" w:header="851" w:footer="1587" w:gutter="0"/>
          <w:paperSrc/>
          <w:pgBorders>
            <w:top w:val="none" w:color="auto" w:sz="0" w:space="0"/>
            <w:left w:val="none" w:color="auto" w:sz="0" w:space="0"/>
            <w:bottom w:val="none" w:color="auto" w:sz="0" w:space="0"/>
            <w:right w:val="none" w:color="auto" w:sz="0" w:space="0"/>
          </w:pgBorders>
          <w:pgNumType w:fmt="decimal"/>
          <w:cols w:space="0" w:num="1"/>
          <w:rtlGutter w:val="0"/>
          <w:docGrid w:type="linesAndChars" w:linePitch="554" w:charSpace="-842"/>
        </w:sectPr>
      </w:pPr>
    </w:p>
    <w:p>
      <w:pPr>
        <w:pStyle w:val="2"/>
        <w:rPr>
          <w:del w:id="1567" w:author="刘佳" w:date="2020-03-09T09:18:36Z"/>
        </w:rPr>
      </w:pPr>
    </w:p>
    <w:tbl>
      <w:tblPr>
        <w:tblStyle w:val="6"/>
        <w:tblW w:w="9890" w:type="dxa"/>
        <w:jc w:val="center"/>
        <w:tblInd w:w="0" w:type="dxa"/>
        <w:tblLayout w:type="fixed"/>
        <w:tblCellMar>
          <w:top w:w="15" w:type="dxa"/>
          <w:left w:w="15" w:type="dxa"/>
          <w:bottom w:w="15" w:type="dxa"/>
          <w:right w:w="15" w:type="dxa"/>
        </w:tblCellMar>
        <w:tblPrChange w:id="1568" w:author="刘佳" w:date="2020-03-09T09:08:24Z">
          <w:tblPr>
            <w:tblStyle w:val="6"/>
            <w:tblW w:w="9890" w:type="dxa"/>
            <w:jc w:val="center"/>
            <w:tblInd w:w="0" w:type="dxa"/>
            <w:tblLayout w:type="fixed"/>
            <w:tblCellMar>
              <w:top w:w="15" w:type="dxa"/>
              <w:left w:w="15" w:type="dxa"/>
              <w:bottom w:w="15" w:type="dxa"/>
              <w:right w:w="15" w:type="dxa"/>
            </w:tblCellMar>
          </w:tblPr>
        </w:tblPrChange>
      </w:tblPr>
      <w:tblGrid>
        <w:gridCol w:w="761"/>
        <w:gridCol w:w="1701"/>
        <w:gridCol w:w="6274"/>
        <w:gridCol w:w="1154"/>
        <w:tblGridChange w:id="1569">
          <w:tblGrid>
            <w:gridCol w:w="761"/>
            <w:gridCol w:w="1701"/>
            <w:gridCol w:w="6274"/>
            <w:gridCol w:w="1154"/>
          </w:tblGrid>
        </w:tblGridChange>
      </w:tblGrid>
      <w:tr>
        <w:tblPrEx>
          <w:tblLayout w:type="fixed"/>
          <w:tblCellMar>
            <w:top w:w="15" w:type="dxa"/>
            <w:left w:w="15" w:type="dxa"/>
            <w:bottom w:w="15" w:type="dxa"/>
            <w:right w:w="15" w:type="dxa"/>
          </w:tblCellMar>
          <w:tblPrExChange w:id="1570" w:author="刘佳" w:date="2020-03-09T09:08:24Z">
            <w:tblPrEx>
              <w:tblLayout w:type="fixed"/>
              <w:tblCellMar>
                <w:top w:w="15" w:type="dxa"/>
                <w:left w:w="15" w:type="dxa"/>
                <w:bottom w:w="15" w:type="dxa"/>
                <w:right w:w="15" w:type="dxa"/>
              </w:tblCellMar>
            </w:tblPrEx>
          </w:tblPrExChange>
        </w:tblPrEx>
        <w:trPr>
          <w:trHeight w:val="306" w:hRule="atLeast"/>
          <w:jc w:val="center"/>
          <w:trPrChange w:id="1570"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157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57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57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57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57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57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57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57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57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58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582" w:author="刘佳" w:date="2020-03-09T09:08:10Z">
                  <w:rPr>
                    <w:rFonts w:eastAsia="楷体_GB2312"/>
                    <w:sz w:val="24"/>
                  </w:rPr>
                </w:rPrChange>
              </w:rPr>
              <w:pPrChange w:id="1581"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583" w:author="刘佳" w:date="2020-03-09T09:08:10Z">
                  <w:rPr>
                    <w:rFonts w:eastAsia="楷体_GB2312"/>
                    <w:kern w:val="0"/>
                    <w:sz w:val="24"/>
                    <w:lang w:bidi="ar"/>
                  </w:rPr>
                </w:rPrChange>
              </w:rPr>
              <w:t>7</w:t>
            </w:r>
          </w:p>
        </w:tc>
        <w:tc>
          <w:tcPr>
            <w:tcW w:w="1701" w:type="dxa"/>
            <w:tcBorders>
              <w:top w:val="single" w:color="000000" w:sz="4" w:space="0"/>
              <w:left w:val="single" w:color="000000" w:sz="4" w:space="0"/>
              <w:bottom w:val="single" w:color="000000" w:sz="4" w:space="0"/>
              <w:right w:val="single" w:color="000000" w:sz="4" w:space="0"/>
            </w:tcBorders>
            <w:vAlign w:val="center"/>
            <w:tcPrChange w:id="158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58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58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58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58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58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59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59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59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59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595" w:author="刘佳" w:date="2020-03-09T09:08:10Z">
                  <w:rPr>
                    <w:rFonts w:eastAsia="楷体_GB2312"/>
                    <w:sz w:val="24"/>
                  </w:rPr>
                </w:rPrChange>
              </w:rPr>
              <w:pPrChange w:id="1594" w:author="刘佳" w:date="2020-03-09T09:08:33Z">
                <w:pPr>
                  <w:widowControl/>
                  <w:snapToGrid w:val="0"/>
                  <w:jc w:val="center"/>
                  <w:textAlignment w:val="center"/>
                </w:pPr>
              </w:pPrChange>
            </w:pPr>
            <w:r>
              <w:rPr>
                <w:rFonts w:hint="default" w:ascii="Times New Roman" w:hAnsi="Times New Roman" w:eastAsia="楷体_GB2312" w:cs="Times New Roman"/>
                <w:sz w:val="24"/>
                <w:rPrChange w:id="1596" w:author="刘佳" w:date="2020-03-09T09:08:10Z">
                  <w:rPr>
                    <w:rFonts w:eastAsia="楷体_GB2312"/>
                    <w:sz w:val="24"/>
                  </w:rPr>
                </w:rPrChange>
              </w:rPr>
              <w:t>东莞市</w:t>
            </w:r>
          </w:p>
        </w:tc>
        <w:tc>
          <w:tcPr>
            <w:tcW w:w="6274" w:type="dxa"/>
            <w:tcBorders>
              <w:top w:val="single" w:color="000000" w:sz="4" w:space="0"/>
              <w:left w:val="single" w:color="000000" w:sz="4" w:space="0"/>
              <w:bottom w:val="single" w:color="000000" w:sz="4" w:space="0"/>
              <w:right w:val="single" w:color="000000" w:sz="4" w:space="0"/>
            </w:tcBorders>
            <w:vAlign w:val="center"/>
            <w:tcPrChange w:id="159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59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59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60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60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60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60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60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60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60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608" w:author="刘佳" w:date="2020-03-09T09:08:10Z">
                  <w:rPr>
                    <w:rFonts w:eastAsia="楷体_GB2312"/>
                    <w:sz w:val="24"/>
                  </w:rPr>
                </w:rPrChange>
              </w:rPr>
              <w:pPrChange w:id="1607" w:author="刘佳" w:date="2020-03-09T09:08:33Z">
                <w:pPr>
                  <w:widowControl/>
                  <w:snapToGrid w:val="0"/>
                  <w:jc w:val="center"/>
                  <w:textAlignment w:val="center"/>
                </w:pPr>
              </w:pPrChange>
            </w:pPr>
            <w:r>
              <w:rPr>
                <w:rFonts w:hint="default" w:ascii="Times New Roman" w:hAnsi="Times New Roman" w:eastAsia="楷体_GB2312" w:cs="Times New Roman"/>
                <w:sz w:val="24"/>
                <w:rPrChange w:id="1609" w:author="刘佳" w:date="2020-03-09T09:08:10Z">
                  <w:rPr>
                    <w:rFonts w:eastAsia="楷体_GB2312"/>
                    <w:sz w:val="24"/>
                  </w:rPr>
                </w:rPrChange>
              </w:rPr>
              <w:t>重点岸线海洋环境监测</w:t>
            </w:r>
          </w:p>
        </w:tc>
        <w:tc>
          <w:tcPr>
            <w:tcW w:w="1154" w:type="dxa"/>
            <w:tcBorders>
              <w:top w:val="single" w:color="000000" w:sz="4" w:space="0"/>
              <w:left w:val="single" w:color="000000" w:sz="4" w:space="0"/>
              <w:bottom w:val="single" w:color="000000" w:sz="4" w:space="0"/>
              <w:right w:val="single" w:color="000000" w:sz="4" w:space="0"/>
            </w:tcBorders>
            <w:vAlign w:val="center"/>
            <w:tcPrChange w:id="161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61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61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61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61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61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61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61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61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61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621" w:author="刘佳" w:date="2020-03-09T09:08:10Z">
                  <w:rPr>
                    <w:rFonts w:eastAsia="楷体_GB2312"/>
                    <w:sz w:val="24"/>
                  </w:rPr>
                </w:rPrChange>
              </w:rPr>
              <w:pPrChange w:id="1620" w:author="刘佳" w:date="2020-03-09T09:08:33Z">
                <w:pPr>
                  <w:widowControl/>
                  <w:snapToGrid w:val="0"/>
                  <w:jc w:val="center"/>
                  <w:textAlignment w:val="center"/>
                </w:pPr>
              </w:pPrChange>
            </w:pPr>
            <w:r>
              <w:rPr>
                <w:rFonts w:hint="default" w:ascii="Times New Roman" w:hAnsi="Times New Roman" w:eastAsia="楷体_GB2312" w:cs="Times New Roman"/>
                <w:sz w:val="24"/>
                <w:rPrChange w:id="1622" w:author="刘佳" w:date="2020-03-09T09:08:10Z">
                  <w:rPr>
                    <w:rFonts w:eastAsia="楷体_GB2312"/>
                    <w:sz w:val="24"/>
                  </w:rPr>
                </w:rPrChange>
              </w:rPr>
              <w:t>90</w:t>
            </w:r>
          </w:p>
        </w:tc>
      </w:tr>
      <w:tr>
        <w:tblPrEx>
          <w:tblLayout w:type="fixed"/>
          <w:tblCellMar>
            <w:top w:w="15" w:type="dxa"/>
            <w:left w:w="15" w:type="dxa"/>
            <w:bottom w:w="15" w:type="dxa"/>
            <w:right w:w="15" w:type="dxa"/>
          </w:tblCellMar>
          <w:tblPrExChange w:id="1623" w:author="刘佳" w:date="2020-03-09T09:08:24Z">
            <w:tblPrEx>
              <w:tblLayout w:type="fixed"/>
              <w:tblCellMar>
                <w:top w:w="15" w:type="dxa"/>
                <w:left w:w="15" w:type="dxa"/>
                <w:bottom w:w="15" w:type="dxa"/>
                <w:right w:w="15" w:type="dxa"/>
              </w:tblCellMar>
            </w:tblPrEx>
          </w:tblPrExChange>
        </w:tblPrEx>
        <w:trPr>
          <w:trHeight w:val="306" w:hRule="atLeast"/>
          <w:jc w:val="center"/>
          <w:trPrChange w:id="1623"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162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2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2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2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2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2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3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3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3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3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635" w:author="刘佳" w:date="2020-03-09T09:08:10Z">
                  <w:rPr>
                    <w:rFonts w:eastAsia="楷体_GB2312"/>
                    <w:sz w:val="24"/>
                  </w:rPr>
                </w:rPrChange>
              </w:rPr>
              <w:pPrChange w:id="1634"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636" w:author="刘佳" w:date="2020-03-09T09:08:10Z">
                  <w:rPr>
                    <w:rFonts w:eastAsia="楷体_GB2312"/>
                    <w:kern w:val="0"/>
                    <w:sz w:val="24"/>
                    <w:lang w:bidi="ar"/>
                  </w:rPr>
                </w:rPrChange>
              </w:rPr>
              <w:t>8</w:t>
            </w:r>
          </w:p>
        </w:tc>
        <w:tc>
          <w:tcPr>
            <w:tcW w:w="1701" w:type="dxa"/>
            <w:tcBorders>
              <w:top w:val="single" w:color="000000" w:sz="4" w:space="0"/>
              <w:left w:val="single" w:color="000000" w:sz="4" w:space="0"/>
              <w:bottom w:val="single" w:color="000000" w:sz="4" w:space="0"/>
              <w:right w:val="single" w:color="000000" w:sz="4" w:space="0"/>
            </w:tcBorders>
            <w:vAlign w:val="center"/>
            <w:tcPrChange w:id="163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63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63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64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64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64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64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64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64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64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648" w:author="刘佳" w:date="2020-03-09T09:08:10Z">
                  <w:rPr>
                    <w:rFonts w:eastAsia="楷体_GB2312"/>
                    <w:sz w:val="24"/>
                  </w:rPr>
                </w:rPrChange>
              </w:rPr>
              <w:pPrChange w:id="1647" w:author="刘佳" w:date="2020-03-09T09:08:33Z">
                <w:pPr>
                  <w:widowControl/>
                  <w:snapToGrid w:val="0"/>
                  <w:jc w:val="center"/>
                  <w:textAlignment w:val="center"/>
                </w:pPr>
              </w:pPrChange>
            </w:pPr>
            <w:r>
              <w:rPr>
                <w:rFonts w:hint="default" w:ascii="Times New Roman" w:hAnsi="Times New Roman" w:eastAsia="楷体_GB2312" w:cs="Times New Roman"/>
                <w:sz w:val="24"/>
                <w:rPrChange w:id="1649" w:author="刘佳" w:date="2020-03-09T09:08:10Z">
                  <w:rPr>
                    <w:rFonts w:eastAsia="楷体_GB2312"/>
                    <w:sz w:val="24"/>
                  </w:rPr>
                </w:rPrChange>
              </w:rPr>
              <w:t>惠州市</w:t>
            </w:r>
          </w:p>
        </w:tc>
        <w:tc>
          <w:tcPr>
            <w:tcW w:w="6274" w:type="dxa"/>
            <w:tcBorders>
              <w:top w:val="single" w:color="000000" w:sz="4" w:space="0"/>
              <w:left w:val="single" w:color="000000" w:sz="4" w:space="0"/>
              <w:bottom w:val="single" w:color="000000" w:sz="4" w:space="0"/>
              <w:right w:val="single" w:color="000000" w:sz="4" w:space="0"/>
            </w:tcBorders>
            <w:vAlign w:val="center"/>
            <w:tcPrChange w:id="165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65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65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65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65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65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65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65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65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65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661" w:author="刘佳" w:date="2020-03-09T09:08:10Z">
                  <w:rPr>
                    <w:rFonts w:eastAsia="楷体_GB2312"/>
                    <w:sz w:val="24"/>
                  </w:rPr>
                </w:rPrChange>
              </w:rPr>
              <w:pPrChange w:id="1660" w:author="刘佳" w:date="2020-03-09T09:08:33Z">
                <w:pPr>
                  <w:widowControl/>
                  <w:snapToGrid w:val="0"/>
                  <w:jc w:val="center"/>
                  <w:textAlignment w:val="center"/>
                </w:pPr>
              </w:pPrChange>
            </w:pPr>
            <w:r>
              <w:rPr>
                <w:rFonts w:hint="default" w:ascii="Times New Roman" w:hAnsi="Times New Roman" w:eastAsia="楷体_GB2312" w:cs="Times New Roman"/>
                <w:sz w:val="24"/>
                <w:rPrChange w:id="1662" w:author="刘佳" w:date="2020-03-09T09:08:10Z">
                  <w:rPr>
                    <w:rFonts w:eastAsia="楷体_GB2312"/>
                    <w:sz w:val="24"/>
                  </w:rPr>
                </w:rPrChange>
              </w:rPr>
              <w:t>重点岸线海洋环境监测</w:t>
            </w:r>
          </w:p>
        </w:tc>
        <w:tc>
          <w:tcPr>
            <w:tcW w:w="1154" w:type="dxa"/>
            <w:tcBorders>
              <w:top w:val="single" w:color="000000" w:sz="4" w:space="0"/>
              <w:left w:val="single" w:color="000000" w:sz="4" w:space="0"/>
              <w:bottom w:val="single" w:color="000000" w:sz="4" w:space="0"/>
              <w:right w:val="single" w:color="000000" w:sz="4" w:space="0"/>
            </w:tcBorders>
            <w:vAlign w:val="center"/>
            <w:tcPrChange w:id="166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66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66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66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66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66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66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67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67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67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674" w:author="刘佳" w:date="2020-03-09T09:08:10Z">
                  <w:rPr>
                    <w:rFonts w:eastAsia="楷体_GB2312"/>
                    <w:sz w:val="24"/>
                  </w:rPr>
                </w:rPrChange>
              </w:rPr>
              <w:pPrChange w:id="1673" w:author="刘佳" w:date="2020-03-09T09:08:33Z">
                <w:pPr>
                  <w:widowControl/>
                  <w:snapToGrid w:val="0"/>
                  <w:jc w:val="center"/>
                  <w:textAlignment w:val="center"/>
                </w:pPr>
              </w:pPrChange>
            </w:pPr>
            <w:r>
              <w:rPr>
                <w:rFonts w:hint="default" w:ascii="Times New Roman" w:hAnsi="Times New Roman" w:eastAsia="楷体_GB2312" w:cs="Times New Roman"/>
                <w:sz w:val="24"/>
                <w:rPrChange w:id="1675" w:author="刘佳" w:date="2020-03-09T09:08:10Z">
                  <w:rPr>
                    <w:rFonts w:eastAsia="楷体_GB2312"/>
                    <w:sz w:val="24"/>
                  </w:rPr>
                </w:rPrChange>
              </w:rPr>
              <w:t>208</w:t>
            </w:r>
          </w:p>
        </w:tc>
      </w:tr>
      <w:tr>
        <w:tblPrEx>
          <w:tblLayout w:type="fixed"/>
          <w:tblCellMar>
            <w:top w:w="15" w:type="dxa"/>
            <w:left w:w="15" w:type="dxa"/>
            <w:bottom w:w="15" w:type="dxa"/>
            <w:right w:w="15" w:type="dxa"/>
          </w:tblCellMar>
          <w:tblPrExChange w:id="1676" w:author="刘佳" w:date="2020-03-09T09:08:24Z">
            <w:tblPrEx>
              <w:tblLayout w:type="fixed"/>
              <w:tblCellMar>
                <w:top w:w="15" w:type="dxa"/>
                <w:left w:w="15" w:type="dxa"/>
                <w:bottom w:w="15" w:type="dxa"/>
                <w:right w:w="15" w:type="dxa"/>
              </w:tblCellMar>
            </w:tblPrEx>
          </w:tblPrExChange>
        </w:tblPrEx>
        <w:trPr>
          <w:trHeight w:val="306" w:hRule="atLeast"/>
          <w:jc w:val="center"/>
          <w:trPrChange w:id="1676"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167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7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7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8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8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8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8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8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8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68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688" w:author="刘佳" w:date="2020-03-09T09:08:10Z">
                  <w:rPr>
                    <w:rFonts w:eastAsia="楷体_GB2312"/>
                    <w:sz w:val="24"/>
                  </w:rPr>
                </w:rPrChange>
              </w:rPr>
              <w:pPrChange w:id="1687"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689" w:author="刘佳" w:date="2020-03-09T09:08:10Z">
                  <w:rPr>
                    <w:rFonts w:eastAsia="楷体_GB2312"/>
                    <w:kern w:val="0"/>
                    <w:sz w:val="24"/>
                    <w:lang w:bidi="ar"/>
                  </w:rPr>
                </w:rPrChange>
              </w:rPr>
              <w:t>9</w:t>
            </w:r>
          </w:p>
        </w:tc>
        <w:tc>
          <w:tcPr>
            <w:tcW w:w="1701" w:type="dxa"/>
            <w:tcBorders>
              <w:top w:val="single" w:color="000000" w:sz="4" w:space="0"/>
              <w:left w:val="single" w:color="000000" w:sz="4" w:space="0"/>
              <w:bottom w:val="single" w:color="000000" w:sz="4" w:space="0"/>
              <w:right w:val="single" w:color="000000" w:sz="4" w:space="0"/>
            </w:tcBorders>
            <w:vAlign w:val="center"/>
            <w:tcPrChange w:id="169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69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69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69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69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69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69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69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69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69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701" w:author="刘佳" w:date="2020-03-09T09:08:10Z">
                  <w:rPr>
                    <w:rFonts w:eastAsia="楷体_GB2312"/>
                    <w:sz w:val="24"/>
                  </w:rPr>
                </w:rPrChange>
              </w:rPr>
              <w:pPrChange w:id="1700" w:author="刘佳" w:date="2020-03-09T09:08:33Z">
                <w:pPr>
                  <w:widowControl/>
                  <w:snapToGrid w:val="0"/>
                  <w:jc w:val="center"/>
                  <w:textAlignment w:val="center"/>
                </w:pPr>
              </w:pPrChange>
            </w:pPr>
            <w:r>
              <w:rPr>
                <w:rFonts w:hint="default" w:ascii="Times New Roman" w:hAnsi="Times New Roman" w:eastAsia="楷体_GB2312" w:cs="Times New Roman"/>
                <w:sz w:val="24"/>
                <w:rPrChange w:id="1702" w:author="刘佳" w:date="2020-03-09T09:08:10Z">
                  <w:rPr>
                    <w:rFonts w:eastAsia="楷体_GB2312"/>
                    <w:sz w:val="24"/>
                  </w:rPr>
                </w:rPrChange>
              </w:rPr>
              <w:t>江门市</w:t>
            </w:r>
          </w:p>
        </w:tc>
        <w:tc>
          <w:tcPr>
            <w:tcW w:w="6274" w:type="dxa"/>
            <w:tcBorders>
              <w:top w:val="single" w:color="000000" w:sz="4" w:space="0"/>
              <w:left w:val="single" w:color="000000" w:sz="4" w:space="0"/>
              <w:bottom w:val="single" w:color="000000" w:sz="4" w:space="0"/>
              <w:right w:val="single" w:color="000000" w:sz="4" w:space="0"/>
            </w:tcBorders>
            <w:vAlign w:val="center"/>
            <w:tcPrChange w:id="170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70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70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70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70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70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70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71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71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71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714" w:author="刘佳" w:date="2020-03-09T09:08:10Z">
                  <w:rPr>
                    <w:rFonts w:eastAsia="楷体_GB2312"/>
                    <w:sz w:val="24"/>
                  </w:rPr>
                </w:rPrChange>
              </w:rPr>
              <w:pPrChange w:id="1713" w:author="刘佳" w:date="2020-03-09T09:08:33Z">
                <w:pPr>
                  <w:widowControl/>
                  <w:snapToGrid w:val="0"/>
                  <w:jc w:val="center"/>
                  <w:textAlignment w:val="center"/>
                </w:pPr>
              </w:pPrChange>
            </w:pPr>
            <w:r>
              <w:rPr>
                <w:rFonts w:hint="default" w:ascii="Times New Roman" w:hAnsi="Times New Roman" w:eastAsia="楷体_GB2312" w:cs="Times New Roman"/>
                <w:sz w:val="24"/>
                <w:rPrChange w:id="1715" w:author="刘佳" w:date="2020-03-09T09:08:10Z">
                  <w:rPr>
                    <w:rFonts w:eastAsia="楷体_GB2312"/>
                    <w:sz w:val="24"/>
                  </w:rPr>
                </w:rPrChange>
              </w:rPr>
              <w:t>重点岸线海洋环境监测</w:t>
            </w:r>
          </w:p>
        </w:tc>
        <w:tc>
          <w:tcPr>
            <w:tcW w:w="1154" w:type="dxa"/>
            <w:tcBorders>
              <w:top w:val="single" w:color="000000" w:sz="4" w:space="0"/>
              <w:left w:val="single" w:color="000000" w:sz="4" w:space="0"/>
              <w:bottom w:val="single" w:color="000000" w:sz="4" w:space="0"/>
              <w:right w:val="single" w:color="000000" w:sz="4" w:space="0"/>
            </w:tcBorders>
            <w:vAlign w:val="center"/>
            <w:tcPrChange w:id="171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71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71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71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72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72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72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72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72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72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727" w:author="刘佳" w:date="2020-03-09T09:08:10Z">
                  <w:rPr>
                    <w:rFonts w:eastAsia="楷体_GB2312"/>
                    <w:sz w:val="24"/>
                  </w:rPr>
                </w:rPrChange>
              </w:rPr>
              <w:pPrChange w:id="1726" w:author="刘佳" w:date="2020-03-09T09:08:33Z">
                <w:pPr>
                  <w:widowControl/>
                  <w:snapToGrid w:val="0"/>
                  <w:jc w:val="center"/>
                  <w:textAlignment w:val="center"/>
                </w:pPr>
              </w:pPrChange>
            </w:pPr>
            <w:r>
              <w:rPr>
                <w:rFonts w:hint="default" w:ascii="Times New Roman" w:hAnsi="Times New Roman" w:eastAsia="楷体_GB2312" w:cs="Times New Roman"/>
                <w:sz w:val="24"/>
                <w:rPrChange w:id="1728" w:author="刘佳" w:date="2020-03-09T09:08:10Z">
                  <w:rPr>
                    <w:rFonts w:eastAsia="楷体_GB2312"/>
                    <w:sz w:val="24"/>
                  </w:rPr>
                </w:rPrChange>
              </w:rPr>
              <w:t>105</w:t>
            </w:r>
          </w:p>
        </w:tc>
      </w:tr>
      <w:tr>
        <w:tblPrEx>
          <w:tblLayout w:type="fixed"/>
          <w:tblCellMar>
            <w:top w:w="15" w:type="dxa"/>
            <w:left w:w="15" w:type="dxa"/>
            <w:bottom w:w="15" w:type="dxa"/>
            <w:right w:w="15" w:type="dxa"/>
          </w:tblCellMar>
          <w:tblPrExChange w:id="1729" w:author="刘佳" w:date="2020-03-09T09:08:24Z">
            <w:tblPrEx>
              <w:tblLayout w:type="fixed"/>
              <w:tblCellMar>
                <w:top w:w="15" w:type="dxa"/>
                <w:left w:w="15" w:type="dxa"/>
                <w:bottom w:w="15" w:type="dxa"/>
                <w:right w:w="15" w:type="dxa"/>
              </w:tblCellMar>
            </w:tblPrEx>
          </w:tblPrExChange>
        </w:tblPrEx>
        <w:trPr>
          <w:trHeight w:val="306" w:hRule="atLeast"/>
          <w:jc w:val="center"/>
          <w:trPrChange w:id="1729"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173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3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3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3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3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3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3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3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3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3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741" w:author="刘佳" w:date="2020-03-09T09:08:10Z">
                  <w:rPr>
                    <w:rFonts w:eastAsia="楷体_GB2312"/>
                    <w:sz w:val="24"/>
                  </w:rPr>
                </w:rPrChange>
              </w:rPr>
              <w:pPrChange w:id="1740"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742" w:author="刘佳" w:date="2020-03-09T09:08:10Z">
                  <w:rPr>
                    <w:rFonts w:eastAsia="楷体_GB2312"/>
                    <w:kern w:val="0"/>
                    <w:sz w:val="24"/>
                    <w:lang w:bidi="ar"/>
                  </w:rPr>
                </w:rPrChange>
              </w:rPr>
              <w:t>10</w:t>
            </w:r>
          </w:p>
        </w:tc>
        <w:tc>
          <w:tcPr>
            <w:tcW w:w="1701" w:type="dxa"/>
            <w:tcBorders>
              <w:top w:val="single" w:color="000000" w:sz="4" w:space="0"/>
              <w:left w:val="single" w:color="000000" w:sz="4" w:space="0"/>
              <w:bottom w:val="single" w:color="000000" w:sz="4" w:space="0"/>
              <w:right w:val="single" w:color="000000" w:sz="4" w:space="0"/>
            </w:tcBorders>
            <w:vAlign w:val="center"/>
            <w:tcPrChange w:id="174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74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74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74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74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74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74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75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75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75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754" w:author="刘佳" w:date="2020-03-09T09:08:10Z">
                  <w:rPr>
                    <w:rFonts w:eastAsia="楷体_GB2312"/>
                    <w:sz w:val="24"/>
                  </w:rPr>
                </w:rPrChange>
              </w:rPr>
              <w:pPrChange w:id="1753" w:author="刘佳" w:date="2020-03-09T09:08:33Z">
                <w:pPr>
                  <w:widowControl/>
                  <w:snapToGrid w:val="0"/>
                  <w:jc w:val="center"/>
                  <w:textAlignment w:val="center"/>
                </w:pPr>
              </w:pPrChange>
            </w:pPr>
            <w:r>
              <w:rPr>
                <w:rFonts w:hint="default" w:ascii="Times New Roman" w:hAnsi="Times New Roman" w:eastAsia="楷体_GB2312" w:cs="Times New Roman"/>
                <w:sz w:val="24"/>
                <w:rPrChange w:id="1755" w:author="刘佳" w:date="2020-03-09T09:08:10Z">
                  <w:rPr>
                    <w:rFonts w:eastAsia="楷体_GB2312"/>
                    <w:sz w:val="24"/>
                  </w:rPr>
                </w:rPrChange>
              </w:rPr>
              <w:t>揭阳市</w:t>
            </w:r>
          </w:p>
        </w:tc>
        <w:tc>
          <w:tcPr>
            <w:tcW w:w="6274" w:type="dxa"/>
            <w:tcBorders>
              <w:top w:val="single" w:color="000000" w:sz="4" w:space="0"/>
              <w:left w:val="single" w:color="000000" w:sz="4" w:space="0"/>
              <w:bottom w:val="single" w:color="000000" w:sz="4" w:space="0"/>
              <w:right w:val="single" w:color="000000" w:sz="4" w:space="0"/>
            </w:tcBorders>
            <w:vAlign w:val="center"/>
            <w:tcPrChange w:id="175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75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75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75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76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76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76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76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76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76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767" w:author="刘佳" w:date="2020-03-09T09:08:10Z">
                  <w:rPr>
                    <w:rFonts w:eastAsia="楷体_GB2312"/>
                    <w:sz w:val="24"/>
                  </w:rPr>
                </w:rPrChange>
              </w:rPr>
              <w:pPrChange w:id="1766" w:author="刘佳" w:date="2020-03-09T09:08:33Z">
                <w:pPr>
                  <w:widowControl/>
                  <w:snapToGrid w:val="0"/>
                  <w:jc w:val="center"/>
                  <w:textAlignment w:val="center"/>
                </w:pPr>
              </w:pPrChange>
            </w:pPr>
            <w:r>
              <w:rPr>
                <w:rFonts w:hint="default" w:ascii="Times New Roman" w:hAnsi="Times New Roman" w:eastAsia="楷体_GB2312" w:cs="Times New Roman"/>
                <w:sz w:val="24"/>
                <w:rPrChange w:id="1768" w:author="刘佳" w:date="2020-03-09T09:08:10Z">
                  <w:rPr>
                    <w:rFonts w:eastAsia="楷体_GB2312"/>
                    <w:sz w:val="24"/>
                  </w:rPr>
                </w:rPrChange>
              </w:rPr>
              <w:t>重点岸线海洋环境监测</w:t>
            </w:r>
          </w:p>
        </w:tc>
        <w:tc>
          <w:tcPr>
            <w:tcW w:w="1154" w:type="dxa"/>
            <w:tcBorders>
              <w:top w:val="single" w:color="000000" w:sz="4" w:space="0"/>
              <w:left w:val="single" w:color="000000" w:sz="4" w:space="0"/>
              <w:bottom w:val="single" w:color="000000" w:sz="4" w:space="0"/>
              <w:right w:val="single" w:color="000000" w:sz="4" w:space="0"/>
            </w:tcBorders>
            <w:vAlign w:val="center"/>
            <w:tcPrChange w:id="176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77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77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77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77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77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77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77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77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77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780" w:author="刘佳" w:date="2020-03-09T09:08:10Z">
                  <w:rPr>
                    <w:rFonts w:eastAsia="楷体_GB2312"/>
                    <w:sz w:val="24"/>
                  </w:rPr>
                </w:rPrChange>
              </w:rPr>
              <w:pPrChange w:id="1779" w:author="刘佳" w:date="2020-03-09T09:08:33Z">
                <w:pPr>
                  <w:widowControl/>
                  <w:snapToGrid w:val="0"/>
                  <w:jc w:val="center"/>
                  <w:textAlignment w:val="center"/>
                </w:pPr>
              </w:pPrChange>
            </w:pPr>
            <w:r>
              <w:rPr>
                <w:rFonts w:hint="default" w:ascii="Times New Roman" w:hAnsi="Times New Roman" w:eastAsia="楷体_GB2312" w:cs="Times New Roman"/>
                <w:sz w:val="24"/>
                <w:rPrChange w:id="1781" w:author="刘佳" w:date="2020-03-09T09:08:10Z">
                  <w:rPr>
                    <w:rFonts w:eastAsia="楷体_GB2312"/>
                    <w:sz w:val="24"/>
                  </w:rPr>
                </w:rPrChange>
              </w:rPr>
              <w:t>93</w:t>
            </w:r>
          </w:p>
        </w:tc>
      </w:tr>
      <w:tr>
        <w:tblPrEx>
          <w:tblLayout w:type="fixed"/>
          <w:tblCellMar>
            <w:top w:w="15" w:type="dxa"/>
            <w:left w:w="15" w:type="dxa"/>
            <w:bottom w:w="15" w:type="dxa"/>
            <w:right w:w="15" w:type="dxa"/>
          </w:tblCellMar>
          <w:tblPrExChange w:id="1782" w:author="刘佳" w:date="2020-03-09T09:08:24Z">
            <w:tblPrEx>
              <w:tblLayout w:type="fixed"/>
              <w:tblCellMar>
                <w:top w:w="15" w:type="dxa"/>
                <w:left w:w="15" w:type="dxa"/>
                <w:bottom w:w="15" w:type="dxa"/>
                <w:right w:w="15" w:type="dxa"/>
              </w:tblCellMar>
            </w:tblPrEx>
          </w:tblPrExChange>
        </w:tblPrEx>
        <w:trPr>
          <w:trHeight w:val="306" w:hRule="atLeast"/>
          <w:jc w:val="center"/>
          <w:trPrChange w:id="1782"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178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8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8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8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8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8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8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9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9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79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794" w:author="刘佳" w:date="2020-03-09T09:08:10Z">
                  <w:rPr>
                    <w:rFonts w:eastAsia="楷体_GB2312"/>
                    <w:sz w:val="24"/>
                  </w:rPr>
                </w:rPrChange>
              </w:rPr>
              <w:pPrChange w:id="1793"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795" w:author="刘佳" w:date="2020-03-09T09:08:10Z">
                  <w:rPr>
                    <w:rFonts w:eastAsia="楷体_GB2312"/>
                    <w:kern w:val="0"/>
                    <w:sz w:val="24"/>
                    <w:lang w:bidi="ar"/>
                  </w:rPr>
                </w:rPrChange>
              </w:rPr>
              <w:t>11</w:t>
            </w:r>
          </w:p>
        </w:tc>
        <w:tc>
          <w:tcPr>
            <w:tcW w:w="1701" w:type="dxa"/>
            <w:tcBorders>
              <w:top w:val="single" w:color="000000" w:sz="4" w:space="0"/>
              <w:left w:val="single" w:color="000000" w:sz="4" w:space="0"/>
              <w:bottom w:val="single" w:color="000000" w:sz="4" w:space="0"/>
              <w:right w:val="single" w:color="000000" w:sz="4" w:space="0"/>
            </w:tcBorders>
            <w:vAlign w:val="center"/>
            <w:tcPrChange w:id="179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79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79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79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0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0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0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0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0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0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807" w:author="刘佳" w:date="2020-03-09T09:08:10Z">
                  <w:rPr>
                    <w:rFonts w:eastAsia="楷体_GB2312"/>
                    <w:sz w:val="24"/>
                  </w:rPr>
                </w:rPrChange>
              </w:rPr>
              <w:pPrChange w:id="1806" w:author="刘佳" w:date="2020-03-09T09:08:33Z">
                <w:pPr>
                  <w:widowControl/>
                  <w:snapToGrid w:val="0"/>
                  <w:jc w:val="center"/>
                  <w:textAlignment w:val="center"/>
                </w:pPr>
              </w:pPrChange>
            </w:pPr>
            <w:r>
              <w:rPr>
                <w:rFonts w:hint="default" w:ascii="Times New Roman" w:hAnsi="Times New Roman" w:eastAsia="楷体_GB2312" w:cs="Times New Roman"/>
                <w:sz w:val="24"/>
                <w:rPrChange w:id="1808" w:author="刘佳" w:date="2020-03-09T09:08:10Z">
                  <w:rPr>
                    <w:rFonts w:eastAsia="楷体_GB2312"/>
                    <w:sz w:val="24"/>
                  </w:rPr>
                </w:rPrChange>
              </w:rPr>
              <w:t>汕尾市</w:t>
            </w:r>
          </w:p>
        </w:tc>
        <w:tc>
          <w:tcPr>
            <w:tcW w:w="6274" w:type="dxa"/>
            <w:tcBorders>
              <w:top w:val="single" w:color="000000" w:sz="4" w:space="0"/>
              <w:left w:val="single" w:color="000000" w:sz="4" w:space="0"/>
              <w:bottom w:val="single" w:color="000000" w:sz="4" w:space="0"/>
              <w:right w:val="single" w:color="000000" w:sz="4" w:space="0"/>
            </w:tcBorders>
            <w:vAlign w:val="center"/>
            <w:tcPrChange w:id="180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81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81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81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81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81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81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81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81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81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820" w:author="刘佳" w:date="2020-03-09T09:08:10Z">
                  <w:rPr>
                    <w:rFonts w:eastAsia="楷体_GB2312"/>
                    <w:sz w:val="24"/>
                  </w:rPr>
                </w:rPrChange>
              </w:rPr>
              <w:pPrChange w:id="1819" w:author="刘佳" w:date="2020-03-09T09:08:33Z">
                <w:pPr>
                  <w:widowControl/>
                  <w:snapToGrid w:val="0"/>
                  <w:jc w:val="center"/>
                  <w:textAlignment w:val="center"/>
                </w:pPr>
              </w:pPrChange>
            </w:pPr>
            <w:r>
              <w:rPr>
                <w:rFonts w:hint="default" w:ascii="Times New Roman" w:hAnsi="Times New Roman" w:eastAsia="楷体_GB2312" w:cs="Times New Roman"/>
                <w:sz w:val="24"/>
                <w:rPrChange w:id="1821" w:author="刘佳" w:date="2020-03-09T09:08:10Z">
                  <w:rPr>
                    <w:rFonts w:eastAsia="楷体_GB2312"/>
                    <w:sz w:val="24"/>
                  </w:rPr>
                </w:rPrChange>
              </w:rPr>
              <w:t>重点岸线海洋环境监测</w:t>
            </w:r>
          </w:p>
        </w:tc>
        <w:tc>
          <w:tcPr>
            <w:tcW w:w="1154" w:type="dxa"/>
            <w:tcBorders>
              <w:top w:val="single" w:color="000000" w:sz="4" w:space="0"/>
              <w:left w:val="single" w:color="000000" w:sz="4" w:space="0"/>
              <w:bottom w:val="single" w:color="000000" w:sz="4" w:space="0"/>
              <w:right w:val="single" w:color="000000" w:sz="4" w:space="0"/>
            </w:tcBorders>
            <w:vAlign w:val="center"/>
            <w:tcPrChange w:id="182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82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82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82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82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82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82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82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83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83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833" w:author="刘佳" w:date="2020-03-09T09:08:10Z">
                  <w:rPr>
                    <w:rFonts w:eastAsia="楷体_GB2312"/>
                    <w:sz w:val="24"/>
                  </w:rPr>
                </w:rPrChange>
              </w:rPr>
              <w:pPrChange w:id="1832" w:author="刘佳" w:date="2020-03-09T09:08:33Z">
                <w:pPr>
                  <w:widowControl/>
                  <w:snapToGrid w:val="0"/>
                  <w:jc w:val="center"/>
                  <w:textAlignment w:val="center"/>
                </w:pPr>
              </w:pPrChange>
            </w:pPr>
            <w:r>
              <w:rPr>
                <w:rFonts w:hint="default" w:ascii="Times New Roman" w:hAnsi="Times New Roman" w:eastAsia="楷体_GB2312" w:cs="Times New Roman"/>
                <w:sz w:val="24"/>
                <w:rPrChange w:id="1834" w:author="刘佳" w:date="2020-03-09T09:08:10Z">
                  <w:rPr>
                    <w:rFonts w:eastAsia="楷体_GB2312"/>
                    <w:sz w:val="24"/>
                  </w:rPr>
                </w:rPrChange>
              </w:rPr>
              <w:t>105</w:t>
            </w:r>
          </w:p>
        </w:tc>
      </w:tr>
      <w:tr>
        <w:tblPrEx>
          <w:tblLayout w:type="fixed"/>
          <w:tblCellMar>
            <w:top w:w="15" w:type="dxa"/>
            <w:left w:w="15" w:type="dxa"/>
            <w:bottom w:w="15" w:type="dxa"/>
            <w:right w:w="15" w:type="dxa"/>
          </w:tblCellMar>
          <w:tblPrExChange w:id="1835" w:author="刘佳" w:date="2020-03-09T09:08:24Z">
            <w:tblPrEx>
              <w:tblLayout w:type="fixed"/>
              <w:tblCellMar>
                <w:top w:w="15" w:type="dxa"/>
                <w:left w:w="15" w:type="dxa"/>
                <w:bottom w:w="15" w:type="dxa"/>
                <w:right w:w="15" w:type="dxa"/>
              </w:tblCellMar>
            </w:tblPrEx>
          </w:tblPrExChange>
        </w:tblPrEx>
        <w:trPr>
          <w:trHeight w:val="306" w:hRule="atLeast"/>
          <w:jc w:val="center"/>
          <w:trPrChange w:id="1835"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183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83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83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83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84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84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84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84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84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84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847" w:author="刘佳" w:date="2020-03-09T09:08:10Z">
                  <w:rPr>
                    <w:rFonts w:eastAsia="楷体_GB2312"/>
                    <w:sz w:val="24"/>
                  </w:rPr>
                </w:rPrChange>
              </w:rPr>
              <w:pPrChange w:id="1846"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848" w:author="刘佳" w:date="2020-03-09T09:08:10Z">
                  <w:rPr>
                    <w:rFonts w:eastAsia="楷体_GB2312"/>
                    <w:kern w:val="0"/>
                    <w:sz w:val="24"/>
                    <w:lang w:bidi="ar"/>
                  </w:rPr>
                </w:rPrChange>
              </w:rPr>
              <w:t>12</w:t>
            </w:r>
          </w:p>
        </w:tc>
        <w:tc>
          <w:tcPr>
            <w:tcW w:w="1701" w:type="dxa"/>
            <w:tcBorders>
              <w:top w:val="single" w:color="000000" w:sz="4" w:space="0"/>
              <w:left w:val="single" w:color="000000" w:sz="4" w:space="0"/>
              <w:bottom w:val="single" w:color="000000" w:sz="4" w:space="0"/>
              <w:right w:val="single" w:color="000000" w:sz="4" w:space="0"/>
            </w:tcBorders>
            <w:vAlign w:val="center"/>
            <w:tcPrChange w:id="184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5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5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5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5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5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5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5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5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85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860" w:author="刘佳" w:date="2020-03-09T09:08:10Z">
                  <w:rPr>
                    <w:rFonts w:eastAsia="楷体_GB2312"/>
                    <w:sz w:val="24"/>
                  </w:rPr>
                </w:rPrChange>
              </w:rPr>
              <w:pPrChange w:id="1859" w:author="刘佳" w:date="2020-03-09T09:08:33Z">
                <w:pPr>
                  <w:widowControl/>
                  <w:snapToGrid w:val="0"/>
                  <w:jc w:val="center"/>
                  <w:textAlignment w:val="center"/>
                </w:pPr>
              </w:pPrChange>
            </w:pPr>
            <w:r>
              <w:rPr>
                <w:rFonts w:hint="default" w:ascii="Times New Roman" w:hAnsi="Times New Roman" w:eastAsia="楷体_GB2312" w:cs="Times New Roman"/>
                <w:sz w:val="24"/>
                <w:rPrChange w:id="1861" w:author="刘佳" w:date="2020-03-09T09:08:10Z">
                  <w:rPr>
                    <w:rFonts w:eastAsia="楷体_GB2312"/>
                    <w:sz w:val="24"/>
                  </w:rPr>
                </w:rPrChange>
              </w:rPr>
              <w:t>阳江市</w:t>
            </w:r>
          </w:p>
        </w:tc>
        <w:tc>
          <w:tcPr>
            <w:tcW w:w="6274" w:type="dxa"/>
            <w:tcBorders>
              <w:top w:val="single" w:color="000000" w:sz="4" w:space="0"/>
              <w:left w:val="single" w:color="000000" w:sz="4" w:space="0"/>
              <w:bottom w:val="single" w:color="000000" w:sz="4" w:space="0"/>
              <w:right w:val="single" w:color="000000" w:sz="4" w:space="0"/>
            </w:tcBorders>
            <w:vAlign w:val="center"/>
            <w:tcPrChange w:id="186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86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86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86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86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86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86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86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87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87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873" w:author="刘佳" w:date="2020-03-09T09:08:10Z">
                  <w:rPr>
                    <w:rFonts w:eastAsia="楷体_GB2312"/>
                    <w:sz w:val="24"/>
                  </w:rPr>
                </w:rPrChange>
              </w:rPr>
              <w:pPrChange w:id="1872" w:author="刘佳" w:date="2020-03-09T09:08:33Z">
                <w:pPr>
                  <w:widowControl/>
                  <w:snapToGrid w:val="0"/>
                  <w:jc w:val="center"/>
                  <w:textAlignment w:val="center"/>
                </w:pPr>
              </w:pPrChange>
            </w:pPr>
            <w:r>
              <w:rPr>
                <w:rFonts w:hint="default" w:ascii="Times New Roman" w:hAnsi="Times New Roman" w:eastAsia="楷体_GB2312" w:cs="Times New Roman"/>
                <w:sz w:val="24"/>
                <w:rPrChange w:id="1874" w:author="刘佳" w:date="2020-03-09T09:08:10Z">
                  <w:rPr>
                    <w:rFonts w:eastAsia="楷体_GB2312"/>
                    <w:sz w:val="24"/>
                  </w:rPr>
                </w:rPrChange>
              </w:rPr>
              <w:t>重点岸线海洋环境监测</w:t>
            </w:r>
          </w:p>
        </w:tc>
        <w:tc>
          <w:tcPr>
            <w:tcW w:w="1154" w:type="dxa"/>
            <w:tcBorders>
              <w:top w:val="single" w:color="000000" w:sz="4" w:space="0"/>
              <w:left w:val="single" w:color="000000" w:sz="4" w:space="0"/>
              <w:bottom w:val="single" w:color="000000" w:sz="4" w:space="0"/>
              <w:right w:val="single" w:color="000000" w:sz="4" w:space="0"/>
            </w:tcBorders>
            <w:vAlign w:val="center"/>
            <w:tcPrChange w:id="187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87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87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87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87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88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88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88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88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88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886" w:author="刘佳" w:date="2020-03-09T09:08:10Z">
                  <w:rPr>
                    <w:rFonts w:eastAsia="楷体_GB2312"/>
                    <w:sz w:val="24"/>
                  </w:rPr>
                </w:rPrChange>
              </w:rPr>
              <w:pPrChange w:id="1885" w:author="刘佳" w:date="2020-03-09T09:08:33Z">
                <w:pPr>
                  <w:widowControl/>
                  <w:snapToGrid w:val="0"/>
                  <w:jc w:val="center"/>
                  <w:textAlignment w:val="center"/>
                </w:pPr>
              </w:pPrChange>
            </w:pPr>
            <w:r>
              <w:rPr>
                <w:rFonts w:hint="default" w:ascii="Times New Roman" w:hAnsi="Times New Roman" w:eastAsia="楷体_GB2312" w:cs="Times New Roman"/>
                <w:sz w:val="24"/>
                <w:rPrChange w:id="1887" w:author="刘佳" w:date="2020-03-09T09:08:10Z">
                  <w:rPr>
                    <w:rFonts w:eastAsia="楷体_GB2312"/>
                    <w:sz w:val="24"/>
                  </w:rPr>
                </w:rPrChange>
              </w:rPr>
              <w:t>122</w:t>
            </w:r>
          </w:p>
        </w:tc>
      </w:tr>
      <w:tr>
        <w:tblPrEx>
          <w:tblLayout w:type="fixed"/>
          <w:tblCellMar>
            <w:top w:w="15" w:type="dxa"/>
            <w:left w:w="15" w:type="dxa"/>
            <w:bottom w:w="15" w:type="dxa"/>
            <w:right w:w="15" w:type="dxa"/>
          </w:tblCellMar>
          <w:tblPrExChange w:id="1888" w:author="刘佳" w:date="2020-03-09T09:08:24Z">
            <w:tblPrEx>
              <w:tblLayout w:type="fixed"/>
              <w:tblCellMar>
                <w:top w:w="15" w:type="dxa"/>
                <w:left w:w="15" w:type="dxa"/>
                <w:bottom w:w="15" w:type="dxa"/>
                <w:right w:w="15" w:type="dxa"/>
              </w:tblCellMar>
            </w:tblPrEx>
          </w:tblPrExChange>
        </w:tblPrEx>
        <w:trPr>
          <w:trHeight w:val="306" w:hRule="atLeast"/>
          <w:jc w:val="center"/>
          <w:trPrChange w:id="1888"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188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89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89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89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89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89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89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89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89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89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900" w:author="刘佳" w:date="2020-03-09T09:08:10Z">
                  <w:rPr>
                    <w:rFonts w:eastAsia="楷体_GB2312"/>
                    <w:sz w:val="24"/>
                  </w:rPr>
                </w:rPrChange>
              </w:rPr>
              <w:pPrChange w:id="1899"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901" w:author="刘佳" w:date="2020-03-09T09:08:10Z">
                  <w:rPr>
                    <w:rFonts w:eastAsia="楷体_GB2312"/>
                    <w:kern w:val="0"/>
                    <w:sz w:val="24"/>
                    <w:lang w:bidi="ar"/>
                  </w:rPr>
                </w:rPrChange>
              </w:rPr>
              <w:t>13</w:t>
            </w:r>
          </w:p>
        </w:tc>
        <w:tc>
          <w:tcPr>
            <w:tcW w:w="1701" w:type="dxa"/>
            <w:tcBorders>
              <w:top w:val="single" w:color="000000" w:sz="4" w:space="0"/>
              <w:left w:val="single" w:color="000000" w:sz="4" w:space="0"/>
              <w:bottom w:val="single" w:color="000000" w:sz="4" w:space="0"/>
              <w:right w:val="single" w:color="000000" w:sz="4" w:space="0"/>
            </w:tcBorders>
            <w:vAlign w:val="center"/>
            <w:tcPrChange w:id="190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90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90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90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90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90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90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90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91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91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913" w:author="刘佳" w:date="2020-03-09T09:08:10Z">
                  <w:rPr>
                    <w:rFonts w:eastAsia="楷体_GB2312"/>
                    <w:sz w:val="24"/>
                  </w:rPr>
                </w:rPrChange>
              </w:rPr>
              <w:pPrChange w:id="1912" w:author="刘佳" w:date="2020-03-09T09:08:33Z">
                <w:pPr>
                  <w:widowControl/>
                  <w:snapToGrid w:val="0"/>
                  <w:jc w:val="center"/>
                  <w:textAlignment w:val="center"/>
                </w:pPr>
              </w:pPrChange>
            </w:pPr>
            <w:r>
              <w:rPr>
                <w:rFonts w:hint="default" w:ascii="Times New Roman" w:hAnsi="Times New Roman" w:eastAsia="楷体_GB2312" w:cs="Times New Roman"/>
                <w:sz w:val="24"/>
                <w:rPrChange w:id="1914" w:author="刘佳" w:date="2020-03-09T09:08:10Z">
                  <w:rPr>
                    <w:rFonts w:eastAsia="楷体_GB2312"/>
                    <w:sz w:val="24"/>
                  </w:rPr>
                </w:rPrChange>
              </w:rPr>
              <w:t>中山市</w:t>
            </w:r>
          </w:p>
        </w:tc>
        <w:tc>
          <w:tcPr>
            <w:tcW w:w="6274" w:type="dxa"/>
            <w:tcBorders>
              <w:top w:val="single" w:color="000000" w:sz="4" w:space="0"/>
              <w:left w:val="single" w:color="000000" w:sz="4" w:space="0"/>
              <w:bottom w:val="single" w:color="000000" w:sz="4" w:space="0"/>
              <w:right w:val="single" w:color="000000" w:sz="4" w:space="0"/>
            </w:tcBorders>
            <w:vAlign w:val="center"/>
            <w:tcPrChange w:id="191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1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1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1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1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2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2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2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2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2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926" w:author="刘佳" w:date="2020-03-09T09:08:10Z">
                  <w:rPr>
                    <w:rFonts w:eastAsia="楷体_GB2312"/>
                    <w:sz w:val="24"/>
                  </w:rPr>
                </w:rPrChange>
              </w:rPr>
              <w:pPrChange w:id="1925" w:author="刘佳" w:date="2020-03-09T09:08:33Z">
                <w:pPr>
                  <w:widowControl/>
                  <w:snapToGrid w:val="0"/>
                  <w:jc w:val="center"/>
                  <w:textAlignment w:val="center"/>
                </w:pPr>
              </w:pPrChange>
            </w:pPr>
            <w:r>
              <w:rPr>
                <w:rFonts w:hint="default" w:ascii="Times New Roman" w:hAnsi="Times New Roman" w:eastAsia="楷体_GB2312" w:cs="Times New Roman"/>
                <w:sz w:val="24"/>
                <w:rPrChange w:id="1927" w:author="刘佳" w:date="2020-03-09T09:08:10Z">
                  <w:rPr>
                    <w:rFonts w:eastAsia="楷体_GB2312"/>
                    <w:sz w:val="24"/>
                  </w:rPr>
                </w:rPrChange>
              </w:rPr>
              <w:t>重点岸线海洋环境监测</w:t>
            </w:r>
          </w:p>
        </w:tc>
        <w:tc>
          <w:tcPr>
            <w:tcW w:w="1154" w:type="dxa"/>
            <w:tcBorders>
              <w:top w:val="single" w:color="000000" w:sz="4" w:space="0"/>
              <w:left w:val="single" w:color="000000" w:sz="4" w:space="0"/>
              <w:bottom w:val="single" w:color="000000" w:sz="4" w:space="0"/>
              <w:right w:val="single" w:color="000000" w:sz="4" w:space="0"/>
            </w:tcBorders>
            <w:vAlign w:val="center"/>
            <w:tcPrChange w:id="192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92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93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93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93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93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93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93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93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93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939" w:author="刘佳" w:date="2020-03-09T09:08:10Z">
                  <w:rPr>
                    <w:rFonts w:eastAsia="楷体_GB2312"/>
                    <w:sz w:val="24"/>
                  </w:rPr>
                </w:rPrChange>
              </w:rPr>
              <w:pPrChange w:id="1938" w:author="刘佳" w:date="2020-03-09T09:08:33Z">
                <w:pPr>
                  <w:widowControl/>
                  <w:snapToGrid w:val="0"/>
                  <w:jc w:val="center"/>
                  <w:textAlignment w:val="center"/>
                </w:pPr>
              </w:pPrChange>
            </w:pPr>
            <w:r>
              <w:rPr>
                <w:rFonts w:hint="default" w:ascii="Times New Roman" w:hAnsi="Times New Roman" w:eastAsia="楷体_GB2312" w:cs="Times New Roman"/>
                <w:sz w:val="24"/>
                <w:rPrChange w:id="1940" w:author="刘佳" w:date="2020-03-09T09:08:10Z">
                  <w:rPr>
                    <w:rFonts w:eastAsia="楷体_GB2312"/>
                    <w:sz w:val="24"/>
                  </w:rPr>
                </w:rPrChange>
              </w:rPr>
              <w:t>90</w:t>
            </w:r>
          </w:p>
        </w:tc>
      </w:tr>
      <w:tr>
        <w:tblPrEx>
          <w:tblLayout w:type="fixed"/>
          <w:tblCellMar>
            <w:top w:w="15" w:type="dxa"/>
            <w:left w:w="15" w:type="dxa"/>
            <w:bottom w:w="15" w:type="dxa"/>
            <w:right w:w="15" w:type="dxa"/>
          </w:tblCellMar>
          <w:tblPrExChange w:id="1941" w:author="刘佳" w:date="2020-03-09T09:08:24Z">
            <w:tblPrEx>
              <w:tblLayout w:type="fixed"/>
              <w:tblCellMar>
                <w:top w:w="15" w:type="dxa"/>
                <w:left w:w="15" w:type="dxa"/>
                <w:bottom w:w="15" w:type="dxa"/>
                <w:right w:w="15" w:type="dxa"/>
              </w:tblCellMar>
            </w:tblPrEx>
          </w:tblPrExChange>
        </w:tblPrEx>
        <w:trPr>
          <w:trHeight w:val="306" w:hRule="atLeast"/>
          <w:jc w:val="center"/>
          <w:trPrChange w:id="1941"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194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94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94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94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94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94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94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94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95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195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953" w:author="刘佳" w:date="2020-03-09T09:08:10Z">
                  <w:rPr>
                    <w:rFonts w:eastAsia="楷体_GB2312"/>
                    <w:sz w:val="24"/>
                  </w:rPr>
                </w:rPrChange>
              </w:rPr>
              <w:pPrChange w:id="1952"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1954" w:author="刘佳" w:date="2020-03-09T09:08:10Z">
                  <w:rPr>
                    <w:rFonts w:eastAsia="楷体_GB2312"/>
                    <w:kern w:val="0"/>
                    <w:sz w:val="24"/>
                    <w:lang w:bidi="ar"/>
                  </w:rPr>
                </w:rPrChange>
              </w:rPr>
              <w:t>14</w:t>
            </w:r>
          </w:p>
        </w:tc>
        <w:tc>
          <w:tcPr>
            <w:tcW w:w="1701" w:type="dxa"/>
            <w:tcBorders>
              <w:top w:val="single" w:color="000000" w:sz="4" w:space="0"/>
              <w:left w:val="single" w:color="000000" w:sz="4" w:space="0"/>
              <w:bottom w:val="single" w:color="000000" w:sz="4" w:space="0"/>
              <w:right w:val="single" w:color="000000" w:sz="4" w:space="0"/>
            </w:tcBorders>
            <w:vAlign w:val="center"/>
            <w:tcPrChange w:id="195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95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95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95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95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96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96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96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96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196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966" w:author="刘佳" w:date="2020-03-09T09:08:10Z">
                  <w:rPr>
                    <w:rFonts w:eastAsia="楷体_GB2312"/>
                    <w:sz w:val="24"/>
                  </w:rPr>
                </w:rPrChange>
              </w:rPr>
              <w:pPrChange w:id="1965" w:author="刘佳" w:date="2020-03-09T09:08:33Z">
                <w:pPr>
                  <w:widowControl/>
                  <w:snapToGrid w:val="0"/>
                  <w:jc w:val="center"/>
                  <w:textAlignment w:val="center"/>
                </w:pPr>
              </w:pPrChange>
            </w:pPr>
            <w:r>
              <w:rPr>
                <w:rFonts w:hint="default" w:ascii="Times New Roman" w:hAnsi="Times New Roman" w:eastAsia="楷体_GB2312" w:cs="Times New Roman"/>
                <w:sz w:val="24"/>
                <w:rPrChange w:id="1967" w:author="刘佳" w:date="2020-03-09T09:08:10Z">
                  <w:rPr>
                    <w:rFonts w:eastAsia="楷体_GB2312"/>
                    <w:sz w:val="24"/>
                  </w:rPr>
                </w:rPrChange>
              </w:rPr>
              <w:t>珠海市</w:t>
            </w:r>
          </w:p>
        </w:tc>
        <w:tc>
          <w:tcPr>
            <w:tcW w:w="6274" w:type="dxa"/>
            <w:tcBorders>
              <w:top w:val="single" w:color="000000" w:sz="4" w:space="0"/>
              <w:left w:val="single" w:color="000000" w:sz="4" w:space="0"/>
              <w:bottom w:val="single" w:color="000000" w:sz="4" w:space="0"/>
              <w:right w:val="single" w:color="000000" w:sz="4" w:space="0"/>
            </w:tcBorders>
            <w:vAlign w:val="center"/>
            <w:tcPrChange w:id="196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6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7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7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7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7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7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7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7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197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979" w:author="刘佳" w:date="2020-03-09T09:08:10Z">
                  <w:rPr>
                    <w:rFonts w:eastAsia="楷体_GB2312"/>
                    <w:sz w:val="24"/>
                  </w:rPr>
                </w:rPrChange>
              </w:rPr>
              <w:pPrChange w:id="1978" w:author="刘佳" w:date="2020-03-09T09:08:33Z">
                <w:pPr>
                  <w:widowControl/>
                  <w:snapToGrid w:val="0"/>
                  <w:jc w:val="center"/>
                  <w:textAlignment w:val="center"/>
                </w:pPr>
              </w:pPrChange>
            </w:pPr>
            <w:r>
              <w:rPr>
                <w:rFonts w:hint="default" w:ascii="Times New Roman" w:hAnsi="Times New Roman" w:eastAsia="楷体_GB2312" w:cs="Times New Roman"/>
                <w:sz w:val="24"/>
                <w:rPrChange w:id="1980" w:author="刘佳" w:date="2020-03-09T09:08:10Z">
                  <w:rPr>
                    <w:rFonts w:eastAsia="楷体_GB2312"/>
                    <w:sz w:val="24"/>
                  </w:rPr>
                </w:rPrChange>
              </w:rPr>
              <w:t>重点岸线海洋环境监测</w:t>
            </w:r>
          </w:p>
        </w:tc>
        <w:tc>
          <w:tcPr>
            <w:tcW w:w="1154" w:type="dxa"/>
            <w:tcBorders>
              <w:top w:val="single" w:color="000000" w:sz="4" w:space="0"/>
              <w:left w:val="single" w:color="000000" w:sz="4" w:space="0"/>
              <w:bottom w:val="single" w:color="000000" w:sz="4" w:space="0"/>
              <w:right w:val="single" w:color="000000" w:sz="4" w:space="0"/>
            </w:tcBorders>
            <w:vAlign w:val="center"/>
            <w:tcPrChange w:id="198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98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98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98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98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98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98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98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98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199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1992" w:author="刘佳" w:date="2020-03-09T09:08:10Z">
                  <w:rPr>
                    <w:rFonts w:eastAsia="楷体_GB2312"/>
                    <w:sz w:val="24"/>
                  </w:rPr>
                </w:rPrChange>
              </w:rPr>
              <w:pPrChange w:id="1991" w:author="刘佳" w:date="2020-03-09T09:08:33Z">
                <w:pPr>
                  <w:widowControl/>
                  <w:snapToGrid w:val="0"/>
                  <w:jc w:val="center"/>
                  <w:textAlignment w:val="center"/>
                </w:pPr>
              </w:pPrChange>
            </w:pPr>
            <w:r>
              <w:rPr>
                <w:rFonts w:hint="default" w:ascii="Times New Roman" w:hAnsi="Times New Roman" w:eastAsia="楷体_GB2312" w:cs="Times New Roman"/>
                <w:sz w:val="24"/>
                <w:rPrChange w:id="1993" w:author="刘佳" w:date="2020-03-09T09:08:10Z">
                  <w:rPr>
                    <w:rFonts w:eastAsia="楷体_GB2312"/>
                    <w:sz w:val="24"/>
                  </w:rPr>
                </w:rPrChange>
              </w:rPr>
              <w:t>146</w:t>
            </w:r>
          </w:p>
        </w:tc>
      </w:tr>
      <w:tr>
        <w:tblPrEx>
          <w:tblLayout w:type="fixed"/>
          <w:tblCellMar>
            <w:top w:w="15" w:type="dxa"/>
            <w:left w:w="15" w:type="dxa"/>
            <w:bottom w:w="15" w:type="dxa"/>
            <w:right w:w="15" w:type="dxa"/>
          </w:tblCellMar>
          <w:tblPrExChange w:id="1994" w:author="刘佳" w:date="2020-03-09T09:08:24Z">
            <w:tblPrEx>
              <w:tblLayout w:type="fixed"/>
              <w:tblCellMar>
                <w:top w:w="15" w:type="dxa"/>
                <w:left w:w="15" w:type="dxa"/>
                <w:bottom w:w="15" w:type="dxa"/>
                <w:right w:w="15" w:type="dxa"/>
              </w:tblCellMar>
            </w:tblPrEx>
          </w:tblPrExChange>
        </w:tblPrEx>
        <w:trPr>
          <w:trHeight w:val="306" w:hRule="atLeast"/>
          <w:jc w:val="center"/>
          <w:trPrChange w:id="1994" w:author="刘佳" w:date="2020-03-09T09:08:24Z">
            <w:trPr>
              <w:trHeight w:val="306" w:hRule="atLeast"/>
              <w:jc w:val="center"/>
            </w:trPr>
          </w:trPrChange>
        </w:trPr>
        <w:tc>
          <w:tcPr>
            <w:tcW w:w="8736" w:type="dxa"/>
            <w:gridSpan w:val="3"/>
            <w:tcBorders>
              <w:top w:val="single" w:color="000000" w:sz="4" w:space="0"/>
              <w:left w:val="single" w:color="000000" w:sz="4" w:space="0"/>
              <w:bottom w:val="single" w:color="000000" w:sz="4" w:space="0"/>
              <w:right w:val="single" w:color="000000" w:sz="4" w:space="0"/>
            </w:tcBorders>
            <w:vAlign w:val="center"/>
            <w:tcPrChange w:id="1995" w:author="刘佳" w:date="2020-03-09T09:08:24Z">
              <w:tcPr>
                <w:tcW w:w="8736" w:type="dxa"/>
                <w:gridSpan w:val="3"/>
                <w:tcBorders>
                  <w:top w:val="single" w:color="000000" w:sz="4" w:space="0"/>
                  <w:left w:val="single" w:color="000000" w:sz="4" w:space="0"/>
                  <w:bottom w:val="single" w:color="000000" w:sz="4" w:space="0"/>
                  <w:right w:val="single" w:color="000000" w:sz="4" w:space="0"/>
                </w:tcBorders>
                <w:vAlign w:val="center"/>
                <w:tcPrChange w:id="1996"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997"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998"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1999"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2000"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2001"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2002"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2003"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2004"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left"/>
              <w:textAlignment w:val="center"/>
              <w:rPr>
                <w:rFonts w:hint="default" w:ascii="Times New Roman" w:hAnsi="Times New Roman" w:eastAsia="楷体_GB2312" w:cs="Times New Roman"/>
                <w:b/>
                <w:sz w:val="24"/>
                <w:rPrChange w:id="2006" w:author="刘佳" w:date="2020-03-09T09:08:10Z">
                  <w:rPr>
                    <w:rFonts w:eastAsia="楷体_GB2312"/>
                    <w:b/>
                    <w:sz w:val="24"/>
                  </w:rPr>
                </w:rPrChange>
              </w:rPr>
              <w:pPrChange w:id="2005" w:author="刘佳" w:date="2020-03-09T09:08:33Z">
                <w:pPr>
                  <w:widowControl/>
                  <w:snapToGrid w:val="0"/>
                  <w:jc w:val="left"/>
                  <w:textAlignment w:val="center"/>
                </w:pPr>
              </w:pPrChange>
            </w:pPr>
            <w:r>
              <w:rPr>
                <w:rFonts w:hint="default" w:ascii="Times New Roman" w:hAnsi="Times New Roman" w:eastAsia="楷体_GB2312" w:cs="Times New Roman"/>
                <w:b/>
                <w:kern w:val="0"/>
                <w:sz w:val="24"/>
                <w:lang w:bidi="ar"/>
                <w:rPrChange w:id="2007" w:author="刘佳" w:date="2020-03-09T09:08:10Z">
                  <w:rPr>
                    <w:rFonts w:eastAsia="楷体_GB2312"/>
                    <w:b/>
                    <w:kern w:val="0"/>
                    <w:sz w:val="24"/>
                    <w:lang w:bidi="ar"/>
                  </w:rPr>
                </w:rPrChange>
              </w:rPr>
              <w:t>三、工业固体废物堆存场所整治</w:t>
            </w:r>
          </w:p>
        </w:tc>
        <w:tc>
          <w:tcPr>
            <w:tcW w:w="1154" w:type="dxa"/>
            <w:tcBorders>
              <w:top w:val="single" w:color="000000" w:sz="4" w:space="0"/>
              <w:left w:val="single" w:color="000000" w:sz="4" w:space="0"/>
              <w:bottom w:val="single" w:color="000000" w:sz="4" w:space="0"/>
              <w:right w:val="single" w:color="000000" w:sz="4" w:space="0"/>
            </w:tcBorders>
            <w:vAlign w:val="center"/>
            <w:tcPrChange w:id="200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0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1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1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1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1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1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1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1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1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b/>
                <w:sz w:val="24"/>
                <w:rPrChange w:id="2019" w:author="刘佳" w:date="2020-03-09T09:08:10Z">
                  <w:rPr>
                    <w:rFonts w:eastAsia="楷体_GB2312"/>
                    <w:b/>
                    <w:sz w:val="24"/>
                  </w:rPr>
                </w:rPrChange>
              </w:rPr>
              <w:pPrChange w:id="2018" w:author="刘佳" w:date="2020-03-09T09:08:33Z">
                <w:pPr>
                  <w:widowControl/>
                  <w:snapToGrid w:val="0"/>
                  <w:jc w:val="center"/>
                  <w:textAlignment w:val="center"/>
                </w:pPr>
              </w:pPrChange>
            </w:pPr>
            <w:r>
              <w:rPr>
                <w:rFonts w:hint="default" w:ascii="Times New Roman" w:hAnsi="Times New Roman" w:eastAsia="楷体_GB2312" w:cs="Times New Roman"/>
                <w:b/>
                <w:kern w:val="0"/>
                <w:sz w:val="24"/>
                <w:lang w:bidi="ar"/>
                <w:rPrChange w:id="2020" w:author="刘佳" w:date="2020-03-09T09:08:10Z">
                  <w:rPr>
                    <w:rFonts w:eastAsia="楷体_GB2312"/>
                    <w:b/>
                    <w:kern w:val="0"/>
                    <w:sz w:val="24"/>
                    <w:lang w:bidi="ar"/>
                  </w:rPr>
                </w:rPrChange>
              </w:rPr>
              <w:t>1,200</w:t>
            </w:r>
          </w:p>
        </w:tc>
      </w:tr>
      <w:tr>
        <w:tblPrEx>
          <w:tblLayout w:type="fixed"/>
          <w:tblCellMar>
            <w:top w:w="15" w:type="dxa"/>
            <w:left w:w="15" w:type="dxa"/>
            <w:bottom w:w="15" w:type="dxa"/>
            <w:right w:w="15" w:type="dxa"/>
          </w:tblCellMar>
          <w:tblPrExChange w:id="2021" w:author="刘佳" w:date="2020-03-09T09:08:24Z">
            <w:tblPrEx>
              <w:tblLayout w:type="fixed"/>
              <w:tblCellMar>
                <w:top w:w="15" w:type="dxa"/>
                <w:left w:w="15" w:type="dxa"/>
                <w:bottom w:w="15" w:type="dxa"/>
                <w:right w:w="15" w:type="dxa"/>
              </w:tblCellMar>
            </w:tblPrEx>
          </w:tblPrExChange>
        </w:tblPrEx>
        <w:trPr>
          <w:trHeight w:val="306" w:hRule="atLeast"/>
          <w:jc w:val="center"/>
          <w:trPrChange w:id="2021"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202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02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02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02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02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02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02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02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03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03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2033" w:author="刘佳" w:date="2020-03-09T09:08:10Z">
                  <w:rPr>
                    <w:rFonts w:eastAsia="楷体_GB2312"/>
                    <w:kern w:val="0"/>
                    <w:sz w:val="24"/>
                    <w:lang w:bidi="ar"/>
                  </w:rPr>
                </w:rPrChange>
              </w:rPr>
              <w:pPrChange w:id="2032"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2034" w:author="刘佳" w:date="2020-03-09T09:08:10Z">
                  <w:rPr>
                    <w:rFonts w:eastAsia="楷体_GB2312"/>
                    <w:kern w:val="0"/>
                    <w:sz w:val="24"/>
                    <w:lang w:bidi="ar"/>
                  </w:rPr>
                </w:rPrChange>
              </w:rPr>
              <w:t>1</w:t>
            </w:r>
          </w:p>
        </w:tc>
        <w:tc>
          <w:tcPr>
            <w:tcW w:w="1701" w:type="dxa"/>
            <w:tcBorders>
              <w:top w:val="single" w:color="000000" w:sz="4" w:space="0"/>
              <w:left w:val="single" w:color="000000" w:sz="4" w:space="0"/>
              <w:bottom w:val="single" w:color="000000" w:sz="4" w:space="0"/>
              <w:right w:val="single" w:color="000000" w:sz="4" w:space="0"/>
            </w:tcBorders>
            <w:vAlign w:val="center"/>
            <w:tcPrChange w:id="203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03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03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03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03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04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04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04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04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04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2046" w:author="刘佳" w:date="2020-03-09T09:08:10Z">
                  <w:rPr>
                    <w:rFonts w:eastAsia="楷体_GB2312"/>
                    <w:kern w:val="0"/>
                    <w:sz w:val="24"/>
                    <w:lang w:bidi="ar"/>
                  </w:rPr>
                </w:rPrChange>
              </w:rPr>
              <w:pPrChange w:id="2045"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2047" w:author="刘佳" w:date="2020-03-09T09:08:10Z">
                  <w:rPr>
                    <w:rFonts w:eastAsia="楷体_GB2312"/>
                    <w:kern w:val="0"/>
                    <w:sz w:val="24"/>
                    <w:lang w:bidi="ar"/>
                  </w:rPr>
                </w:rPrChange>
              </w:rPr>
              <w:t>河源市</w:t>
            </w:r>
          </w:p>
        </w:tc>
        <w:tc>
          <w:tcPr>
            <w:tcW w:w="6274" w:type="dxa"/>
            <w:tcBorders>
              <w:top w:val="single" w:color="000000" w:sz="4" w:space="0"/>
              <w:left w:val="single" w:color="000000" w:sz="4" w:space="0"/>
              <w:bottom w:val="single" w:color="000000" w:sz="4" w:space="0"/>
              <w:right w:val="single" w:color="000000" w:sz="4" w:space="0"/>
            </w:tcBorders>
            <w:vAlign w:val="center"/>
            <w:tcPrChange w:id="204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04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05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05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05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05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05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05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05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05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2059" w:author="刘佳" w:date="2020-03-09T09:08:10Z">
                  <w:rPr>
                    <w:rFonts w:eastAsia="楷体_GB2312"/>
                    <w:kern w:val="0"/>
                    <w:sz w:val="24"/>
                    <w:lang w:bidi="ar"/>
                  </w:rPr>
                </w:rPrChange>
              </w:rPr>
              <w:pPrChange w:id="2058"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2060" w:author="刘佳" w:date="2020-03-09T09:08:10Z">
                  <w:rPr>
                    <w:rFonts w:eastAsia="楷体_GB2312"/>
                    <w:kern w:val="0"/>
                    <w:sz w:val="24"/>
                    <w:lang w:bidi="ar"/>
                  </w:rPr>
                </w:rPrChange>
              </w:rPr>
              <w:t>工业固体废物堆存场所整治</w:t>
            </w:r>
          </w:p>
        </w:tc>
        <w:tc>
          <w:tcPr>
            <w:tcW w:w="1154" w:type="dxa"/>
            <w:tcBorders>
              <w:top w:val="single" w:color="000000" w:sz="4" w:space="0"/>
              <w:left w:val="single" w:color="000000" w:sz="4" w:space="0"/>
              <w:bottom w:val="single" w:color="000000" w:sz="4" w:space="0"/>
              <w:right w:val="single" w:color="000000" w:sz="4" w:space="0"/>
            </w:tcBorders>
            <w:vAlign w:val="center"/>
            <w:tcPrChange w:id="206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6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6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6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6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6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6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6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6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07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2072" w:author="刘佳" w:date="2020-03-09T09:08:10Z">
                  <w:rPr>
                    <w:rFonts w:eastAsia="楷体_GB2312"/>
                    <w:kern w:val="0"/>
                    <w:sz w:val="24"/>
                    <w:lang w:bidi="ar"/>
                  </w:rPr>
                </w:rPrChange>
              </w:rPr>
              <w:pPrChange w:id="2071"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2073" w:author="刘佳" w:date="2020-03-09T09:08:10Z">
                  <w:rPr>
                    <w:rFonts w:eastAsia="楷体_GB2312"/>
                    <w:kern w:val="0"/>
                    <w:sz w:val="24"/>
                    <w:lang w:bidi="ar"/>
                  </w:rPr>
                </w:rPrChange>
              </w:rPr>
              <w:t>170</w:t>
            </w:r>
          </w:p>
        </w:tc>
      </w:tr>
      <w:tr>
        <w:tblPrEx>
          <w:tblLayout w:type="fixed"/>
          <w:tblCellMar>
            <w:top w:w="15" w:type="dxa"/>
            <w:left w:w="15" w:type="dxa"/>
            <w:bottom w:w="15" w:type="dxa"/>
            <w:right w:w="15" w:type="dxa"/>
          </w:tblCellMar>
          <w:tblPrExChange w:id="2074" w:author="刘佳" w:date="2020-03-09T09:08:24Z">
            <w:tblPrEx>
              <w:tblLayout w:type="fixed"/>
              <w:tblCellMar>
                <w:top w:w="15" w:type="dxa"/>
                <w:left w:w="15" w:type="dxa"/>
                <w:bottom w:w="15" w:type="dxa"/>
                <w:right w:w="15" w:type="dxa"/>
              </w:tblCellMar>
            </w:tblPrEx>
          </w:tblPrExChange>
        </w:tblPrEx>
        <w:trPr>
          <w:trHeight w:val="306" w:hRule="atLeast"/>
          <w:jc w:val="center"/>
          <w:trPrChange w:id="2074"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207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07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07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07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07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08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08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08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08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08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2086" w:author="刘佳" w:date="2020-03-09T09:08:10Z">
                  <w:rPr>
                    <w:rFonts w:eastAsia="楷体_GB2312"/>
                    <w:sz w:val="24"/>
                  </w:rPr>
                </w:rPrChange>
              </w:rPr>
              <w:pPrChange w:id="2085"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2087" w:author="刘佳" w:date="2020-03-09T09:08:10Z">
                  <w:rPr>
                    <w:rFonts w:eastAsia="楷体_GB2312"/>
                    <w:kern w:val="0"/>
                    <w:sz w:val="24"/>
                    <w:lang w:bidi="ar"/>
                  </w:rPr>
                </w:rPrChange>
              </w:rPr>
              <w:t>2</w:t>
            </w:r>
          </w:p>
        </w:tc>
        <w:tc>
          <w:tcPr>
            <w:tcW w:w="1701" w:type="dxa"/>
            <w:tcBorders>
              <w:top w:val="single" w:color="000000" w:sz="4" w:space="0"/>
              <w:left w:val="single" w:color="000000" w:sz="4" w:space="0"/>
              <w:bottom w:val="single" w:color="000000" w:sz="4" w:space="0"/>
              <w:right w:val="single" w:color="000000" w:sz="4" w:space="0"/>
            </w:tcBorders>
            <w:vAlign w:val="center"/>
            <w:tcPrChange w:id="208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08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09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09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09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09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09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09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09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09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2099" w:author="刘佳" w:date="2020-03-09T09:08:10Z">
                  <w:rPr>
                    <w:rFonts w:eastAsia="楷体_GB2312"/>
                    <w:sz w:val="24"/>
                  </w:rPr>
                </w:rPrChange>
              </w:rPr>
              <w:pPrChange w:id="2098" w:author="刘佳" w:date="2020-03-09T09:08:33Z">
                <w:pPr>
                  <w:widowControl/>
                  <w:snapToGrid w:val="0"/>
                  <w:jc w:val="center"/>
                  <w:textAlignment w:val="center"/>
                </w:pPr>
              </w:pPrChange>
            </w:pPr>
            <w:r>
              <w:rPr>
                <w:rFonts w:hint="default" w:ascii="Times New Roman" w:hAnsi="Times New Roman" w:eastAsia="楷体_GB2312" w:cs="Times New Roman"/>
                <w:sz w:val="24"/>
                <w:rPrChange w:id="2100" w:author="刘佳" w:date="2020-03-09T09:08:10Z">
                  <w:rPr>
                    <w:rFonts w:eastAsia="楷体_GB2312"/>
                    <w:sz w:val="24"/>
                  </w:rPr>
                </w:rPrChange>
              </w:rPr>
              <w:t>惠州市</w:t>
            </w:r>
          </w:p>
        </w:tc>
        <w:tc>
          <w:tcPr>
            <w:tcW w:w="6274" w:type="dxa"/>
            <w:tcBorders>
              <w:top w:val="single" w:color="000000" w:sz="4" w:space="0"/>
              <w:left w:val="single" w:color="000000" w:sz="4" w:space="0"/>
              <w:bottom w:val="single" w:color="000000" w:sz="4" w:space="0"/>
              <w:right w:val="single" w:color="000000" w:sz="4" w:space="0"/>
            </w:tcBorders>
            <w:vAlign w:val="center"/>
            <w:tcPrChange w:id="210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10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10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10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10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10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10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10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10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11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2112" w:author="刘佳" w:date="2020-03-09T09:08:10Z">
                  <w:rPr>
                    <w:rFonts w:eastAsia="楷体_GB2312"/>
                    <w:kern w:val="0"/>
                    <w:sz w:val="24"/>
                    <w:lang w:bidi="ar"/>
                  </w:rPr>
                </w:rPrChange>
              </w:rPr>
              <w:pPrChange w:id="2111"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2113" w:author="刘佳" w:date="2020-03-09T09:08:10Z">
                  <w:rPr>
                    <w:rFonts w:eastAsia="楷体_GB2312"/>
                    <w:kern w:val="0"/>
                    <w:sz w:val="24"/>
                    <w:lang w:bidi="ar"/>
                  </w:rPr>
                </w:rPrChange>
              </w:rPr>
              <w:t>工业固体废物堆存场所整治</w:t>
            </w:r>
          </w:p>
        </w:tc>
        <w:tc>
          <w:tcPr>
            <w:tcW w:w="1154" w:type="dxa"/>
            <w:tcBorders>
              <w:top w:val="single" w:color="000000" w:sz="4" w:space="0"/>
              <w:left w:val="single" w:color="000000" w:sz="4" w:space="0"/>
              <w:bottom w:val="single" w:color="000000" w:sz="4" w:space="0"/>
              <w:right w:val="single" w:color="000000" w:sz="4" w:space="0"/>
            </w:tcBorders>
            <w:vAlign w:val="center"/>
            <w:tcPrChange w:id="211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11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11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11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11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11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12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12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12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12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2125" w:author="刘佳" w:date="2020-03-09T09:08:10Z">
                  <w:rPr>
                    <w:rFonts w:eastAsia="楷体_GB2312"/>
                    <w:sz w:val="24"/>
                  </w:rPr>
                </w:rPrChange>
              </w:rPr>
              <w:pPrChange w:id="2124" w:author="刘佳" w:date="2020-03-09T09:08:33Z">
                <w:pPr>
                  <w:widowControl/>
                  <w:snapToGrid w:val="0"/>
                  <w:jc w:val="center"/>
                  <w:textAlignment w:val="center"/>
                </w:pPr>
              </w:pPrChange>
            </w:pPr>
            <w:r>
              <w:rPr>
                <w:rFonts w:hint="default" w:ascii="Times New Roman" w:hAnsi="Times New Roman" w:eastAsia="楷体_GB2312" w:cs="Times New Roman"/>
                <w:sz w:val="24"/>
                <w:rPrChange w:id="2126" w:author="刘佳" w:date="2020-03-09T09:08:10Z">
                  <w:rPr>
                    <w:rFonts w:eastAsia="楷体_GB2312"/>
                    <w:sz w:val="24"/>
                  </w:rPr>
                </w:rPrChange>
              </w:rPr>
              <w:t>300</w:t>
            </w:r>
          </w:p>
        </w:tc>
      </w:tr>
      <w:tr>
        <w:tblPrEx>
          <w:tblLayout w:type="fixed"/>
          <w:tblCellMar>
            <w:top w:w="15" w:type="dxa"/>
            <w:left w:w="15" w:type="dxa"/>
            <w:bottom w:w="15" w:type="dxa"/>
            <w:right w:w="15" w:type="dxa"/>
          </w:tblCellMar>
          <w:tblPrExChange w:id="2127" w:author="刘佳" w:date="2020-03-09T09:08:24Z">
            <w:tblPrEx>
              <w:tblLayout w:type="fixed"/>
              <w:tblCellMar>
                <w:top w:w="15" w:type="dxa"/>
                <w:left w:w="15" w:type="dxa"/>
                <w:bottom w:w="15" w:type="dxa"/>
                <w:right w:w="15" w:type="dxa"/>
              </w:tblCellMar>
            </w:tblPrEx>
          </w:tblPrExChange>
        </w:tblPrEx>
        <w:trPr>
          <w:trHeight w:val="306" w:hRule="atLeast"/>
          <w:jc w:val="center"/>
          <w:trPrChange w:id="2127"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212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2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3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3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3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3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3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3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3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3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2139" w:author="刘佳" w:date="2020-03-09T09:08:10Z">
                  <w:rPr>
                    <w:rFonts w:eastAsia="楷体_GB2312"/>
                    <w:sz w:val="24"/>
                  </w:rPr>
                </w:rPrChange>
              </w:rPr>
              <w:pPrChange w:id="2138"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2140" w:author="刘佳" w:date="2020-03-09T09:08:10Z">
                  <w:rPr>
                    <w:rFonts w:eastAsia="楷体_GB2312"/>
                    <w:kern w:val="0"/>
                    <w:sz w:val="24"/>
                    <w:lang w:bidi="ar"/>
                  </w:rPr>
                </w:rPrChange>
              </w:rPr>
              <w:t>3</w:t>
            </w:r>
          </w:p>
        </w:tc>
        <w:tc>
          <w:tcPr>
            <w:tcW w:w="1701" w:type="dxa"/>
            <w:tcBorders>
              <w:top w:val="single" w:color="000000" w:sz="4" w:space="0"/>
              <w:left w:val="single" w:color="000000" w:sz="4" w:space="0"/>
              <w:bottom w:val="single" w:color="000000" w:sz="4" w:space="0"/>
              <w:right w:val="single" w:color="000000" w:sz="4" w:space="0"/>
            </w:tcBorders>
            <w:vAlign w:val="center"/>
            <w:tcPrChange w:id="214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14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14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14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14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14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14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14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14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15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2152" w:author="刘佳" w:date="2020-03-09T09:08:10Z">
                  <w:rPr>
                    <w:rFonts w:eastAsia="楷体_GB2312"/>
                    <w:sz w:val="24"/>
                  </w:rPr>
                </w:rPrChange>
              </w:rPr>
              <w:pPrChange w:id="2151" w:author="刘佳" w:date="2020-03-09T09:08:33Z">
                <w:pPr>
                  <w:widowControl/>
                  <w:snapToGrid w:val="0"/>
                  <w:jc w:val="center"/>
                  <w:textAlignment w:val="center"/>
                </w:pPr>
              </w:pPrChange>
            </w:pPr>
            <w:r>
              <w:rPr>
                <w:rFonts w:hint="default" w:ascii="Times New Roman" w:hAnsi="Times New Roman" w:eastAsia="楷体_GB2312" w:cs="Times New Roman"/>
                <w:sz w:val="24"/>
                <w:rPrChange w:id="2153" w:author="刘佳" w:date="2020-03-09T09:08:10Z">
                  <w:rPr>
                    <w:rFonts w:eastAsia="楷体_GB2312"/>
                    <w:sz w:val="24"/>
                  </w:rPr>
                </w:rPrChange>
              </w:rPr>
              <w:t>湛江市</w:t>
            </w:r>
          </w:p>
        </w:tc>
        <w:tc>
          <w:tcPr>
            <w:tcW w:w="6274" w:type="dxa"/>
            <w:tcBorders>
              <w:top w:val="single" w:color="000000" w:sz="4" w:space="0"/>
              <w:left w:val="single" w:color="000000" w:sz="4" w:space="0"/>
              <w:bottom w:val="single" w:color="000000" w:sz="4" w:space="0"/>
              <w:right w:val="single" w:color="000000" w:sz="4" w:space="0"/>
            </w:tcBorders>
            <w:vAlign w:val="center"/>
            <w:tcPrChange w:id="215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15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15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15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15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15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16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16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16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16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2165" w:author="刘佳" w:date="2020-03-09T09:08:10Z">
                  <w:rPr>
                    <w:rFonts w:eastAsia="楷体_GB2312"/>
                    <w:kern w:val="0"/>
                    <w:sz w:val="24"/>
                    <w:lang w:bidi="ar"/>
                  </w:rPr>
                </w:rPrChange>
              </w:rPr>
              <w:pPrChange w:id="2164"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2166" w:author="刘佳" w:date="2020-03-09T09:08:10Z">
                  <w:rPr>
                    <w:rFonts w:eastAsia="楷体_GB2312"/>
                    <w:kern w:val="0"/>
                    <w:sz w:val="24"/>
                    <w:lang w:bidi="ar"/>
                  </w:rPr>
                </w:rPrChange>
              </w:rPr>
              <w:t>工业固体废物堆存场所整治</w:t>
            </w:r>
          </w:p>
        </w:tc>
        <w:tc>
          <w:tcPr>
            <w:tcW w:w="1154" w:type="dxa"/>
            <w:tcBorders>
              <w:top w:val="single" w:color="000000" w:sz="4" w:space="0"/>
              <w:left w:val="single" w:color="000000" w:sz="4" w:space="0"/>
              <w:bottom w:val="single" w:color="000000" w:sz="4" w:space="0"/>
              <w:right w:val="single" w:color="000000" w:sz="4" w:space="0"/>
            </w:tcBorders>
            <w:vAlign w:val="center"/>
            <w:tcPrChange w:id="216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16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16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17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17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17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17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17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17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17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2178" w:author="刘佳" w:date="2020-03-09T09:08:10Z">
                  <w:rPr>
                    <w:rFonts w:eastAsia="楷体_GB2312"/>
                    <w:sz w:val="24"/>
                  </w:rPr>
                </w:rPrChange>
              </w:rPr>
              <w:pPrChange w:id="2177" w:author="刘佳" w:date="2020-03-09T09:08:33Z">
                <w:pPr>
                  <w:widowControl/>
                  <w:snapToGrid w:val="0"/>
                  <w:jc w:val="center"/>
                  <w:textAlignment w:val="center"/>
                </w:pPr>
              </w:pPrChange>
            </w:pPr>
            <w:r>
              <w:rPr>
                <w:rFonts w:hint="default" w:ascii="Times New Roman" w:hAnsi="Times New Roman" w:eastAsia="楷体_GB2312" w:cs="Times New Roman"/>
                <w:sz w:val="24"/>
                <w:rPrChange w:id="2179" w:author="刘佳" w:date="2020-03-09T09:08:10Z">
                  <w:rPr>
                    <w:rFonts w:eastAsia="楷体_GB2312"/>
                    <w:sz w:val="24"/>
                  </w:rPr>
                </w:rPrChange>
              </w:rPr>
              <w:t>430</w:t>
            </w:r>
          </w:p>
        </w:tc>
      </w:tr>
      <w:tr>
        <w:tblPrEx>
          <w:tblLayout w:type="fixed"/>
          <w:tblCellMar>
            <w:top w:w="15" w:type="dxa"/>
            <w:left w:w="15" w:type="dxa"/>
            <w:bottom w:w="15" w:type="dxa"/>
            <w:right w:w="15" w:type="dxa"/>
          </w:tblCellMar>
          <w:tblPrExChange w:id="2180" w:author="刘佳" w:date="2020-03-09T09:08:24Z">
            <w:tblPrEx>
              <w:tblLayout w:type="fixed"/>
              <w:tblCellMar>
                <w:top w:w="15" w:type="dxa"/>
                <w:left w:w="15" w:type="dxa"/>
                <w:bottom w:w="15" w:type="dxa"/>
                <w:right w:w="15" w:type="dxa"/>
              </w:tblCellMar>
            </w:tblPrEx>
          </w:tblPrExChange>
        </w:tblPrEx>
        <w:trPr>
          <w:trHeight w:val="306" w:hRule="atLeast"/>
          <w:jc w:val="center"/>
          <w:trPrChange w:id="2180"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vAlign w:val="center"/>
            <w:tcPrChange w:id="2181"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82"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83"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84"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85"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86"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87"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88"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89"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Change w:id="2190" w:author="刘佳" w:date="2020-03-09T09:08:24Z">
                                                  <w:tcPr>
                                                    <w:tcW w:w="76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2192" w:author="刘佳" w:date="2020-03-09T09:08:10Z">
                  <w:rPr>
                    <w:rFonts w:eastAsia="楷体_GB2312"/>
                    <w:sz w:val="24"/>
                  </w:rPr>
                </w:rPrChange>
              </w:rPr>
              <w:pPrChange w:id="2191"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2193" w:author="刘佳" w:date="2020-03-09T09:08:10Z">
                  <w:rPr>
                    <w:rFonts w:eastAsia="楷体_GB2312"/>
                    <w:kern w:val="0"/>
                    <w:sz w:val="24"/>
                    <w:lang w:bidi="ar"/>
                  </w:rPr>
                </w:rPrChange>
              </w:rPr>
              <w:t>4</w:t>
            </w:r>
          </w:p>
        </w:tc>
        <w:tc>
          <w:tcPr>
            <w:tcW w:w="1701" w:type="dxa"/>
            <w:tcBorders>
              <w:top w:val="single" w:color="000000" w:sz="4" w:space="0"/>
              <w:left w:val="single" w:color="000000" w:sz="4" w:space="0"/>
              <w:bottom w:val="single" w:color="000000" w:sz="4" w:space="0"/>
              <w:right w:val="single" w:color="000000" w:sz="4" w:space="0"/>
            </w:tcBorders>
            <w:vAlign w:val="center"/>
            <w:tcPrChange w:id="2194"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195"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196"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197"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198"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199"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200"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201"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202"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Change w:id="2203" w:author="刘佳" w:date="2020-03-09T09:08:24Z">
                                                  <w:tcPr>
                                                    <w:tcW w:w="1701"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2205" w:author="刘佳" w:date="2020-03-09T09:08:10Z">
                  <w:rPr>
                    <w:rFonts w:eastAsia="楷体_GB2312"/>
                    <w:sz w:val="24"/>
                  </w:rPr>
                </w:rPrChange>
              </w:rPr>
              <w:pPrChange w:id="2204"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2206" w:author="刘佳" w:date="2020-03-09T09:08:10Z">
                  <w:rPr>
                    <w:rFonts w:eastAsia="楷体_GB2312"/>
                    <w:kern w:val="0"/>
                    <w:sz w:val="24"/>
                    <w:lang w:bidi="ar"/>
                  </w:rPr>
                </w:rPrChange>
              </w:rPr>
              <w:t>韶关市</w:t>
            </w:r>
          </w:p>
        </w:tc>
        <w:tc>
          <w:tcPr>
            <w:tcW w:w="6274" w:type="dxa"/>
            <w:tcBorders>
              <w:top w:val="single" w:color="000000" w:sz="4" w:space="0"/>
              <w:left w:val="single" w:color="000000" w:sz="4" w:space="0"/>
              <w:bottom w:val="single" w:color="000000" w:sz="4" w:space="0"/>
              <w:right w:val="single" w:color="000000" w:sz="4" w:space="0"/>
            </w:tcBorders>
            <w:vAlign w:val="center"/>
            <w:tcPrChange w:id="2207"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208"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209"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210"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211"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212"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213"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214"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215"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Change w:id="2216" w:author="刘佳" w:date="2020-03-09T09:08:24Z">
                                                  <w:tcPr>
                                                    <w:tcW w:w="627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2218" w:author="刘佳" w:date="2020-03-09T09:08:10Z">
                  <w:rPr>
                    <w:rFonts w:eastAsia="楷体_GB2312"/>
                    <w:kern w:val="0"/>
                    <w:sz w:val="24"/>
                    <w:lang w:bidi="ar"/>
                  </w:rPr>
                </w:rPrChange>
              </w:rPr>
              <w:pPrChange w:id="2217"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2219" w:author="刘佳" w:date="2020-03-09T09:08:10Z">
                  <w:rPr>
                    <w:rFonts w:eastAsia="楷体_GB2312"/>
                    <w:kern w:val="0"/>
                    <w:sz w:val="24"/>
                    <w:lang w:bidi="ar"/>
                  </w:rPr>
                </w:rPrChange>
              </w:rPr>
              <w:t>工业固体废物堆存场所整治</w:t>
            </w:r>
          </w:p>
        </w:tc>
        <w:tc>
          <w:tcPr>
            <w:tcW w:w="1154" w:type="dxa"/>
            <w:tcBorders>
              <w:top w:val="single" w:color="000000" w:sz="4" w:space="0"/>
              <w:left w:val="single" w:color="000000" w:sz="4" w:space="0"/>
              <w:bottom w:val="single" w:color="000000" w:sz="4" w:space="0"/>
              <w:right w:val="single" w:color="000000" w:sz="4" w:space="0"/>
            </w:tcBorders>
            <w:vAlign w:val="center"/>
            <w:tcPrChange w:id="222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22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22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22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22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22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22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22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22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22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sz w:val="24"/>
                <w:rPrChange w:id="2231" w:author="刘佳" w:date="2020-03-09T09:08:10Z">
                  <w:rPr>
                    <w:rFonts w:eastAsia="楷体_GB2312"/>
                    <w:sz w:val="24"/>
                  </w:rPr>
                </w:rPrChange>
              </w:rPr>
              <w:pPrChange w:id="2230" w:author="刘佳" w:date="2020-03-09T09:08:33Z">
                <w:pPr>
                  <w:widowControl/>
                  <w:snapToGrid w:val="0"/>
                  <w:jc w:val="center"/>
                  <w:textAlignment w:val="center"/>
                </w:pPr>
              </w:pPrChange>
            </w:pPr>
            <w:r>
              <w:rPr>
                <w:rFonts w:hint="default" w:ascii="Times New Roman" w:hAnsi="Times New Roman" w:eastAsia="楷体_GB2312" w:cs="Times New Roman"/>
                <w:sz w:val="24"/>
                <w:rPrChange w:id="2232" w:author="刘佳" w:date="2020-03-09T09:08:10Z">
                  <w:rPr>
                    <w:rFonts w:eastAsia="楷体_GB2312"/>
                    <w:sz w:val="24"/>
                  </w:rPr>
                </w:rPrChange>
              </w:rPr>
              <w:t>300</w:t>
            </w:r>
          </w:p>
        </w:tc>
      </w:tr>
      <w:tr>
        <w:tblPrEx>
          <w:tblLayout w:type="fixed"/>
          <w:tblCellMar>
            <w:top w:w="15" w:type="dxa"/>
            <w:left w:w="15" w:type="dxa"/>
            <w:bottom w:w="15" w:type="dxa"/>
            <w:right w:w="15" w:type="dxa"/>
          </w:tblCellMar>
          <w:tblPrExChange w:id="2233" w:author="刘佳" w:date="2020-03-09T09:08:24Z">
            <w:tblPrEx>
              <w:tblLayout w:type="fixed"/>
              <w:tblCellMar>
                <w:top w:w="15" w:type="dxa"/>
                <w:left w:w="15" w:type="dxa"/>
                <w:bottom w:w="15" w:type="dxa"/>
                <w:right w:w="15" w:type="dxa"/>
              </w:tblCellMar>
            </w:tblPrEx>
          </w:tblPrExChange>
        </w:tblPrEx>
        <w:trPr>
          <w:trHeight w:val="306" w:hRule="atLeast"/>
          <w:jc w:val="center"/>
          <w:trPrChange w:id="2233" w:author="刘佳" w:date="2020-03-09T09:08:24Z">
            <w:trPr>
              <w:trHeight w:val="306" w:hRule="atLeast"/>
              <w:jc w:val="center"/>
            </w:trPr>
          </w:trPrChange>
        </w:trPr>
        <w:tc>
          <w:tcPr>
            <w:tcW w:w="8736" w:type="dxa"/>
            <w:gridSpan w:val="3"/>
            <w:tcBorders>
              <w:top w:val="single" w:color="000000" w:sz="4" w:space="0"/>
              <w:left w:val="single" w:color="000000" w:sz="4" w:space="0"/>
              <w:bottom w:val="single" w:color="000000" w:sz="4" w:space="0"/>
              <w:right w:val="single" w:color="000000" w:sz="4" w:space="0"/>
            </w:tcBorders>
            <w:vAlign w:val="center"/>
            <w:tcPrChange w:id="2234" w:author="刘佳" w:date="2020-03-09T09:08:24Z">
              <w:tcPr>
                <w:tcW w:w="8736" w:type="dxa"/>
                <w:gridSpan w:val="3"/>
                <w:tcBorders>
                  <w:top w:val="single" w:color="000000" w:sz="4" w:space="0"/>
                  <w:left w:val="single" w:color="000000" w:sz="4" w:space="0"/>
                  <w:bottom w:val="single" w:color="000000" w:sz="4" w:space="0"/>
                  <w:right w:val="single" w:color="000000" w:sz="4" w:space="0"/>
                </w:tcBorders>
                <w:vAlign w:val="center"/>
                <w:tcPrChange w:id="2235"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2236"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2237"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2238"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2239"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2240"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2241"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2242"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Change w:id="2243" w:author="刘佳" w:date="2020-03-09T09:08:24Z">
                                                  <w:tcPr>
                                                    <w:tcW w:w="8736"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left"/>
              <w:textAlignment w:val="center"/>
              <w:rPr>
                <w:rFonts w:hint="default" w:ascii="Times New Roman" w:hAnsi="Times New Roman" w:eastAsia="楷体_GB2312" w:cs="Times New Roman"/>
                <w:b/>
                <w:bCs/>
                <w:kern w:val="0"/>
                <w:sz w:val="24"/>
                <w:lang w:bidi="ar"/>
                <w:rPrChange w:id="2245" w:author="刘佳" w:date="2020-03-09T09:08:10Z">
                  <w:rPr>
                    <w:rFonts w:eastAsia="楷体_GB2312"/>
                    <w:b/>
                    <w:bCs/>
                    <w:kern w:val="0"/>
                    <w:sz w:val="24"/>
                    <w:lang w:bidi="ar"/>
                  </w:rPr>
                </w:rPrChange>
              </w:rPr>
              <w:pPrChange w:id="2244" w:author="刘佳" w:date="2020-03-09T09:08:33Z">
                <w:pPr>
                  <w:widowControl/>
                  <w:snapToGrid w:val="0"/>
                  <w:jc w:val="left"/>
                  <w:textAlignment w:val="center"/>
                </w:pPr>
              </w:pPrChange>
            </w:pPr>
            <w:r>
              <w:rPr>
                <w:rFonts w:hint="default" w:ascii="Times New Roman" w:hAnsi="Times New Roman" w:eastAsia="楷体_GB2312" w:cs="Times New Roman"/>
                <w:b/>
                <w:bCs/>
                <w:kern w:val="0"/>
                <w:sz w:val="24"/>
                <w:lang w:bidi="ar"/>
                <w:rPrChange w:id="2246" w:author="刘佳" w:date="2020-03-09T09:08:10Z">
                  <w:rPr>
                    <w:rFonts w:eastAsia="楷体_GB2312"/>
                    <w:b/>
                    <w:bCs/>
                    <w:kern w:val="0"/>
                    <w:sz w:val="24"/>
                    <w:lang w:bidi="ar"/>
                  </w:rPr>
                </w:rPrChange>
              </w:rPr>
              <w:t>四、涉镉等重金属重点行业企业整治</w:t>
            </w:r>
          </w:p>
        </w:tc>
        <w:tc>
          <w:tcPr>
            <w:tcW w:w="1154" w:type="dxa"/>
            <w:tcBorders>
              <w:top w:val="single" w:color="000000" w:sz="4" w:space="0"/>
              <w:left w:val="single" w:color="000000" w:sz="4" w:space="0"/>
              <w:bottom w:val="single" w:color="000000" w:sz="4" w:space="0"/>
              <w:right w:val="single" w:color="000000" w:sz="4" w:space="0"/>
            </w:tcBorders>
            <w:vAlign w:val="center"/>
            <w:tcPrChange w:id="224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24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24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25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25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25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25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25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25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25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b/>
                <w:bCs/>
                <w:kern w:val="0"/>
                <w:sz w:val="24"/>
                <w:lang w:bidi="ar"/>
                <w:rPrChange w:id="2258" w:author="刘佳" w:date="2020-03-09T09:08:10Z">
                  <w:rPr>
                    <w:rFonts w:eastAsia="楷体_GB2312"/>
                    <w:b/>
                    <w:bCs/>
                    <w:kern w:val="0"/>
                    <w:sz w:val="24"/>
                    <w:lang w:bidi="ar"/>
                  </w:rPr>
                </w:rPrChange>
              </w:rPr>
              <w:pPrChange w:id="2257" w:author="刘佳" w:date="2020-03-09T09:08:33Z">
                <w:pPr>
                  <w:widowControl/>
                  <w:snapToGrid w:val="0"/>
                  <w:jc w:val="center"/>
                  <w:textAlignment w:val="center"/>
                </w:pPr>
              </w:pPrChange>
            </w:pPr>
            <w:r>
              <w:rPr>
                <w:rFonts w:hint="default" w:ascii="Times New Roman" w:hAnsi="Times New Roman" w:eastAsia="楷体_GB2312" w:cs="Times New Roman"/>
                <w:b/>
                <w:bCs/>
                <w:kern w:val="0"/>
                <w:sz w:val="24"/>
                <w:lang w:bidi="ar"/>
                <w:rPrChange w:id="2259" w:author="刘佳" w:date="2020-03-09T09:08:10Z">
                  <w:rPr>
                    <w:rFonts w:eastAsia="楷体_GB2312"/>
                    <w:b/>
                    <w:bCs/>
                    <w:kern w:val="0"/>
                    <w:sz w:val="24"/>
                    <w:lang w:bidi="ar"/>
                  </w:rPr>
                </w:rPrChange>
              </w:rPr>
              <w:t>1,600</w:t>
            </w:r>
          </w:p>
        </w:tc>
      </w:tr>
      <w:tr>
        <w:tblPrEx>
          <w:tblLayout w:type="fixed"/>
          <w:tblCellMar>
            <w:top w:w="15" w:type="dxa"/>
            <w:left w:w="15" w:type="dxa"/>
            <w:bottom w:w="15" w:type="dxa"/>
            <w:right w:w="15" w:type="dxa"/>
          </w:tblCellMar>
          <w:tblPrExChange w:id="2260" w:author="刘佳" w:date="2020-03-09T09:08:24Z">
            <w:tblPrEx>
              <w:tblLayout w:type="fixed"/>
              <w:tblCellMar>
                <w:top w:w="15" w:type="dxa"/>
                <w:left w:w="15" w:type="dxa"/>
                <w:bottom w:w="15" w:type="dxa"/>
                <w:right w:w="15" w:type="dxa"/>
              </w:tblCellMar>
            </w:tblPrEx>
          </w:tblPrExChange>
        </w:tblPrEx>
        <w:trPr>
          <w:trHeight w:val="306" w:hRule="atLeast"/>
          <w:jc w:val="center"/>
          <w:trPrChange w:id="2260" w:author="刘佳" w:date="2020-03-09T09:08:24Z">
            <w:trPr>
              <w:trHeight w:val="306" w:hRule="atLeast"/>
              <w:jc w:val="center"/>
            </w:trPr>
          </w:trPrChange>
        </w:trPr>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Change w:id="2261" w:author="刘佳" w:date="2020-03-09T09:08:24Z">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Change w:id="2262" w:author="刘佳" w:date="2020-03-09T09:08:24Z">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Change w:id="2263" w:author="刘佳" w:date="2020-03-09T09:08:24Z">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Change w:id="2264" w:author="刘佳" w:date="2020-03-09T09:08:24Z">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Change w:id="2265" w:author="刘佳" w:date="2020-03-09T09:08:24Z">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Change w:id="2266" w:author="刘佳" w:date="2020-03-09T09:08:24Z">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Change w:id="2267" w:author="刘佳" w:date="2020-03-09T09:08:24Z">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Change w:id="2268" w:author="刘佳" w:date="2020-03-09T09:08:24Z">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Change w:id="2269" w:author="刘佳" w:date="2020-03-09T09:08:24Z">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Change w:id="2270" w:author="刘佳" w:date="2020-03-09T09:08:24Z">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2272" w:author="刘佳" w:date="2020-03-09T09:08:10Z">
                  <w:rPr>
                    <w:rFonts w:eastAsia="楷体_GB2312"/>
                    <w:kern w:val="0"/>
                    <w:sz w:val="24"/>
                    <w:lang w:bidi="ar"/>
                  </w:rPr>
                </w:rPrChange>
              </w:rPr>
              <w:pPrChange w:id="2271"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2273" w:author="刘佳" w:date="2020-03-09T09:08:10Z">
                  <w:rPr>
                    <w:rFonts w:eastAsia="楷体_GB2312"/>
                    <w:kern w:val="0"/>
                    <w:sz w:val="24"/>
                    <w:lang w:bidi="ar"/>
                  </w:rPr>
                </w:rPrChange>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Change w:id="2274" w:author="刘佳" w:date="2020-03-09T09:08:24Z">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Change w:id="2275" w:author="刘佳" w:date="2020-03-09T09:08:24Z">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Change w:id="2276" w:author="刘佳" w:date="2020-03-09T09:08:24Z">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Change w:id="2277" w:author="刘佳" w:date="2020-03-09T09:08:24Z">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Change w:id="2278" w:author="刘佳" w:date="2020-03-09T09:08:24Z">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Change w:id="2279" w:author="刘佳" w:date="2020-03-09T09:08:24Z">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Change w:id="2280" w:author="刘佳" w:date="2020-03-09T09:08:24Z">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Change w:id="2281" w:author="刘佳" w:date="2020-03-09T09:08:24Z">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Change w:id="2282" w:author="刘佳" w:date="2020-03-09T09:08:24Z">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Change w:id="2283" w:author="刘佳" w:date="2020-03-09T09:08:24Z">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2285" w:author="刘佳" w:date="2020-03-09T09:08:10Z">
                  <w:rPr>
                    <w:rFonts w:eastAsia="楷体_GB2312"/>
                    <w:kern w:val="0"/>
                    <w:sz w:val="24"/>
                    <w:lang w:bidi="ar"/>
                  </w:rPr>
                </w:rPrChange>
              </w:rPr>
              <w:pPrChange w:id="2284"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2286" w:author="刘佳" w:date="2020-03-09T09:08:10Z">
                  <w:rPr>
                    <w:rFonts w:eastAsia="楷体_GB2312"/>
                    <w:kern w:val="0"/>
                    <w:sz w:val="24"/>
                    <w:lang w:bidi="ar"/>
                  </w:rPr>
                </w:rPrChange>
              </w:rPr>
              <w:t>韶关市</w:t>
            </w:r>
          </w:p>
        </w:tc>
        <w:tc>
          <w:tcPr>
            <w:tcW w:w="6274" w:type="dxa"/>
            <w:tcBorders>
              <w:top w:val="single" w:color="000000" w:sz="4" w:space="0"/>
              <w:left w:val="single" w:color="000000" w:sz="4" w:space="0"/>
              <w:bottom w:val="single" w:color="000000" w:sz="4" w:space="0"/>
              <w:right w:val="single" w:color="000000" w:sz="4" w:space="0"/>
            </w:tcBorders>
            <w:shd w:val="clear" w:color="auto" w:fill="FFFFFF"/>
            <w:vAlign w:val="center"/>
            <w:tcPrChange w:id="2287" w:author="刘佳" w:date="2020-03-09T09:08:24Z">
              <w:tcPr>
                <w:tcW w:w="6274" w:type="dxa"/>
                <w:tcBorders>
                  <w:top w:val="single" w:color="000000" w:sz="4" w:space="0"/>
                  <w:left w:val="single" w:color="000000" w:sz="4" w:space="0"/>
                  <w:bottom w:val="single" w:color="000000" w:sz="4" w:space="0"/>
                  <w:right w:val="single" w:color="000000" w:sz="4" w:space="0"/>
                </w:tcBorders>
                <w:shd w:val="clear" w:color="auto" w:fill="FFFFFF"/>
                <w:vAlign w:val="center"/>
                <w:tcPrChange w:id="2288" w:author="刘佳" w:date="2020-03-09T09:08:24Z">
                  <w:tcPr>
                    <w:tcW w:w="6274" w:type="dxa"/>
                    <w:tcBorders>
                      <w:top w:val="single" w:color="000000" w:sz="4" w:space="0"/>
                      <w:left w:val="single" w:color="000000" w:sz="4" w:space="0"/>
                      <w:bottom w:val="single" w:color="000000" w:sz="4" w:space="0"/>
                      <w:right w:val="single" w:color="000000" w:sz="4" w:space="0"/>
                    </w:tcBorders>
                    <w:shd w:val="clear" w:color="auto" w:fill="FFFFFF"/>
                    <w:vAlign w:val="center"/>
                    <w:tcPrChange w:id="2289" w:author="刘佳" w:date="2020-03-09T09:08:24Z">
                      <w:tcPr>
                        <w:tcW w:w="6274" w:type="dxa"/>
                        <w:tcBorders>
                          <w:top w:val="single" w:color="000000" w:sz="4" w:space="0"/>
                          <w:left w:val="single" w:color="000000" w:sz="4" w:space="0"/>
                          <w:bottom w:val="single" w:color="000000" w:sz="4" w:space="0"/>
                          <w:right w:val="single" w:color="000000" w:sz="4" w:space="0"/>
                        </w:tcBorders>
                        <w:shd w:val="clear" w:color="auto" w:fill="FFFFFF"/>
                        <w:vAlign w:val="center"/>
                        <w:tcPrChange w:id="2290" w:author="刘佳" w:date="2020-03-09T09:08:24Z">
                          <w:tcPr>
                            <w:tcW w:w="6274" w:type="dxa"/>
                            <w:tcBorders>
                              <w:top w:val="single" w:color="000000" w:sz="4" w:space="0"/>
                              <w:left w:val="single" w:color="000000" w:sz="4" w:space="0"/>
                              <w:bottom w:val="single" w:color="000000" w:sz="4" w:space="0"/>
                              <w:right w:val="single" w:color="000000" w:sz="4" w:space="0"/>
                            </w:tcBorders>
                            <w:shd w:val="clear" w:color="auto" w:fill="FFFFFF"/>
                            <w:vAlign w:val="center"/>
                            <w:tcPrChange w:id="2291" w:author="刘佳" w:date="2020-03-09T09:08:24Z">
                              <w:tcPr>
                                <w:tcW w:w="6274" w:type="dxa"/>
                                <w:tcBorders>
                                  <w:top w:val="single" w:color="000000" w:sz="4" w:space="0"/>
                                  <w:left w:val="single" w:color="000000" w:sz="4" w:space="0"/>
                                  <w:bottom w:val="single" w:color="000000" w:sz="4" w:space="0"/>
                                  <w:right w:val="single" w:color="000000" w:sz="4" w:space="0"/>
                                </w:tcBorders>
                                <w:shd w:val="clear" w:color="auto" w:fill="FFFFFF"/>
                                <w:vAlign w:val="center"/>
                                <w:tcPrChange w:id="2292" w:author="刘佳" w:date="2020-03-09T09:08:24Z">
                                  <w:tcPr>
                                    <w:tcW w:w="6274" w:type="dxa"/>
                                    <w:tcBorders>
                                      <w:top w:val="single" w:color="000000" w:sz="4" w:space="0"/>
                                      <w:left w:val="single" w:color="000000" w:sz="4" w:space="0"/>
                                      <w:bottom w:val="single" w:color="000000" w:sz="4" w:space="0"/>
                                      <w:right w:val="single" w:color="000000" w:sz="4" w:space="0"/>
                                    </w:tcBorders>
                                    <w:shd w:val="clear" w:color="auto" w:fill="FFFFFF"/>
                                    <w:vAlign w:val="center"/>
                                    <w:tcPrChange w:id="2293" w:author="刘佳" w:date="2020-03-09T09:08:24Z">
                                      <w:tcPr>
                                        <w:tcW w:w="6274" w:type="dxa"/>
                                        <w:tcBorders>
                                          <w:top w:val="single" w:color="000000" w:sz="4" w:space="0"/>
                                          <w:left w:val="single" w:color="000000" w:sz="4" w:space="0"/>
                                          <w:bottom w:val="single" w:color="000000" w:sz="4" w:space="0"/>
                                          <w:right w:val="single" w:color="000000" w:sz="4" w:space="0"/>
                                        </w:tcBorders>
                                        <w:shd w:val="clear" w:color="auto" w:fill="FFFFFF"/>
                                        <w:vAlign w:val="center"/>
                                        <w:tcPrChange w:id="2294" w:author="刘佳" w:date="2020-03-09T09:08:24Z">
                                          <w:tcPr>
                                            <w:tcW w:w="6274" w:type="dxa"/>
                                            <w:tcBorders>
                                              <w:top w:val="single" w:color="000000" w:sz="4" w:space="0"/>
                                              <w:left w:val="single" w:color="000000" w:sz="4" w:space="0"/>
                                              <w:bottom w:val="single" w:color="000000" w:sz="4" w:space="0"/>
                                              <w:right w:val="single" w:color="000000" w:sz="4" w:space="0"/>
                                            </w:tcBorders>
                                            <w:shd w:val="clear" w:color="auto" w:fill="FFFFFF"/>
                                            <w:vAlign w:val="center"/>
                                            <w:tcPrChange w:id="2295" w:author="刘佳" w:date="2020-03-09T09:08:24Z">
                                              <w:tcPr>
                                                <w:tcW w:w="6274" w:type="dxa"/>
                                                <w:tcBorders>
                                                  <w:top w:val="single" w:color="000000" w:sz="4" w:space="0"/>
                                                  <w:left w:val="single" w:color="000000" w:sz="4" w:space="0"/>
                                                  <w:bottom w:val="single" w:color="000000" w:sz="4" w:space="0"/>
                                                  <w:right w:val="single" w:color="000000" w:sz="4" w:space="0"/>
                                                </w:tcBorders>
                                                <w:shd w:val="clear" w:color="auto" w:fill="FFFFFF"/>
                                                <w:vAlign w:val="center"/>
                                                <w:tcPrChange w:id="2296" w:author="刘佳" w:date="2020-03-09T09:08:24Z">
                                                  <w:tcPr>
                                                    <w:tcW w:w="6274" w:type="dxa"/>
                                                    <w:tcBorders>
                                                      <w:top w:val="single" w:color="000000" w:sz="4" w:space="0"/>
                                                      <w:left w:val="single" w:color="000000" w:sz="4" w:space="0"/>
                                                      <w:bottom w:val="single" w:color="000000" w:sz="4" w:space="0"/>
                                                      <w:right w:val="single" w:color="000000" w:sz="4" w:space="0"/>
                                                    </w:tcBorders>
                                                    <w:shd w:val="clear" w:color="auto" w:fill="FFFFFF"/>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2298" w:author="刘佳" w:date="2020-03-09T09:08:10Z">
                  <w:rPr>
                    <w:rFonts w:eastAsia="楷体_GB2312"/>
                    <w:kern w:val="0"/>
                    <w:sz w:val="24"/>
                    <w:lang w:bidi="ar"/>
                  </w:rPr>
                </w:rPrChange>
              </w:rPr>
              <w:pPrChange w:id="2297"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2299" w:author="刘佳" w:date="2020-03-09T09:08:10Z">
                  <w:rPr>
                    <w:rFonts w:eastAsia="楷体_GB2312"/>
                    <w:kern w:val="0"/>
                    <w:sz w:val="24"/>
                    <w:lang w:bidi="ar"/>
                  </w:rPr>
                </w:rPrChange>
              </w:rPr>
              <w:t>涉镉等重金属重点行业企业整治</w:t>
            </w:r>
          </w:p>
        </w:tc>
        <w:tc>
          <w:tcPr>
            <w:tcW w:w="1154" w:type="dxa"/>
            <w:tcBorders>
              <w:top w:val="single" w:color="000000" w:sz="4" w:space="0"/>
              <w:left w:val="single" w:color="000000" w:sz="4" w:space="0"/>
              <w:bottom w:val="single" w:color="000000" w:sz="4" w:space="0"/>
              <w:right w:val="single" w:color="000000" w:sz="4" w:space="0"/>
            </w:tcBorders>
            <w:vAlign w:val="center"/>
            <w:tcPrChange w:id="2300"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301"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302"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303"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304"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305"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306"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307"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308"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Change w:id="2309" w:author="刘佳" w:date="2020-03-09T09:08:24Z">
                                                  <w:tcPr>
                                                    <w:tcW w:w="1154" w:type="dxa"/>
                                                    <w:tcBorders>
                                                      <w:top w:val="single" w:color="000000" w:sz="4" w:space="0"/>
                                                      <w:left w:val="single" w:color="000000" w:sz="4" w:space="0"/>
                                                      <w:bottom w:val="single" w:color="000000" w:sz="4" w:space="0"/>
                                                      <w:right w:val="single" w:color="000000" w:sz="4" w:space="0"/>
                                                    </w:tcBorders>
                                                    <w:vAlign w:val="center"/>
                                                  </w:tcPr>
                                                </w:tcPrChange>
                                              </w:tcPr>
                                            </w:tcPrChange>
                                          </w:tcPr>
                                        </w:tcPrChange>
                                      </w:tcPr>
                                    </w:tcPrChange>
                                  </w:tcPr>
                                </w:tcPrChange>
                              </w:tcPr>
                            </w:tcPrChange>
                          </w:tcPr>
                        </w:tcPrChange>
                      </w:tcPr>
                    </w:tcPrChange>
                  </w:tcPr>
                </w:tcPrChange>
              </w:tcPr>
            </w:tcPrChange>
          </w:tcPr>
          <w:p>
            <w:pPr>
              <w:widowControl/>
              <w:snapToGrid w:val="0"/>
              <w:spacing w:beforeLines="0" w:afterLines="0" w:line="300" w:lineRule="exact"/>
              <w:jc w:val="center"/>
              <w:textAlignment w:val="center"/>
              <w:rPr>
                <w:rFonts w:hint="default" w:ascii="Times New Roman" w:hAnsi="Times New Roman" w:eastAsia="楷体_GB2312" w:cs="Times New Roman"/>
                <w:kern w:val="0"/>
                <w:sz w:val="24"/>
                <w:lang w:bidi="ar"/>
                <w:rPrChange w:id="2311" w:author="刘佳" w:date="2020-03-09T09:08:10Z">
                  <w:rPr>
                    <w:rFonts w:eastAsia="楷体_GB2312"/>
                    <w:kern w:val="0"/>
                    <w:sz w:val="24"/>
                    <w:lang w:bidi="ar"/>
                  </w:rPr>
                </w:rPrChange>
              </w:rPr>
              <w:pPrChange w:id="2310" w:author="刘佳" w:date="2020-03-09T09:08:33Z">
                <w:pPr>
                  <w:widowControl/>
                  <w:snapToGrid w:val="0"/>
                  <w:jc w:val="center"/>
                  <w:textAlignment w:val="center"/>
                </w:pPr>
              </w:pPrChange>
            </w:pPr>
            <w:r>
              <w:rPr>
                <w:rFonts w:hint="default" w:ascii="Times New Roman" w:hAnsi="Times New Roman" w:eastAsia="楷体_GB2312" w:cs="Times New Roman"/>
                <w:kern w:val="0"/>
                <w:sz w:val="24"/>
                <w:lang w:bidi="ar"/>
                <w:rPrChange w:id="2312" w:author="刘佳" w:date="2020-03-09T09:08:10Z">
                  <w:rPr>
                    <w:rFonts w:eastAsia="楷体_GB2312"/>
                    <w:kern w:val="0"/>
                    <w:sz w:val="24"/>
                    <w:lang w:bidi="ar"/>
                  </w:rPr>
                </w:rPrChange>
              </w:rPr>
              <w:t>1,600</w:t>
            </w:r>
          </w:p>
        </w:tc>
      </w:tr>
    </w:tbl>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lang w:val="en-US" w:eastAsia="zh-CN"/>
        </w:rPr>
        <w:sectPr>
          <w:footerReference r:id="rId5" w:type="default"/>
          <w:pgSz w:w="11906" w:h="16838"/>
          <w:pgMar w:top="2098" w:right="1474" w:bottom="1984" w:left="1587" w:header="851" w:footer="1587" w:gutter="0"/>
          <w:paperSrc/>
          <w:pgBorders>
            <w:top w:val="none" w:color="auto" w:sz="0" w:space="0"/>
            <w:left w:val="none" w:color="auto" w:sz="0" w:space="0"/>
            <w:bottom w:val="none" w:color="auto" w:sz="0" w:space="0"/>
            <w:right w:val="none" w:color="auto" w:sz="0" w:space="0"/>
          </w:pgBorders>
          <w:pgNumType w:fmt="decimal"/>
          <w:cols w:space="0" w:num="1"/>
          <w:rtlGutter w:val="0"/>
          <w:docGrid w:type="linesAndChars" w:linePitch="554" w:charSpace="-842"/>
        </w:sectPr>
      </w:pPr>
      <w:r>
        <w:rPr>
          <w:rFonts w:eastAsia="黑体"/>
        </w:rPr>
        <w:br w:type="page"/>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土壤污染状况详查质量管理任务清单</w:t>
      </w:r>
    </w:p>
    <w:tbl>
      <w:tblPr>
        <w:tblStyle w:val="6"/>
        <w:tblW w:w="1554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Change w:id="2313" w:author="刘佳" w:date="2020-03-09T09:10:00Z">
          <w:tblPr>
            <w:tblStyle w:val="6"/>
            <w:tblW w:w="1478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PrChange>
      </w:tblPr>
      <w:tblGrid>
        <w:gridCol w:w="576"/>
        <w:gridCol w:w="1692"/>
        <w:gridCol w:w="1677"/>
        <w:gridCol w:w="1854"/>
        <w:gridCol w:w="1446"/>
        <w:gridCol w:w="1229"/>
        <w:gridCol w:w="2386"/>
        <w:gridCol w:w="1206"/>
        <w:gridCol w:w="1215"/>
        <w:gridCol w:w="1070"/>
        <w:gridCol w:w="1195"/>
        <w:tblGridChange w:id="2314">
          <w:tblGrid>
            <w:gridCol w:w="576"/>
            <w:gridCol w:w="1692"/>
            <w:gridCol w:w="1677"/>
            <w:gridCol w:w="1389"/>
            <w:gridCol w:w="1446"/>
            <w:gridCol w:w="1229"/>
            <w:gridCol w:w="2386"/>
            <w:gridCol w:w="911"/>
            <w:gridCol w:w="1215"/>
            <w:gridCol w:w="1070"/>
            <w:gridCol w:w="1195"/>
          </w:tblGrid>
        </w:tblGridChange>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315"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315" w:author="刘佳" w:date="2020-03-09T09:10:00Z">
            <w:trPr>
              <w:cantSplit/>
              <w:trHeight w:val="420" w:hRule="atLeast"/>
              <w:tblHeader/>
              <w:jc w:val="center"/>
            </w:trPr>
          </w:trPrChange>
        </w:trPr>
        <w:tc>
          <w:tcPr>
            <w:tcW w:w="576" w:type="dxa"/>
            <w:vAlign w:val="center"/>
            <w:tcPrChange w:id="2316" w:author="刘佳" w:date="2020-03-09T09:10:00Z">
              <w:tcPr>
                <w:tcW w:w="576"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317"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318" w:author="刘佳" w:date="2020-03-09T09:09:16Z">
                  <w:rPr>
                    <w:rFonts w:eastAsia="楷体_GB2312"/>
                    <w:b/>
                    <w:bCs/>
                    <w:sz w:val="24"/>
                    <w:szCs w:val="24"/>
                  </w:rPr>
                </w:rPrChange>
              </w:rPr>
              <w:t>序号</w:t>
            </w:r>
          </w:p>
        </w:tc>
        <w:tc>
          <w:tcPr>
            <w:tcW w:w="1692" w:type="dxa"/>
            <w:vAlign w:val="center"/>
            <w:tcPrChange w:id="2319" w:author="刘佳" w:date="2020-03-09T09:10:00Z">
              <w:tcPr>
                <w:tcW w:w="1692"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320"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321" w:author="刘佳" w:date="2020-03-09T09:09:16Z">
                  <w:rPr>
                    <w:rFonts w:eastAsia="楷体_GB2312"/>
                    <w:b/>
                    <w:bCs/>
                    <w:sz w:val="24"/>
                    <w:szCs w:val="24"/>
                  </w:rPr>
                </w:rPrChange>
              </w:rPr>
              <w:t>“财政事权”</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322"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323" w:author="刘佳" w:date="2020-03-09T09:09:16Z">
                  <w:rPr>
                    <w:rFonts w:eastAsia="楷体_GB2312"/>
                    <w:b/>
                    <w:bCs/>
                    <w:sz w:val="24"/>
                    <w:szCs w:val="24"/>
                  </w:rPr>
                </w:rPrChange>
              </w:rPr>
              <w:t>名称</w:t>
            </w:r>
          </w:p>
        </w:tc>
        <w:tc>
          <w:tcPr>
            <w:tcW w:w="1677" w:type="dxa"/>
            <w:vAlign w:val="center"/>
            <w:tcPrChange w:id="2324" w:author="刘佳" w:date="2020-03-09T09:10:00Z">
              <w:tcPr>
                <w:tcW w:w="1677"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325"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326" w:author="刘佳" w:date="2020-03-09T09:09:16Z">
                  <w:rPr>
                    <w:rFonts w:eastAsia="楷体_GB2312"/>
                    <w:b/>
                    <w:bCs/>
                    <w:sz w:val="24"/>
                    <w:szCs w:val="24"/>
                  </w:rPr>
                </w:rPrChange>
              </w:rPr>
              <w:t>“政策任务”名称</w:t>
            </w:r>
          </w:p>
        </w:tc>
        <w:tc>
          <w:tcPr>
            <w:tcW w:w="1854" w:type="dxa"/>
            <w:vAlign w:val="center"/>
            <w:tcPrChange w:id="2327" w:author="刘佳" w:date="2020-03-09T09:10:00Z">
              <w:tcPr>
                <w:tcW w:w="1389"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328"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329" w:author="刘佳" w:date="2020-03-09T09:09:16Z">
                  <w:rPr>
                    <w:rFonts w:eastAsia="楷体_GB2312"/>
                    <w:b/>
                    <w:bCs/>
                    <w:sz w:val="24"/>
                    <w:szCs w:val="24"/>
                  </w:rPr>
                </w:rPrChange>
              </w:rPr>
              <w:t>任务要求/目标</w:t>
            </w:r>
          </w:p>
        </w:tc>
        <w:tc>
          <w:tcPr>
            <w:tcW w:w="1446" w:type="dxa"/>
            <w:vAlign w:val="center"/>
            <w:tcPrChange w:id="2330" w:author="刘佳" w:date="2020-03-09T09:10:00Z">
              <w:tcPr>
                <w:tcW w:w="1446"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331"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332" w:author="刘佳" w:date="2020-03-09T09:09:16Z">
                  <w:rPr>
                    <w:rFonts w:eastAsia="楷体_GB2312"/>
                    <w:b/>
                    <w:bCs/>
                    <w:sz w:val="24"/>
                    <w:szCs w:val="24"/>
                  </w:rPr>
                </w:rPrChange>
              </w:rPr>
              <w:t>任务性质</w:t>
            </w:r>
          </w:p>
        </w:tc>
        <w:tc>
          <w:tcPr>
            <w:tcW w:w="1229" w:type="dxa"/>
            <w:vAlign w:val="center"/>
            <w:tcPrChange w:id="2333" w:author="刘佳" w:date="2020-03-09T09:10:00Z">
              <w:tcPr>
                <w:tcW w:w="1229"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334"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335" w:author="刘佳" w:date="2020-03-09T09:09:16Z">
                  <w:rPr>
                    <w:rFonts w:eastAsia="楷体_GB2312"/>
                    <w:b/>
                    <w:bCs/>
                    <w:sz w:val="24"/>
                    <w:szCs w:val="24"/>
                  </w:rPr>
                </w:rPrChange>
              </w:rPr>
              <w:t>实施</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336"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337" w:author="刘佳" w:date="2020-03-09T09:09:16Z">
                  <w:rPr>
                    <w:rFonts w:eastAsia="楷体_GB2312"/>
                    <w:b/>
                    <w:bCs/>
                    <w:sz w:val="24"/>
                    <w:szCs w:val="24"/>
                  </w:rPr>
                </w:rPrChange>
              </w:rPr>
              <w:t>方式</w:t>
            </w:r>
          </w:p>
        </w:tc>
        <w:tc>
          <w:tcPr>
            <w:tcW w:w="2386" w:type="dxa"/>
            <w:vAlign w:val="center"/>
            <w:tcPrChange w:id="2338" w:author="刘佳" w:date="2020-03-09T09:10:00Z">
              <w:tcPr>
                <w:tcW w:w="2386"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339"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340" w:author="刘佳" w:date="2020-03-09T09:09:16Z">
                  <w:rPr>
                    <w:rFonts w:eastAsia="楷体_GB2312"/>
                    <w:b/>
                    <w:bCs/>
                    <w:sz w:val="24"/>
                    <w:szCs w:val="24"/>
                  </w:rPr>
                </w:rPrChange>
              </w:rPr>
              <w:t>实施标准</w:t>
            </w:r>
          </w:p>
        </w:tc>
        <w:tc>
          <w:tcPr>
            <w:tcW w:w="1206" w:type="dxa"/>
            <w:vAlign w:val="center"/>
            <w:tcPrChange w:id="2341" w:author="刘佳" w:date="2020-03-09T09:10:00Z">
              <w:tcPr>
                <w:tcW w:w="911"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342"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343" w:author="刘佳" w:date="2020-03-09T09:09:16Z">
                  <w:rPr>
                    <w:rFonts w:eastAsia="楷体_GB2312"/>
                    <w:b/>
                    <w:bCs/>
                    <w:sz w:val="24"/>
                    <w:szCs w:val="24"/>
                  </w:rPr>
                </w:rPrChange>
              </w:rPr>
              <w:t>工作量</w:t>
            </w:r>
          </w:p>
        </w:tc>
        <w:tc>
          <w:tcPr>
            <w:tcW w:w="1215" w:type="dxa"/>
            <w:vAlign w:val="center"/>
            <w:tcPrChange w:id="2344" w:author="刘佳" w:date="2020-03-09T09:10:00Z">
              <w:tcPr>
                <w:tcW w:w="1215"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345"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346" w:author="刘佳" w:date="2020-03-09T09:09:16Z">
                  <w:rPr>
                    <w:rFonts w:eastAsia="楷体_GB2312"/>
                    <w:b/>
                    <w:bCs/>
                    <w:sz w:val="24"/>
                    <w:szCs w:val="24"/>
                  </w:rPr>
                </w:rPrChange>
              </w:rPr>
              <w:t>完成时限</w:t>
            </w:r>
          </w:p>
        </w:tc>
        <w:tc>
          <w:tcPr>
            <w:tcW w:w="1070" w:type="dxa"/>
            <w:vAlign w:val="center"/>
            <w:tcPrChange w:id="2347" w:author="刘佳" w:date="2020-03-09T09:10:00Z">
              <w:tcPr>
                <w:tcW w:w="1070"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348"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349" w:author="刘佳" w:date="2020-03-09T09:09:16Z">
                  <w:rPr>
                    <w:rFonts w:eastAsia="楷体_GB2312"/>
                    <w:b/>
                    <w:bCs/>
                    <w:sz w:val="24"/>
                    <w:szCs w:val="24"/>
                  </w:rPr>
                </w:rPrChange>
              </w:rPr>
              <w:t>备注</w:t>
            </w:r>
          </w:p>
        </w:tc>
        <w:tc>
          <w:tcPr>
            <w:tcW w:w="1195" w:type="dxa"/>
            <w:vAlign w:val="center"/>
            <w:tcPrChange w:id="2350" w:author="刘佳" w:date="2020-03-09T09:10:00Z">
              <w:tcPr>
                <w:tcW w:w="1195"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lang w:val="en-US" w:eastAsia="zh-CN"/>
                <w:rPrChange w:id="2351" w:author="刘佳" w:date="2020-03-09T09:09:16Z">
                  <w:rPr>
                    <w:rFonts w:hint="default" w:eastAsia="楷体_GB2312"/>
                    <w:b/>
                    <w:bCs/>
                    <w:sz w:val="24"/>
                    <w:szCs w:val="24"/>
                    <w:lang w:val="en-US" w:eastAsia="zh-CN"/>
                  </w:rPr>
                </w:rPrChange>
              </w:rPr>
            </w:pPr>
            <w:r>
              <w:rPr>
                <w:rFonts w:hint="default" w:ascii="Times New Roman" w:hAnsi="Times New Roman" w:eastAsia="楷体_GB2312" w:cs="Times New Roman"/>
                <w:b/>
                <w:bCs/>
                <w:sz w:val="24"/>
                <w:szCs w:val="24"/>
                <w:lang w:val="en-US" w:eastAsia="zh-CN"/>
                <w:rPrChange w:id="2352" w:author="刘佳" w:date="2020-03-09T09:09:16Z">
                  <w:rPr>
                    <w:rFonts w:hint="eastAsia" w:eastAsia="楷体_GB2312"/>
                    <w:b/>
                    <w:bCs/>
                    <w:sz w:val="24"/>
                    <w:szCs w:val="24"/>
                    <w:lang w:val="en-US" w:eastAsia="zh-CN"/>
                  </w:rPr>
                </w:rPrChange>
              </w:rPr>
              <w:t>拟采样企业数量（家）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353"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353" w:author="刘佳" w:date="2020-03-09T09:10:00Z">
            <w:trPr>
              <w:cantSplit/>
              <w:trHeight w:val="420" w:hRule="atLeast"/>
              <w:tblHeader/>
              <w:jc w:val="center"/>
            </w:trPr>
          </w:trPrChange>
        </w:trPr>
        <w:tc>
          <w:tcPr>
            <w:tcW w:w="576" w:type="dxa"/>
            <w:vMerge w:val="restart"/>
            <w:vAlign w:val="center"/>
            <w:tcPrChange w:id="2354" w:author="刘佳" w:date="2020-03-09T09:10:00Z">
              <w:tcPr>
                <w:tcW w:w="576" w:type="dxa"/>
                <w:vMerge w:val="restart"/>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2355" w:author="刘佳" w:date="2020-03-09T09:09:16Z">
                  <w:rPr>
                    <w:rFonts w:eastAsia="楷体_GB2312"/>
                    <w:sz w:val="24"/>
                    <w:szCs w:val="24"/>
                  </w:rPr>
                </w:rPrChange>
              </w:rPr>
            </w:pPr>
            <w:r>
              <w:rPr>
                <w:rFonts w:hint="default" w:ascii="Times New Roman" w:hAnsi="Times New Roman" w:eastAsia="楷体_GB2312" w:cs="Times New Roman"/>
                <w:sz w:val="24"/>
                <w:szCs w:val="24"/>
                <w:rPrChange w:id="2356" w:author="刘佳" w:date="2020-03-09T09:09:16Z">
                  <w:rPr>
                    <w:rFonts w:eastAsia="楷体_GB2312"/>
                    <w:sz w:val="24"/>
                    <w:szCs w:val="24"/>
                  </w:rPr>
                </w:rPrChange>
              </w:rPr>
              <w:t>1</w:t>
            </w:r>
          </w:p>
        </w:tc>
        <w:tc>
          <w:tcPr>
            <w:tcW w:w="1692" w:type="dxa"/>
            <w:vMerge w:val="restart"/>
            <w:vAlign w:val="center"/>
            <w:tcPrChange w:id="2357" w:author="刘佳" w:date="2020-03-09T09:10:00Z">
              <w:tcPr>
                <w:tcW w:w="1692" w:type="dxa"/>
                <w:vMerge w:val="restart"/>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358" w:author="刘佳" w:date="2020-03-09T09:09:16Z">
                  <w:rPr>
                    <w:rFonts w:eastAsia="楷体_GB2312"/>
                    <w:sz w:val="24"/>
                    <w:szCs w:val="24"/>
                  </w:rPr>
                </w:rPrChange>
              </w:rPr>
            </w:pPr>
            <w:r>
              <w:rPr>
                <w:rFonts w:hint="default" w:ascii="Times New Roman" w:hAnsi="Times New Roman" w:eastAsia="楷体_GB2312" w:cs="Times New Roman"/>
                <w:sz w:val="24"/>
                <w:szCs w:val="24"/>
                <w:rPrChange w:id="2359" w:author="刘佳" w:date="2020-03-09T09:09:16Z">
                  <w:rPr>
                    <w:rFonts w:hint="eastAsia" w:eastAsia="楷体_GB2312"/>
                    <w:sz w:val="24"/>
                    <w:szCs w:val="24"/>
                  </w:rPr>
                </w:rPrChange>
              </w:rPr>
              <w:t>实施生态修复</w:t>
            </w:r>
          </w:p>
        </w:tc>
        <w:tc>
          <w:tcPr>
            <w:tcW w:w="1677" w:type="dxa"/>
            <w:vMerge w:val="restart"/>
            <w:vAlign w:val="center"/>
            <w:tcPrChange w:id="2360" w:author="刘佳" w:date="2020-03-09T09:10:00Z">
              <w:tcPr>
                <w:tcW w:w="1677" w:type="dxa"/>
                <w:vMerge w:val="restart"/>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361" w:author="刘佳" w:date="2020-03-09T09:09:16Z">
                  <w:rPr>
                    <w:rFonts w:eastAsia="楷体_GB2312"/>
                    <w:sz w:val="24"/>
                    <w:szCs w:val="24"/>
                  </w:rPr>
                </w:rPrChange>
              </w:rPr>
            </w:pPr>
            <w:r>
              <w:rPr>
                <w:rFonts w:hint="default" w:ascii="Times New Roman" w:hAnsi="Times New Roman" w:eastAsia="楷体_GB2312" w:cs="Times New Roman"/>
                <w:sz w:val="24"/>
                <w:szCs w:val="24"/>
                <w:rPrChange w:id="2362" w:author="刘佳" w:date="2020-03-09T09:09:16Z">
                  <w:rPr>
                    <w:rFonts w:hint="eastAsia" w:eastAsia="楷体_GB2312"/>
                    <w:sz w:val="24"/>
                    <w:szCs w:val="24"/>
                  </w:rPr>
                </w:rPrChange>
              </w:rPr>
              <w:t>土壤污染状况详查质量管理</w:t>
            </w:r>
          </w:p>
        </w:tc>
        <w:tc>
          <w:tcPr>
            <w:tcW w:w="1854" w:type="dxa"/>
            <w:vMerge w:val="restart"/>
            <w:vAlign w:val="center"/>
            <w:tcPrChange w:id="2363" w:author="刘佳" w:date="2020-03-09T09:10:00Z">
              <w:tcPr>
                <w:tcW w:w="1389" w:type="dxa"/>
                <w:vMerge w:val="restart"/>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364" w:author="刘佳" w:date="2020-03-09T09:09:16Z">
                  <w:rPr>
                    <w:rFonts w:hint="eastAsia" w:eastAsia="楷体_GB2312"/>
                    <w:sz w:val="24"/>
                    <w:szCs w:val="24"/>
                  </w:rPr>
                </w:rPrChange>
              </w:rPr>
            </w:pPr>
            <w:r>
              <w:rPr>
                <w:rFonts w:hint="default" w:ascii="Times New Roman" w:hAnsi="Times New Roman" w:eastAsia="楷体_GB2312" w:cs="Times New Roman"/>
                <w:sz w:val="24"/>
                <w:szCs w:val="24"/>
                <w:rPrChange w:id="2365" w:author="刘佳" w:date="2020-03-09T09:09:16Z">
                  <w:rPr>
                    <w:rFonts w:hint="eastAsia" w:eastAsia="楷体_GB2312"/>
                    <w:sz w:val="24"/>
                    <w:szCs w:val="24"/>
                  </w:rPr>
                </w:rPrChange>
              </w:rPr>
              <w:t>1.完成信息采集调查任务</w:t>
            </w:r>
            <w:r>
              <w:rPr>
                <w:rFonts w:hint="default" w:ascii="Times New Roman" w:hAnsi="Times New Roman" w:eastAsia="楷体_GB2312" w:cs="Times New Roman"/>
                <w:sz w:val="24"/>
                <w:szCs w:val="24"/>
                <w:lang w:val="en-US" w:eastAsia="zh-CN"/>
                <w:rPrChange w:id="2366" w:author="刘佳" w:date="2020-03-09T09:09:16Z">
                  <w:rPr>
                    <w:rFonts w:hint="eastAsia" w:eastAsia="楷体_GB2312"/>
                    <w:sz w:val="24"/>
                    <w:szCs w:val="24"/>
                    <w:lang w:val="en-US" w:eastAsia="zh-CN"/>
                  </w:rPr>
                </w:rPrChange>
              </w:rPr>
              <w:t>20-</w:t>
            </w:r>
            <w:r>
              <w:rPr>
                <w:rFonts w:hint="default" w:ascii="Times New Roman" w:hAnsi="Times New Roman" w:eastAsia="楷体_GB2312" w:cs="Times New Roman"/>
                <w:sz w:val="24"/>
                <w:szCs w:val="24"/>
                <w:rPrChange w:id="2367" w:author="刘佳" w:date="2020-03-09T09:09:16Z">
                  <w:rPr>
                    <w:rFonts w:hint="eastAsia" w:eastAsia="楷体_GB2312"/>
                    <w:sz w:val="24"/>
                    <w:szCs w:val="24"/>
                  </w:rPr>
                </w:rPrChange>
              </w:rPr>
              <w:t>30%的质控检查；</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368" w:author="刘佳" w:date="2020-03-09T09:09:16Z">
                  <w:rPr>
                    <w:rFonts w:hint="eastAsia" w:eastAsia="楷体_GB2312"/>
                    <w:sz w:val="24"/>
                    <w:szCs w:val="24"/>
                  </w:rPr>
                </w:rPrChange>
              </w:rPr>
            </w:pPr>
            <w:r>
              <w:rPr>
                <w:rFonts w:hint="default" w:ascii="Times New Roman" w:hAnsi="Times New Roman" w:eastAsia="楷体_GB2312" w:cs="Times New Roman"/>
                <w:sz w:val="24"/>
                <w:szCs w:val="24"/>
                <w:rPrChange w:id="2369" w:author="刘佳" w:date="2020-03-09T09:09:16Z">
                  <w:rPr>
                    <w:rFonts w:hint="eastAsia" w:eastAsia="楷体_GB2312"/>
                    <w:sz w:val="24"/>
                    <w:szCs w:val="24"/>
                  </w:rPr>
                </w:rPrChange>
              </w:rPr>
              <w:t>2.完成</w:t>
            </w:r>
            <w:ins w:id="2370" w:author="贺枫" w:date="2020-02-28T14:43:55Z">
              <w:r>
                <w:rPr>
                  <w:rFonts w:hint="default" w:ascii="Times New Roman" w:hAnsi="Times New Roman" w:eastAsia="楷体_GB2312" w:cs="Times New Roman"/>
                  <w:sz w:val="24"/>
                  <w:szCs w:val="24"/>
                  <w:lang w:eastAsia="zh-CN"/>
                  <w:rPrChange w:id="2371" w:author="刘佳" w:date="2020-03-09T09:09:16Z">
                    <w:rPr>
                      <w:rFonts w:hint="eastAsia" w:eastAsia="楷体_GB2312"/>
                      <w:sz w:val="24"/>
                      <w:szCs w:val="24"/>
                      <w:lang w:eastAsia="zh-CN"/>
                    </w:rPr>
                  </w:rPrChange>
                </w:rPr>
                <w:t>不少于</w:t>
              </w:r>
            </w:ins>
            <w:r>
              <w:rPr>
                <w:rFonts w:hint="default" w:ascii="Times New Roman" w:hAnsi="Times New Roman" w:eastAsia="楷体_GB2312" w:cs="Times New Roman"/>
                <w:sz w:val="24"/>
                <w:szCs w:val="24"/>
                <w:rPrChange w:id="2373" w:author="刘佳" w:date="2020-03-09T09:09:16Z">
                  <w:rPr>
                    <w:rFonts w:hint="eastAsia" w:eastAsia="楷体_GB2312"/>
                    <w:sz w:val="24"/>
                    <w:szCs w:val="24"/>
                  </w:rPr>
                </w:rPrChange>
              </w:rPr>
              <w:t>5%采样地块的现场质控检查；</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374" w:author="刘佳" w:date="2020-03-09T09:09:16Z">
                  <w:rPr>
                    <w:rFonts w:hint="eastAsia" w:eastAsia="楷体_GB2312"/>
                    <w:sz w:val="24"/>
                    <w:szCs w:val="24"/>
                  </w:rPr>
                </w:rPrChange>
              </w:rPr>
            </w:pPr>
            <w:r>
              <w:rPr>
                <w:rFonts w:hint="default" w:ascii="Times New Roman" w:hAnsi="Times New Roman" w:eastAsia="楷体_GB2312" w:cs="Times New Roman"/>
                <w:sz w:val="24"/>
                <w:szCs w:val="24"/>
                <w:rPrChange w:id="2375" w:author="刘佳" w:date="2020-03-09T09:09:16Z">
                  <w:rPr>
                    <w:rFonts w:hint="eastAsia" w:eastAsia="楷体_GB2312"/>
                    <w:sz w:val="24"/>
                    <w:szCs w:val="24"/>
                  </w:rPr>
                </w:rPrChange>
              </w:rPr>
              <w:t>3.完成</w:t>
            </w:r>
            <w:ins w:id="2376" w:author="贺枫" w:date="2020-02-28T14:44:03Z">
              <w:r>
                <w:rPr>
                  <w:rFonts w:hint="default" w:ascii="Times New Roman" w:hAnsi="Times New Roman" w:eastAsia="楷体_GB2312" w:cs="Times New Roman"/>
                  <w:sz w:val="24"/>
                  <w:szCs w:val="24"/>
                  <w:lang w:eastAsia="zh-CN"/>
                  <w:rPrChange w:id="2377" w:author="刘佳" w:date="2020-03-09T09:09:16Z">
                    <w:rPr>
                      <w:rFonts w:hint="eastAsia" w:eastAsia="楷体_GB2312"/>
                      <w:sz w:val="24"/>
                      <w:szCs w:val="24"/>
                      <w:lang w:eastAsia="zh-CN"/>
                    </w:rPr>
                  </w:rPrChange>
                </w:rPr>
                <w:t>不少于</w:t>
              </w:r>
            </w:ins>
            <w:r>
              <w:rPr>
                <w:rFonts w:hint="default" w:ascii="Times New Roman" w:hAnsi="Times New Roman" w:eastAsia="楷体_GB2312" w:cs="Times New Roman"/>
                <w:sz w:val="24"/>
                <w:szCs w:val="24"/>
                <w:rPrChange w:id="2379" w:author="刘佳" w:date="2020-03-09T09:09:16Z">
                  <w:rPr>
                    <w:rFonts w:hint="eastAsia" w:eastAsia="楷体_GB2312"/>
                    <w:sz w:val="24"/>
                    <w:szCs w:val="24"/>
                  </w:rPr>
                </w:rPrChange>
              </w:rPr>
              <w:t>10%采样地块的采样记录质控检查；</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380" w:author="刘佳" w:date="2020-03-09T09:09:16Z">
                  <w:rPr>
                    <w:rFonts w:hint="eastAsia" w:eastAsia="楷体_GB2312"/>
                    <w:sz w:val="24"/>
                    <w:szCs w:val="24"/>
                  </w:rPr>
                </w:rPrChange>
              </w:rPr>
            </w:pPr>
            <w:r>
              <w:rPr>
                <w:rFonts w:hint="default" w:ascii="Times New Roman" w:hAnsi="Times New Roman" w:eastAsia="楷体_GB2312" w:cs="Times New Roman"/>
                <w:sz w:val="24"/>
                <w:szCs w:val="24"/>
                <w:rPrChange w:id="2381" w:author="刘佳" w:date="2020-03-09T09:09:16Z">
                  <w:rPr>
                    <w:rFonts w:hint="eastAsia" w:eastAsia="楷体_GB2312"/>
                    <w:sz w:val="24"/>
                    <w:szCs w:val="24"/>
                  </w:rPr>
                </w:rPrChange>
              </w:rPr>
              <w:t>4.完成样品流转中心建设并确保其运行良好；</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382" w:author="刘佳" w:date="2020-03-09T09:09:16Z">
                  <w:rPr>
                    <w:rFonts w:hint="eastAsia" w:eastAsia="楷体_GB2312"/>
                    <w:sz w:val="24"/>
                    <w:szCs w:val="24"/>
                  </w:rPr>
                </w:rPrChange>
              </w:rPr>
            </w:pPr>
            <w:r>
              <w:rPr>
                <w:rFonts w:hint="default" w:ascii="Times New Roman" w:hAnsi="Times New Roman" w:eastAsia="楷体_GB2312" w:cs="Times New Roman"/>
                <w:sz w:val="24"/>
                <w:szCs w:val="24"/>
                <w:rPrChange w:id="2383" w:author="刘佳" w:date="2020-03-09T09:09:16Z">
                  <w:rPr>
                    <w:rFonts w:hint="eastAsia" w:eastAsia="楷体_GB2312"/>
                    <w:sz w:val="24"/>
                    <w:szCs w:val="24"/>
                  </w:rPr>
                </w:rPrChange>
              </w:rPr>
              <w:t>5.对每个任务承担检测实验室开展</w:t>
            </w:r>
            <w:ins w:id="2384" w:author="贺枫" w:date="2020-02-28T14:48:45Z">
              <w:r>
                <w:rPr>
                  <w:rFonts w:hint="default" w:ascii="Times New Roman" w:hAnsi="Times New Roman" w:eastAsia="楷体_GB2312" w:cs="Times New Roman"/>
                  <w:sz w:val="24"/>
                  <w:szCs w:val="24"/>
                  <w:lang w:eastAsia="zh-CN"/>
                  <w:rPrChange w:id="2385" w:author="刘佳" w:date="2020-03-09T09:09:16Z">
                    <w:rPr>
                      <w:rFonts w:hint="eastAsia" w:eastAsia="楷体_GB2312"/>
                      <w:sz w:val="24"/>
                      <w:szCs w:val="24"/>
                      <w:lang w:eastAsia="zh-CN"/>
                    </w:rPr>
                  </w:rPrChange>
                </w:rPr>
                <w:t>能力</w:t>
              </w:r>
            </w:ins>
            <w:ins w:id="2387" w:author="贺枫" w:date="2020-02-28T14:48:49Z">
              <w:r>
                <w:rPr>
                  <w:rFonts w:hint="default" w:ascii="Times New Roman" w:hAnsi="Times New Roman" w:eastAsia="楷体_GB2312" w:cs="Times New Roman"/>
                  <w:sz w:val="24"/>
                  <w:szCs w:val="24"/>
                  <w:lang w:eastAsia="zh-CN"/>
                  <w:rPrChange w:id="2388" w:author="刘佳" w:date="2020-03-09T09:09:16Z">
                    <w:rPr>
                      <w:rFonts w:hint="eastAsia" w:eastAsia="楷体_GB2312"/>
                      <w:sz w:val="24"/>
                      <w:szCs w:val="24"/>
                      <w:lang w:eastAsia="zh-CN"/>
                    </w:rPr>
                  </w:rPrChange>
                </w:rPr>
                <w:t>评估</w:t>
              </w:r>
            </w:ins>
            <w:r>
              <w:rPr>
                <w:rFonts w:hint="default" w:ascii="Times New Roman" w:hAnsi="Times New Roman" w:eastAsia="楷体_GB2312" w:cs="Times New Roman"/>
                <w:sz w:val="24"/>
                <w:szCs w:val="24"/>
                <w:rPrChange w:id="2390" w:author="刘佳" w:date="2020-03-09T09:09:16Z">
                  <w:rPr>
                    <w:rFonts w:hint="eastAsia" w:eastAsia="楷体_GB2312"/>
                    <w:sz w:val="24"/>
                    <w:szCs w:val="24"/>
                  </w:rPr>
                </w:rPrChange>
              </w:rPr>
              <w:t>以及检测工作质量检查；</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391" w:author="刘佳" w:date="2020-03-09T09:09:16Z">
                  <w:rPr>
                    <w:rFonts w:eastAsia="楷体_GB2312"/>
                    <w:sz w:val="24"/>
                    <w:szCs w:val="24"/>
                  </w:rPr>
                </w:rPrChange>
              </w:rPr>
            </w:pPr>
            <w:r>
              <w:rPr>
                <w:rFonts w:hint="default" w:ascii="Times New Roman" w:hAnsi="Times New Roman" w:eastAsia="楷体_GB2312" w:cs="Times New Roman"/>
                <w:sz w:val="24"/>
                <w:szCs w:val="24"/>
                <w:rPrChange w:id="2392" w:author="刘佳" w:date="2020-03-09T09:09:16Z">
                  <w:rPr>
                    <w:rFonts w:hint="eastAsia" w:eastAsia="楷体_GB2312"/>
                    <w:sz w:val="24"/>
                    <w:szCs w:val="24"/>
                  </w:rPr>
                </w:rPrChange>
              </w:rPr>
              <w:t>6.完成对检测质控数据的审核工作。</w:t>
            </w:r>
          </w:p>
        </w:tc>
        <w:tc>
          <w:tcPr>
            <w:tcW w:w="1446" w:type="dxa"/>
            <w:vAlign w:val="center"/>
            <w:tcPrChange w:id="2393"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394"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395"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2396"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397"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398"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2399"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400"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401"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restart"/>
            <w:vAlign w:val="center"/>
            <w:tcPrChange w:id="2402" w:author="刘佳" w:date="2020-03-09T09:10:00Z">
              <w:tcPr>
                <w:tcW w:w="911" w:type="dxa"/>
                <w:vMerge w:val="restart"/>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403" w:author="刘佳" w:date="2020-03-09T09:09:16Z">
                  <w:rPr>
                    <w:rFonts w:hint="eastAsia" w:eastAsia="楷体_GB2312"/>
                    <w:sz w:val="24"/>
                    <w:szCs w:val="24"/>
                  </w:rPr>
                </w:rPrChange>
              </w:rPr>
            </w:pPr>
            <w:r>
              <w:rPr>
                <w:rFonts w:hint="default" w:ascii="Times New Roman" w:hAnsi="Times New Roman" w:eastAsia="楷体_GB2312" w:cs="Times New Roman"/>
                <w:sz w:val="24"/>
                <w:szCs w:val="24"/>
                <w:rPrChange w:id="2404" w:author="刘佳" w:date="2020-03-09T09:09:16Z">
                  <w:rPr>
                    <w:rFonts w:hint="eastAsia" w:eastAsia="楷体_GB2312"/>
                    <w:sz w:val="24"/>
                    <w:szCs w:val="24"/>
                  </w:rPr>
                </w:rPrChange>
              </w:rPr>
              <w:t>1.完成信息采集调查任务30%的质控检查；</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405" w:author="刘佳" w:date="2020-03-09T09:09:16Z">
                  <w:rPr>
                    <w:rFonts w:hint="eastAsia" w:eastAsia="楷体_GB2312"/>
                    <w:sz w:val="24"/>
                    <w:szCs w:val="24"/>
                  </w:rPr>
                </w:rPrChange>
              </w:rPr>
            </w:pPr>
            <w:r>
              <w:rPr>
                <w:rFonts w:hint="default" w:ascii="Times New Roman" w:hAnsi="Times New Roman" w:eastAsia="楷体_GB2312" w:cs="Times New Roman"/>
                <w:sz w:val="24"/>
                <w:szCs w:val="24"/>
                <w:rPrChange w:id="2406" w:author="刘佳" w:date="2020-03-09T09:09:16Z">
                  <w:rPr>
                    <w:rFonts w:hint="eastAsia" w:eastAsia="楷体_GB2312"/>
                    <w:sz w:val="24"/>
                    <w:szCs w:val="24"/>
                  </w:rPr>
                </w:rPrChange>
              </w:rPr>
              <w:t>2.完成</w:t>
            </w:r>
            <w:ins w:id="2407" w:author="贺枫" w:date="2020-02-28T14:48:56Z">
              <w:r>
                <w:rPr>
                  <w:rFonts w:hint="default" w:ascii="Times New Roman" w:hAnsi="Times New Roman" w:eastAsia="楷体_GB2312" w:cs="Times New Roman"/>
                  <w:sz w:val="24"/>
                  <w:szCs w:val="24"/>
                  <w:lang w:eastAsia="zh-CN"/>
                  <w:rPrChange w:id="2408" w:author="刘佳" w:date="2020-03-09T09:09:16Z">
                    <w:rPr>
                      <w:rFonts w:hint="eastAsia" w:eastAsia="楷体_GB2312"/>
                      <w:sz w:val="24"/>
                      <w:szCs w:val="24"/>
                      <w:lang w:eastAsia="zh-CN"/>
                    </w:rPr>
                  </w:rPrChange>
                </w:rPr>
                <w:t>不少于</w:t>
              </w:r>
            </w:ins>
            <w:r>
              <w:rPr>
                <w:rFonts w:hint="default" w:ascii="Times New Roman" w:hAnsi="Times New Roman" w:eastAsia="楷体_GB2312" w:cs="Times New Roman"/>
                <w:sz w:val="24"/>
                <w:szCs w:val="24"/>
                <w:rPrChange w:id="2410" w:author="刘佳" w:date="2020-03-09T09:09:16Z">
                  <w:rPr>
                    <w:rFonts w:hint="eastAsia" w:eastAsia="楷体_GB2312"/>
                    <w:sz w:val="24"/>
                    <w:szCs w:val="24"/>
                  </w:rPr>
                </w:rPrChange>
              </w:rPr>
              <w:t>5%采样地块的现场质控检查；</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411" w:author="刘佳" w:date="2020-03-09T09:09:16Z">
                  <w:rPr>
                    <w:rFonts w:eastAsia="楷体_GB2312"/>
                    <w:sz w:val="24"/>
                    <w:szCs w:val="24"/>
                  </w:rPr>
                </w:rPrChange>
              </w:rPr>
            </w:pPr>
            <w:r>
              <w:rPr>
                <w:rFonts w:hint="default" w:ascii="Times New Roman" w:hAnsi="Times New Roman" w:eastAsia="楷体_GB2312" w:cs="Times New Roman"/>
                <w:sz w:val="24"/>
                <w:szCs w:val="24"/>
                <w:rPrChange w:id="2412" w:author="刘佳" w:date="2020-03-09T09:09:16Z">
                  <w:rPr>
                    <w:rFonts w:hint="eastAsia" w:eastAsia="楷体_GB2312"/>
                    <w:sz w:val="24"/>
                    <w:szCs w:val="24"/>
                  </w:rPr>
                </w:rPrChange>
              </w:rPr>
              <w:t>3.完成</w:t>
            </w:r>
            <w:ins w:id="2413" w:author="贺枫" w:date="2020-02-28T14:49:01Z">
              <w:r>
                <w:rPr>
                  <w:rFonts w:hint="default" w:ascii="Times New Roman" w:hAnsi="Times New Roman" w:eastAsia="楷体_GB2312" w:cs="Times New Roman"/>
                  <w:sz w:val="24"/>
                  <w:szCs w:val="24"/>
                  <w:lang w:eastAsia="zh-CN"/>
                  <w:rPrChange w:id="2414" w:author="刘佳" w:date="2020-03-09T09:09:16Z">
                    <w:rPr>
                      <w:rFonts w:hint="eastAsia" w:eastAsia="楷体_GB2312"/>
                      <w:sz w:val="24"/>
                      <w:szCs w:val="24"/>
                      <w:lang w:eastAsia="zh-CN"/>
                    </w:rPr>
                  </w:rPrChange>
                </w:rPr>
                <w:t>不少于</w:t>
              </w:r>
            </w:ins>
            <w:r>
              <w:rPr>
                <w:rFonts w:hint="default" w:ascii="Times New Roman" w:hAnsi="Times New Roman" w:eastAsia="楷体_GB2312" w:cs="Times New Roman"/>
                <w:sz w:val="24"/>
                <w:szCs w:val="24"/>
                <w:rPrChange w:id="2416" w:author="刘佳" w:date="2020-03-09T09:09:16Z">
                  <w:rPr>
                    <w:rFonts w:hint="eastAsia" w:eastAsia="楷体_GB2312"/>
                    <w:sz w:val="24"/>
                    <w:szCs w:val="24"/>
                  </w:rPr>
                </w:rPrChange>
              </w:rPr>
              <w:t>10%采样地块的采样记录质控检查；</w:t>
            </w:r>
          </w:p>
        </w:tc>
        <w:tc>
          <w:tcPr>
            <w:tcW w:w="1215" w:type="dxa"/>
            <w:vAlign w:val="center"/>
            <w:tcPrChange w:id="2417"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418"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2419"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2420" w:author="刘佳" w:date="2020-03-09T09:09:16Z">
                  <w:rPr>
                    <w:rStyle w:val="9"/>
                    <w:rFonts w:hint="eastAsia" w:ascii="楷体" w:hAnsi="楷体" w:eastAsia="楷体" w:cs="楷体"/>
                    <w:sz w:val="24"/>
                    <w:szCs w:val="24"/>
                    <w:lang w:val="en-US" w:eastAsia="zh-CN" w:bidi="ar"/>
                  </w:rPr>
                </w:rPrChange>
              </w:rPr>
              <w:t>年底</w:t>
            </w:r>
          </w:p>
        </w:tc>
        <w:tc>
          <w:tcPr>
            <w:tcW w:w="1070" w:type="dxa"/>
            <w:vAlign w:val="center"/>
            <w:tcPrChange w:id="2421" w:author="刘佳" w:date="2020-03-09T09:10:00Z">
              <w:tcPr>
                <w:tcW w:w="1070"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422"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423" w:author="刘佳" w:date="2020-03-09T09:09:16Z">
                  <w:rPr>
                    <w:rFonts w:hint="eastAsia" w:ascii="楷体" w:hAnsi="楷体" w:eastAsia="楷体" w:cs="楷体"/>
                    <w:i w:val="0"/>
                    <w:color w:val="000000"/>
                    <w:kern w:val="0"/>
                    <w:sz w:val="24"/>
                    <w:szCs w:val="24"/>
                    <w:u w:val="none"/>
                    <w:lang w:val="en-US" w:eastAsia="zh-CN" w:bidi="ar"/>
                  </w:rPr>
                </w:rPrChange>
              </w:rPr>
              <w:t>广州市</w:t>
            </w:r>
          </w:p>
        </w:tc>
        <w:tc>
          <w:tcPr>
            <w:tcW w:w="1195" w:type="dxa"/>
            <w:textDirection w:val="lrTb"/>
            <w:vAlign w:val="center"/>
            <w:tcPrChange w:id="2424"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2425" w:author="刘佳" w:date="2020-03-09T09:09:16Z">
                  <w:rPr>
                    <w:rStyle w:val="8"/>
                    <w:rFonts w:hint="default"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2426" w:author="刘佳" w:date="2020-03-09T09:09:16Z">
                  <w:rPr>
                    <w:rStyle w:val="8"/>
                    <w:rFonts w:hint="eastAsia" w:ascii="楷体" w:hAnsi="楷体" w:eastAsia="楷体" w:cs="楷体"/>
                    <w:lang w:bidi="ar"/>
                  </w:rPr>
                </w:rPrChange>
              </w:rPr>
              <w:t>1</w:t>
            </w:r>
            <w:r>
              <w:rPr>
                <w:rStyle w:val="8"/>
                <w:rFonts w:hint="default" w:ascii="Times New Roman" w:hAnsi="Times New Roman" w:eastAsia="楷体_GB2312" w:cs="Times New Roman"/>
                <w:lang w:bidi="ar"/>
                <w:rPrChange w:id="2427" w:author="刘佳" w:date="2020-03-09T09:09:16Z">
                  <w:rPr>
                    <w:rStyle w:val="8"/>
                    <w:rFonts w:ascii="楷体" w:hAnsi="楷体" w:eastAsia="楷体" w:cs="楷体"/>
                    <w:lang w:bidi="ar"/>
                  </w:rPr>
                </w:rPrChange>
              </w:rPr>
              <w:t>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428"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428" w:author="刘佳" w:date="2020-03-09T09:10:00Z">
            <w:trPr>
              <w:cantSplit/>
              <w:trHeight w:val="420" w:hRule="atLeast"/>
              <w:tblHeader/>
              <w:jc w:val="center"/>
            </w:trPr>
          </w:trPrChange>
        </w:trPr>
        <w:tc>
          <w:tcPr>
            <w:tcW w:w="576" w:type="dxa"/>
            <w:vMerge w:val="continue"/>
            <w:vAlign w:val="center"/>
            <w:tcPrChange w:id="2429" w:author="刘佳" w:date="2020-03-09T09:10:00Z">
              <w:tcPr>
                <w:tcW w:w="576"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2430" w:author="刘佳" w:date="2020-03-09T09:09:16Z">
                  <w:rPr>
                    <w:rFonts w:eastAsia="楷体_GB2312"/>
                    <w:sz w:val="24"/>
                    <w:szCs w:val="24"/>
                  </w:rPr>
                </w:rPrChange>
              </w:rPr>
            </w:pPr>
          </w:p>
        </w:tc>
        <w:tc>
          <w:tcPr>
            <w:tcW w:w="1692" w:type="dxa"/>
            <w:vMerge w:val="continue"/>
            <w:vAlign w:val="center"/>
            <w:tcPrChange w:id="2431" w:author="刘佳" w:date="2020-03-09T09:10:00Z">
              <w:tcPr>
                <w:tcW w:w="1692"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432" w:author="刘佳" w:date="2020-03-09T09:09:16Z">
                  <w:rPr>
                    <w:rFonts w:eastAsia="楷体_GB2312"/>
                    <w:sz w:val="24"/>
                    <w:szCs w:val="24"/>
                  </w:rPr>
                </w:rPrChange>
              </w:rPr>
            </w:pPr>
          </w:p>
        </w:tc>
        <w:tc>
          <w:tcPr>
            <w:tcW w:w="1677" w:type="dxa"/>
            <w:vMerge w:val="continue"/>
            <w:vAlign w:val="center"/>
            <w:tcPrChange w:id="2433" w:author="刘佳" w:date="2020-03-09T09:10:00Z">
              <w:tcPr>
                <w:tcW w:w="1677"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434" w:author="刘佳" w:date="2020-03-09T09:09:16Z">
                  <w:rPr>
                    <w:rFonts w:eastAsia="楷体_GB2312"/>
                    <w:sz w:val="24"/>
                    <w:szCs w:val="24"/>
                  </w:rPr>
                </w:rPrChange>
              </w:rPr>
            </w:pPr>
          </w:p>
        </w:tc>
        <w:tc>
          <w:tcPr>
            <w:tcW w:w="1854" w:type="dxa"/>
            <w:vMerge w:val="continue"/>
            <w:vAlign w:val="center"/>
            <w:tcPrChange w:id="2435" w:author="刘佳" w:date="2020-03-09T09:10:00Z">
              <w:tcPr>
                <w:tcW w:w="1389"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436" w:author="刘佳" w:date="2020-03-09T09:09:16Z">
                  <w:rPr>
                    <w:rFonts w:eastAsia="楷体_GB2312"/>
                    <w:sz w:val="24"/>
                    <w:szCs w:val="24"/>
                  </w:rPr>
                </w:rPrChange>
              </w:rPr>
            </w:pPr>
          </w:p>
        </w:tc>
        <w:tc>
          <w:tcPr>
            <w:tcW w:w="1446" w:type="dxa"/>
            <w:vAlign w:val="center"/>
            <w:tcPrChange w:id="2437"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438"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439"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2440"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441"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442"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2443"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444"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445"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continue"/>
            <w:vAlign w:val="center"/>
            <w:tcPrChange w:id="2446" w:author="刘佳" w:date="2020-03-09T09:10:00Z">
              <w:tcPr>
                <w:tcW w:w="911"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447" w:author="刘佳" w:date="2020-03-09T09:09:16Z">
                  <w:rPr>
                    <w:rFonts w:eastAsia="楷体_GB2312"/>
                    <w:sz w:val="24"/>
                    <w:szCs w:val="24"/>
                  </w:rPr>
                </w:rPrChange>
              </w:rPr>
            </w:pPr>
          </w:p>
        </w:tc>
        <w:tc>
          <w:tcPr>
            <w:tcW w:w="1215" w:type="dxa"/>
            <w:vAlign w:val="center"/>
            <w:tcPrChange w:id="2448"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449"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2450"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2451" w:author="刘佳" w:date="2020-03-09T09:09:16Z">
                  <w:rPr>
                    <w:rStyle w:val="9"/>
                    <w:rFonts w:hint="eastAsia" w:ascii="楷体" w:hAnsi="楷体" w:eastAsia="楷体" w:cs="楷体"/>
                    <w:sz w:val="24"/>
                    <w:szCs w:val="24"/>
                    <w:lang w:val="en-US" w:eastAsia="zh-CN" w:bidi="ar"/>
                  </w:rPr>
                </w:rPrChange>
              </w:rPr>
              <w:t>年底</w:t>
            </w:r>
          </w:p>
        </w:tc>
        <w:tc>
          <w:tcPr>
            <w:tcW w:w="1070" w:type="dxa"/>
            <w:vAlign w:val="center"/>
            <w:tcPrChange w:id="2452" w:author="刘佳" w:date="2020-03-09T09:10:00Z">
              <w:tcPr>
                <w:tcW w:w="1070"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453"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454" w:author="刘佳" w:date="2020-03-09T09:09:16Z">
                  <w:rPr>
                    <w:rFonts w:hint="eastAsia" w:ascii="楷体" w:hAnsi="楷体" w:eastAsia="楷体" w:cs="楷体"/>
                    <w:i w:val="0"/>
                    <w:color w:val="000000"/>
                    <w:kern w:val="0"/>
                    <w:sz w:val="24"/>
                    <w:szCs w:val="24"/>
                    <w:u w:val="none"/>
                    <w:lang w:val="en-US" w:eastAsia="zh-CN" w:bidi="ar"/>
                  </w:rPr>
                </w:rPrChange>
              </w:rPr>
              <w:t>深圳市</w:t>
            </w:r>
          </w:p>
        </w:tc>
        <w:tc>
          <w:tcPr>
            <w:tcW w:w="1195" w:type="dxa"/>
            <w:textDirection w:val="lrTb"/>
            <w:vAlign w:val="center"/>
            <w:tcPrChange w:id="2455"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2456" w:author="刘佳" w:date="2020-03-09T09:09:16Z">
                  <w:rPr>
                    <w:rStyle w:val="8"/>
                    <w:rFonts w:hint="eastAsia"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2457" w:author="刘佳" w:date="2020-03-09T09:09:16Z">
                  <w:rPr>
                    <w:rStyle w:val="8"/>
                    <w:rFonts w:ascii="楷体" w:hAnsi="楷体" w:eastAsia="楷体" w:cs="楷体"/>
                    <w:lang w:bidi="ar"/>
                  </w:rPr>
                </w:rPrChange>
              </w:rPr>
              <w:t>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458"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458" w:author="刘佳" w:date="2020-03-09T09:10:00Z">
            <w:trPr>
              <w:cantSplit/>
              <w:trHeight w:val="420" w:hRule="atLeast"/>
              <w:tblHeader/>
              <w:jc w:val="center"/>
            </w:trPr>
          </w:trPrChange>
        </w:trPr>
        <w:tc>
          <w:tcPr>
            <w:tcW w:w="576" w:type="dxa"/>
            <w:vMerge w:val="continue"/>
            <w:vAlign w:val="center"/>
            <w:tcPrChange w:id="2459" w:author="刘佳" w:date="2020-03-09T09:10:00Z">
              <w:tcPr>
                <w:tcW w:w="576"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2460" w:author="刘佳" w:date="2020-03-09T09:09:16Z">
                  <w:rPr>
                    <w:rFonts w:eastAsia="楷体_GB2312"/>
                    <w:sz w:val="24"/>
                    <w:szCs w:val="24"/>
                  </w:rPr>
                </w:rPrChange>
              </w:rPr>
            </w:pPr>
          </w:p>
        </w:tc>
        <w:tc>
          <w:tcPr>
            <w:tcW w:w="1692" w:type="dxa"/>
            <w:vMerge w:val="continue"/>
            <w:vAlign w:val="center"/>
            <w:tcPrChange w:id="2461" w:author="刘佳" w:date="2020-03-09T09:10:00Z">
              <w:tcPr>
                <w:tcW w:w="1692"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462" w:author="刘佳" w:date="2020-03-09T09:09:16Z">
                  <w:rPr>
                    <w:rFonts w:eastAsia="楷体_GB2312"/>
                    <w:sz w:val="24"/>
                    <w:szCs w:val="24"/>
                  </w:rPr>
                </w:rPrChange>
              </w:rPr>
            </w:pPr>
          </w:p>
        </w:tc>
        <w:tc>
          <w:tcPr>
            <w:tcW w:w="1677" w:type="dxa"/>
            <w:vMerge w:val="continue"/>
            <w:vAlign w:val="center"/>
            <w:tcPrChange w:id="2463" w:author="刘佳" w:date="2020-03-09T09:10:00Z">
              <w:tcPr>
                <w:tcW w:w="1677"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464" w:author="刘佳" w:date="2020-03-09T09:09:16Z">
                  <w:rPr>
                    <w:rFonts w:eastAsia="楷体_GB2312"/>
                    <w:sz w:val="24"/>
                    <w:szCs w:val="24"/>
                  </w:rPr>
                </w:rPrChange>
              </w:rPr>
            </w:pPr>
          </w:p>
        </w:tc>
        <w:tc>
          <w:tcPr>
            <w:tcW w:w="1854" w:type="dxa"/>
            <w:vMerge w:val="continue"/>
            <w:vAlign w:val="center"/>
            <w:tcPrChange w:id="2465" w:author="刘佳" w:date="2020-03-09T09:10:00Z">
              <w:tcPr>
                <w:tcW w:w="1389"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466" w:author="刘佳" w:date="2020-03-09T09:09:16Z">
                  <w:rPr>
                    <w:rFonts w:eastAsia="楷体_GB2312"/>
                    <w:sz w:val="24"/>
                    <w:szCs w:val="24"/>
                  </w:rPr>
                </w:rPrChange>
              </w:rPr>
            </w:pPr>
          </w:p>
        </w:tc>
        <w:tc>
          <w:tcPr>
            <w:tcW w:w="1446" w:type="dxa"/>
            <w:vAlign w:val="center"/>
            <w:tcPrChange w:id="2467"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468"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469"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2470"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471"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472"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2473"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474"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475"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continue"/>
            <w:vAlign w:val="center"/>
            <w:tcPrChange w:id="2476" w:author="刘佳" w:date="2020-03-09T09:10:00Z">
              <w:tcPr>
                <w:tcW w:w="911"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477" w:author="刘佳" w:date="2020-03-09T09:09:16Z">
                  <w:rPr>
                    <w:rFonts w:eastAsia="楷体_GB2312"/>
                    <w:sz w:val="24"/>
                    <w:szCs w:val="24"/>
                  </w:rPr>
                </w:rPrChange>
              </w:rPr>
            </w:pPr>
          </w:p>
        </w:tc>
        <w:tc>
          <w:tcPr>
            <w:tcW w:w="1215" w:type="dxa"/>
            <w:vAlign w:val="center"/>
            <w:tcPrChange w:id="2478"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479"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2480"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2481" w:author="刘佳" w:date="2020-03-09T09:09:16Z">
                  <w:rPr>
                    <w:rStyle w:val="9"/>
                    <w:rFonts w:hint="eastAsia" w:ascii="楷体" w:hAnsi="楷体" w:eastAsia="楷体" w:cs="楷体"/>
                    <w:sz w:val="24"/>
                    <w:szCs w:val="24"/>
                    <w:lang w:val="en-US" w:eastAsia="zh-CN" w:bidi="ar"/>
                  </w:rPr>
                </w:rPrChange>
              </w:rPr>
              <w:t>年底</w:t>
            </w:r>
          </w:p>
        </w:tc>
        <w:tc>
          <w:tcPr>
            <w:tcW w:w="1070" w:type="dxa"/>
            <w:vAlign w:val="center"/>
            <w:tcPrChange w:id="2482" w:author="刘佳" w:date="2020-03-09T09:10:00Z">
              <w:tcPr>
                <w:tcW w:w="1070"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483"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484" w:author="刘佳" w:date="2020-03-09T09:09:16Z">
                  <w:rPr>
                    <w:rFonts w:hint="eastAsia" w:ascii="楷体" w:hAnsi="楷体" w:eastAsia="楷体" w:cs="楷体"/>
                    <w:i w:val="0"/>
                    <w:color w:val="000000"/>
                    <w:kern w:val="0"/>
                    <w:sz w:val="24"/>
                    <w:szCs w:val="24"/>
                    <w:u w:val="none"/>
                    <w:lang w:val="en-US" w:eastAsia="zh-CN" w:bidi="ar"/>
                  </w:rPr>
                </w:rPrChange>
              </w:rPr>
              <w:t>珠海市</w:t>
            </w:r>
          </w:p>
        </w:tc>
        <w:tc>
          <w:tcPr>
            <w:tcW w:w="1195" w:type="dxa"/>
            <w:textDirection w:val="lrTb"/>
            <w:vAlign w:val="center"/>
            <w:tcPrChange w:id="2485"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2486" w:author="刘佳" w:date="2020-03-09T09:09:16Z">
                  <w:rPr>
                    <w:rStyle w:val="8"/>
                    <w:rFonts w:hint="eastAsia"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2487" w:author="刘佳" w:date="2020-03-09T09:09:16Z">
                  <w:rPr>
                    <w:rStyle w:val="8"/>
                    <w:rFonts w:ascii="楷体" w:hAnsi="楷体" w:eastAsia="楷体" w:cs="楷体"/>
                    <w:lang w:bidi="ar"/>
                  </w:rPr>
                </w:rPrChange>
              </w:rPr>
              <w:t>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488"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488" w:author="刘佳" w:date="2020-03-09T09:10:00Z">
            <w:trPr>
              <w:cantSplit/>
              <w:trHeight w:val="420" w:hRule="atLeast"/>
              <w:tblHeader/>
              <w:jc w:val="center"/>
            </w:trPr>
          </w:trPrChange>
        </w:trPr>
        <w:tc>
          <w:tcPr>
            <w:tcW w:w="576" w:type="dxa"/>
            <w:vMerge w:val="continue"/>
            <w:vAlign w:val="center"/>
            <w:tcPrChange w:id="2489" w:author="刘佳" w:date="2020-03-09T09:10:00Z">
              <w:tcPr>
                <w:tcW w:w="576"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2490" w:author="刘佳" w:date="2020-03-09T09:09:16Z">
                  <w:rPr>
                    <w:rFonts w:eastAsia="楷体_GB2312"/>
                    <w:sz w:val="24"/>
                    <w:szCs w:val="24"/>
                  </w:rPr>
                </w:rPrChange>
              </w:rPr>
            </w:pPr>
          </w:p>
        </w:tc>
        <w:tc>
          <w:tcPr>
            <w:tcW w:w="1692" w:type="dxa"/>
            <w:vMerge w:val="continue"/>
            <w:vAlign w:val="center"/>
            <w:tcPrChange w:id="2491" w:author="刘佳" w:date="2020-03-09T09:10:00Z">
              <w:tcPr>
                <w:tcW w:w="1692"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492" w:author="刘佳" w:date="2020-03-09T09:09:16Z">
                  <w:rPr>
                    <w:rFonts w:eastAsia="楷体_GB2312"/>
                    <w:sz w:val="24"/>
                    <w:szCs w:val="24"/>
                  </w:rPr>
                </w:rPrChange>
              </w:rPr>
            </w:pPr>
          </w:p>
        </w:tc>
        <w:tc>
          <w:tcPr>
            <w:tcW w:w="1677" w:type="dxa"/>
            <w:vMerge w:val="continue"/>
            <w:vAlign w:val="center"/>
            <w:tcPrChange w:id="2493" w:author="刘佳" w:date="2020-03-09T09:10:00Z">
              <w:tcPr>
                <w:tcW w:w="1677"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494" w:author="刘佳" w:date="2020-03-09T09:09:16Z">
                  <w:rPr>
                    <w:rFonts w:eastAsia="楷体_GB2312"/>
                    <w:sz w:val="24"/>
                    <w:szCs w:val="24"/>
                  </w:rPr>
                </w:rPrChange>
              </w:rPr>
            </w:pPr>
          </w:p>
        </w:tc>
        <w:tc>
          <w:tcPr>
            <w:tcW w:w="1854" w:type="dxa"/>
            <w:vMerge w:val="continue"/>
            <w:vAlign w:val="center"/>
            <w:tcPrChange w:id="2495" w:author="刘佳" w:date="2020-03-09T09:10:00Z">
              <w:tcPr>
                <w:tcW w:w="1389"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496" w:author="刘佳" w:date="2020-03-09T09:09:16Z">
                  <w:rPr>
                    <w:rFonts w:eastAsia="楷体_GB2312"/>
                    <w:sz w:val="24"/>
                    <w:szCs w:val="24"/>
                  </w:rPr>
                </w:rPrChange>
              </w:rPr>
            </w:pPr>
          </w:p>
        </w:tc>
        <w:tc>
          <w:tcPr>
            <w:tcW w:w="1446" w:type="dxa"/>
            <w:vAlign w:val="center"/>
            <w:tcPrChange w:id="2497"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498"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499"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2500"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501"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502"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2503"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504"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505"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continue"/>
            <w:vAlign w:val="center"/>
            <w:tcPrChange w:id="2506" w:author="刘佳" w:date="2020-03-09T09:10:00Z">
              <w:tcPr>
                <w:tcW w:w="911"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507" w:author="刘佳" w:date="2020-03-09T09:09:16Z">
                  <w:rPr>
                    <w:rFonts w:eastAsia="楷体_GB2312"/>
                    <w:sz w:val="24"/>
                    <w:szCs w:val="24"/>
                  </w:rPr>
                </w:rPrChange>
              </w:rPr>
            </w:pPr>
          </w:p>
        </w:tc>
        <w:tc>
          <w:tcPr>
            <w:tcW w:w="1215" w:type="dxa"/>
            <w:vAlign w:val="center"/>
            <w:tcPrChange w:id="2508"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509"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2510"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2511" w:author="刘佳" w:date="2020-03-09T09:09:16Z">
                  <w:rPr>
                    <w:rStyle w:val="9"/>
                    <w:rFonts w:hint="eastAsia" w:ascii="楷体" w:hAnsi="楷体" w:eastAsia="楷体" w:cs="楷体"/>
                    <w:sz w:val="24"/>
                    <w:szCs w:val="24"/>
                    <w:lang w:val="en-US" w:eastAsia="zh-CN" w:bidi="ar"/>
                  </w:rPr>
                </w:rPrChange>
              </w:rPr>
              <w:t>年底</w:t>
            </w:r>
          </w:p>
        </w:tc>
        <w:tc>
          <w:tcPr>
            <w:tcW w:w="1070" w:type="dxa"/>
            <w:vAlign w:val="center"/>
            <w:tcPrChange w:id="2512" w:author="刘佳" w:date="2020-03-09T09:10:00Z">
              <w:tcPr>
                <w:tcW w:w="1070"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513"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514" w:author="刘佳" w:date="2020-03-09T09:09:16Z">
                  <w:rPr>
                    <w:rFonts w:hint="eastAsia" w:ascii="楷体" w:hAnsi="楷体" w:eastAsia="楷体" w:cs="楷体"/>
                    <w:i w:val="0"/>
                    <w:color w:val="000000"/>
                    <w:kern w:val="0"/>
                    <w:sz w:val="24"/>
                    <w:szCs w:val="24"/>
                    <w:u w:val="none"/>
                    <w:lang w:val="en-US" w:eastAsia="zh-CN" w:bidi="ar"/>
                  </w:rPr>
                </w:rPrChange>
              </w:rPr>
              <w:t>汕头市</w:t>
            </w:r>
          </w:p>
        </w:tc>
        <w:tc>
          <w:tcPr>
            <w:tcW w:w="1195" w:type="dxa"/>
            <w:textDirection w:val="lrTb"/>
            <w:vAlign w:val="center"/>
            <w:tcPrChange w:id="2515"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2516" w:author="刘佳" w:date="2020-03-09T09:09:16Z">
                  <w:rPr>
                    <w:rStyle w:val="8"/>
                    <w:rFonts w:hint="eastAsia"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2517" w:author="刘佳" w:date="2020-03-09T09:09:16Z">
                  <w:rPr>
                    <w:rStyle w:val="8"/>
                    <w:rFonts w:ascii="楷体" w:hAnsi="楷体" w:eastAsia="楷体" w:cs="楷体"/>
                    <w:lang w:bidi="ar"/>
                  </w:rPr>
                </w:rPrChange>
              </w:rPr>
              <w:t>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518"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518" w:author="刘佳" w:date="2020-03-09T09:10:00Z">
            <w:trPr>
              <w:cantSplit/>
              <w:trHeight w:val="420" w:hRule="atLeast"/>
              <w:tblHeader/>
              <w:jc w:val="center"/>
            </w:trPr>
          </w:trPrChange>
        </w:trPr>
        <w:tc>
          <w:tcPr>
            <w:tcW w:w="576" w:type="dxa"/>
            <w:vMerge w:val="continue"/>
            <w:vAlign w:val="center"/>
            <w:tcPrChange w:id="2519" w:author="刘佳" w:date="2020-03-09T09:10:00Z">
              <w:tcPr>
                <w:tcW w:w="576"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2520" w:author="刘佳" w:date="2020-03-09T09:09:16Z">
                  <w:rPr>
                    <w:rFonts w:eastAsia="楷体_GB2312"/>
                    <w:sz w:val="24"/>
                    <w:szCs w:val="24"/>
                  </w:rPr>
                </w:rPrChange>
              </w:rPr>
            </w:pPr>
          </w:p>
        </w:tc>
        <w:tc>
          <w:tcPr>
            <w:tcW w:w="1692" w:type="dxa"/>
            <w:vMerge w:val="continue"/>
            <w:vAlign w:val="center"/>
            <w:tcPrChange w:id="2521" w:author="刘佳" w:date="2020-03-09T09:10:00Z">
              <w:tcPr>
                <w:tcW w:w="1692"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522" w:author="刘佳" w:date="2020-03-09T09:09:16Z">
                  <w:rPr>
                    <w:rFonts w:eastAsia="楷体_GB2312"/>
                    <w:sz w:val="24"/>
                    <w:szCs w:val="24"/>
                  </w:rPr>
                </w:rPrChange>
              </w:rPr>
            </w:pPr>
          </w:p>
        </w:tc>
        <w:tc>
          <w:tcPr>
            <w:tcW w:w="1677" w:type="dxa"/>
            <w:vMerge w:val="continue"/>
            <w:vAlign w:val="center"/>
            <w:tcPrChange w:id="2523" w:author="刘佳" w:date="2020-03-09T09:10:00Z">
              <w:tcPr>
                <w:tcW w:w="1677"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524" w:author="刘佳" w:date="2020-03-09T09:09:16Z">
                  <w:rPr>
                    <w:rFonts w:eastAsia="楷体_GB2312"/>
                    <w:sz w:val="24"/>
                    <w:szCs w:val="24"/>
                  </w:rPr>
                </w:rPrChange>
              </w:rPr>
            </w:pPr>
          </w:p>
        </w:tc>
        <w:tc>
          <w:tcPr>
            <w:tcW w:w="1854" w:type="dxa"/>
            <w:vMerge w:val="continue"/>
            <w:vAlign w:val="center"/>
            <w:tcPrChange w:id="2525" w:author="刘佳" w:date="2020-03-09T09:10:00Z">
              <w:tcPr>
                <w:tcW w:w="1389"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526" w:author="刘佳" w:date="2020-03-09T09:09:16Z">
                  <w:rPr>
                    <w:rFonts w:eastAsia="楷体_GB2312"/>
                    <w:sz w:val="24"/>
                    <w:szCs w:val="24"/>
                  </w:rPr>
                </w:rPrChange>
              </w:rPr>
            </w:pPr>
          </w:p>
        </w:tc>
        <w:tc>
          <w:tcPr>
            <w:tcW w:w="1446" w:type="dxa"/>
            <w:vAlign w:val="center"/>
            <w:tcPrChange w:id="2527"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528"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529"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2530"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531"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532"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2533"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534"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535"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continue"/>
            <w:vAlign w:val="center"/>
            <w:tcPrChange w:id="2536" w:author="刘佳" w:date="2020-03-09T09:10:00Z">
              <w:tcPr>
                <w:tcW w:w="911"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537" w:author="刘佳" w:date="2020-03-09T09:09:16Z">
                  <w:rPr>
                    <w:rFonts w:eastAsia="楷体_GB2312"/>
                    <w:sz w:val="24"/>
                    <w:szCs w:val="24"/>
                  </w:rPr>
                </w:rPrChange>
              </w:rPr>
            </w:pPr>
          </w:p>
        </w:tc>
        <w:tc>
          <w:tcPr>
            <w:tcW w:w="1215" w:type="dxa"/>
            <w:vAlign w:val="center"/>
            <w:tcPrChange w:id="2538"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539"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2540"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2541" w:author="刘佳" w:date="2020-03-09T09:09:16Z">
                  <w:rPr>
                    <w:rStyle w:val="9"/>
                    <w:rFonts w:hint="eastAsia" w:ascii="楷体" w:hAnsi="楷体" w:eastAsia="楷体" w:cs="楷体"/>
                    <w:sz w:val="24"/>
                    <w:szCs w:val="24"/>
                    <w:lang w:val="en-US" w:eastAsia="zh-CN" w:bidi="ar"/>
                  </w:rPr>
                </w:rPrChange>
              </w:rPr>
              <w:t>年底</w:t>
            </w:r>
          </w:p>
        </w:tc>
        <w:tc>
          <w:tcPr>
            <w:tcW w:w="1070" w:type="dxa"/>
            <w:vAlign w:val="center"/>
            <w:tcPrChange w:id="2542" w:author="刘佳" w:date="2020-03-09T09:10:00Z">
              <w:tcPr>
                <w:tcW w:w="1070"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543"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544" w:author="刘佳" w:date="2020-03-09T09:09:16Z">
                  <w:rPr>
                    <w:rFonts w:hint="eastAsia" w:ascii="楷体" w:hAnsi="楷体" w:eastAsia="楷体" w:cs="楷体"/>
                    <w:i w:val="0"/>
                    <w:color w:val="000000"/>
                    <w:kern w:val="0"/>
                    <w:sz w:val="24"/>
                    <w:szCs w:val="24"/>
                    <w:u w:val="none"/>
                    <w:lang w:val="en-US" w:eastAsia="zh-CN" w:bidi="ar"/>
                  </w:rPr>
                </w:rPrChange>
              </w:rPr>
              <w:t>佛山市</w:t>
            </w:r>
          </w:p>
        </w:tc>
        <w:tc>
          <w:tcPr>
            <w:tcW w:w="1195" w:type="dxa"/>
            <w:textDirection w:val="lrTb"/>
            <w:vAlign w:val="center"/>
            <w:tcPrChange w:id="2545"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2546" w:author="刘佳" w:date="2020-03-09T09:09:16Z">
                  <w:rPr>
                    <w:rStyle w:val="8"/>
                    <w:rFonts w:hint="eastAsia"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2547" w:author="刘佳" w:date="2020-03-09T09:09:16Z">
                  <w:rPr>
                    <w:rStyle w:val="8"/>
                    <w:rFonts w:ascii="楷体" w:hAnsi="楷体" w:eastAsia="楷体" w:cs="楷体"/>
                    <w:lang w:bidi="ar"/>
                  </w:rPr>
                </w:rPrChange>
              </w:rPr>
              <w:t>166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548"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548" w:author="刘佳" w:date="2020-03-09T09:10:00Z">
            <w:trPr>
              <w:cantSplit/>
              <w:trHeight w:val="420" w:hRule="atLeast"/>
              <w:tblHeader/>
              <w:jc w:val="center"/>
            </w:trPr>
          </w:trPrChange>
        </w:trPr>
        <w:tc>
          <w:tcPr>
            <w:tcW w:w="576" w:type="dxa"/>
            <w:vMerge w:val="continue"/>
            <w:vAlign w:val="center"/>
            <w:tcPrChange w:id="2549" w:author="刘佳" w:date="2020-03-09T09:10:00Z">
              <w:tcPr>
                <w:tcW w:w="576"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2550" w:author="刘佳" w:date="2020-03-09T09:09:16Z">
                  <w:rPr>
                    <w:rFonts w:eastAsia="楷体_GB2312"/>
                    <w:sz w:val="24"/>
                    <w:szCs w:val="24"/>
                  </w:rPr>
                </w:rPrChange>
              </w:rPr>
            </w:pPr>
          </w:p>
        </w:tc>
        <w:tc>
          <w:tcPr>
            <w:tcW w:w="1692" w:type="dxa"/>
            <w:vMerge w:val="continue"/>
            <w:vAlign w:val="center"/>
            <w:tcPrChange w:id="2551" w:author="刘佳" w:date="2020-03-09T09:10:00Z">
              <w:tcPr>
                <w:tcW w:w="1692"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552" w:author="刘佳" w:date="2020-03-09T09:09:16Z">
                  <w:rPr>
                    <w:rFonts w:eastAsia="楷体_GB2312"/>
                    <w:sz w:val="24"/>
                    <w:szCs w:val="24"/>
                  </w:rPr>
                </w:rPrChange>
              </w:rPr>
            </w:pPr>
          </w:p>
        </w:tc>
        <w:tc>
          <w:tcPr>
            <w:tcW w:w="1677" w:type="dxa"/>
            <w:vMerge w:val="continue"/>
            <w:vAlign w:val="center"/>
            <w:tcPrChange w:id="2553" w:author="刘佳" w:date="2020-03-09T09:10:00Z">
              <w:tcPr>
                <w:tcW w:w="1677"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554" w:author="刘佳" w:date="2020-03-09T09:09:16Z">
                  <w:rPr>
                    <w:rFonts w:eastAsia="楷体_GB2312"/>
                    <w:sz w:val="24"/>
                    <w:szCs w:val="24"/>
                  </w:rPr>
                </w:rPrChange>
              </w:rPr>
            </w:pPr>
          </w:p>
        </w:tc>
        <w:tc>
          <w:tcPr>
            <w:tcW w:w="1854" w:type="dxa"/>
            <w:vMerge w:val="continue"/>
            <w:vAlign w:val="center"/>
            <w:tcPrChange w:id="2555" w:author="刘佳" w:date="2020-03-09T09:10:00Z">
              <w:tcPr>
                <w:tcW w:w="1389"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556" w:author="刘佳" w:date="2020-03-09T09:09:16Z">
                  <w:rPr>
                    <w:rFonts w:eastAsia="楷体_GB2312"/>
                    <w:sz w:val="24"/>
                    <w:szCs w:val="24"/>
                  </w:rPr>
                </w:rPrChange>
              </w:rPr>
            </w:pPr>
          </w:p>
        </w:tc>
        <w:tc>
          <w:tcPr>
            <w:tcW w:w="1446" w:type="dxa"/>
            <w:vAlign w:val="center"/>
            <w:tcPrChange w:id="2557"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558"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559"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2560"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561"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562"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2563"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564"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565"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continue"/>
            <w:vAlign w:val="center"/>
            <w:tcPrChange w:id="2566" w:author="刘佳" w:date="2020-03-09T09:10:00Z">
              <w:tcPr>
                <w:tcW w:w="911"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567" w:author="刘佳" w:date="2020-03-09T09:09:16Z">
                  <w:rPr>
                    <w:rFonts w:eastAsia="楷体_GB2312"/>
                    <w:sz w:val="24"/>
                    <w:szCs w:val="24"/>
                  </w:rPr>
                </w:rPrChange>
              </w:rPr>
            </w:pPr>
          </w:p>
        </w:tc>
        <w:tc>
          <w:tcPr>
            <w:tcW w:w="1215" w:type="dxa"/>
            <w:vAlign w:val="center"/>
            <w:tcPrChange w:id="2568"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569"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2570"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2571" w:author="刘佳" w:date="2020-03-09T09:09:16Z">
                  <w:rPr>
                    <w:rStyle w:val="9"/>
                    <w:rFonts w:hint="eastAsia" w:ascii="楷体" w:hAnsi="楷体" w:eastAsia="楷体" w:cs="楷体"/>
                    <w:sz w:val="24"/>
                    <w:szCs w:val="24"/>
                    <w:lang w:val="en-US" w:eastAsia="zh-CN" w:bidi="ar"/>
                  </w:rPr>
                </w:rPrChange>
              </w:rPr>
              <w:t>年底</w:t>
            </w:r>
          </w:p>
        </w:tc>
        <w:tc>
          <w:tcPr>
            <w:tcW w:w="1070" w:type="dxa"/>
            <w:vAlign w:val="center"/>
            <w:tcPrChange w:id="2572" w:author="刘佳" w:date="2020-03-09T09:10:00Z">
              <w:tcPr>
                <w:tcW w:w="1070"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573"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574" w:author="刘佳" w:date="2020-03-09T09:09:16Z">
                  <w:rPr>
                    <w:rFonts w:hint="eastAsia" w:ascii="楷体" w:hAnsi="楷体" w:eastAsia="楷体" w:cs="楷体"/>
                    <w:i w:val="0"/>
                    <w:color w:val="000000"/>
                    <w:kern w:val="0"/>
                    <w:sz w:val="24"/>
                    <w:szCs w:val="24"/>
                    <w:u w:val="none"/>
                    <w:lang w:val="en-US" w:eastAsia="zh-CN" w:bidi="ar"/>
                  </w:rPr>
                </w:rPrChange>
              </w:rPr>
              <w:t>河源市</w:t>
            </w:r>
          </w:p>
        </w:tc>
        <w:tc>
          <w:tcPr>
            <w:tcW w:w="1195" w:type="dxa"/>
            <w:textDirection w:val="lrTb"/>
            <w:vAlign w:val="center"/>
            <w:tcPrChange w:id="2575"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2576" w:author="刘佳" w:date="2020-03-09T09:09:16Z">
                  <w:rPr>
                    <w:rStyle w:val="8"/>
                    <w:rFonts w:hint="eastAsia"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2577" w:author="刘佳" w:date="2020-03-09T09:09:16Z">
                  <w:rPr>
                    <w:rStyle w:val="8"/>
                    <w:rFonts w:ascii="楷体" w:hAnsi="楷体" w:eastAsia="楷体" w:cs="楷体"/>
                    <w:lang w:bidi="ar"/>
                  </w:rPr>
                </w:rPrChange>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578"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578" w:author="刘佳" w:date="2020-03-09T09:10:00Z">
            <w:trPr>
              <w:cantSplit/>
              <w:trHeight w:val="420" w:hRule="atLeast"/>
              <w:tblHeader/>
              <w:jc w:val="center"/>
            </w:trPr>
          </w:trPrChange>
        </w:trPr>
        <w:tc>
          <w:tcPr>
            <w:tcW w:w="576" w:type="dxa"/>
            <w:vMerge w:val="continue"/>
            <w:vAlign w:val="center"/>
            <w:tcPrChange w:id="2579" w:author="刘佳" w:date="2020-03-09T09:10:00Z">
              <w:tcPr>
                <w:tcW w:w="576"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2580" w:author="刘佳" w:date="2020-03-09T09:09:16Z">
                  <w:rPr>
                    <w:rFonts w:eastAsia="楷体_GB2312"/>
                    <w:sz w:val="24"/>
                    <w:szCs w:val="24"/>
                  </w:rPr>
                </w:rPrChange>
              </w:rPr>
            </w:pPr>
          </w:p>
        </w:tc>
        <w:tc>
          <w:tcPr>
            <w:tcW w:w="1692" w:type="dxa"/>
            <w:vMerge w:val="continue"/>
            <w:vAlign w:val="center"/>
            <w:tcPrChange w:id="2581" w:author="刘佳" w:date="2020-03-09T09:10:00Z">
              <w:tcPr>
                <w:tcW w:w="1692"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582" w:author="刘佳" w:date="2020-03-09T09:09:16Z">
                  <w:rPr>
                    <w:rFonts w:eastAsia="楷体_GB2312"/>
                    <w:sz w:val="24"/>
                    <w:szCs w:val="24"/>
                  </w:rPr>
                </w:rPrChange>
              </w:rPr>
            </w:pPr>
          </w:p>
        </w:tc>
        <w:tc>
          <w:tcPr>
            <w:tcW w:w="1677" w:type="dxa"/>
            <w:vMerge w:val="continue"/>
            <w:vAlign w:val="center"/>
            <w:tcPrChange w:id="2583" w:author="刘佳" w:date="2020-03-09T09:10:00Z">
              <w:tcPr>
                <w:tcW w:w="1677"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584" w:author="刘佳" w:date="2020-03-09T09:09:16Z">
                  <w:rPr>
                    <w:rFonts w:eastAsia="楷体_GB2312"/>
                    <w:sz w:val="24"/>
                    <w:szCs w:val="24"/>
                  </w:rPr>
                </w:rPrChange>
              </w:rPr>
            </w:pPr>
          </w:p>
        </w:tc>
        <w:tc>
          <w:tcPr>
            <w:tcW w:w="1854" w:type="dxa"/>
            <w:vMerge w:val="continue"/>
            <w:vAlign w:val="center"/>
            <w:tcPrChange w:id="2585" w:author="刘佳" w:date="2020-03-09T09:10:00Z">
              <w:tcPr>
                <w:tcW w:w="1389"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586" w:author="刘佳" w:date="2020-03-09T09:09:16Z">
                  <w:rPr>
                    <w:rFonts w:eastAsia="楷体_GB2312"/>
                    <w:sz w:val="24"/>
                    <w:szCs w:val="24"/>
                  </w:rPr>
                </w:rPrChange>
              </w:rPr>
            </w:pPr>
          </w:p>
        </w:tc>
        <w:tc>
          <w:tcPr>
            <w:tcW w:w="1446" w:type="dxa"/>
            <w:vAlign w:val="center"/>
            <w:tcPrChange w:id="2587"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588"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589"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2590"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591"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592"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2593"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594"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595"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continue"/>
            <w:vAlign w:val="center"/>
            <w:tcPrChange w:id="2596" w:author="刘佳" w:date="2020-03-09T09:10:00Z">
              <w:tcPr>
                <w:tcW w:w="911"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597" w:author="刘佳" w:date="2020-03-09T09:09:16Z">
                  <w:rPr>
                    <w:rFonts w:eastAsia="楷体_GB2312"/>
                    <w:sz w:val="24"/>
                    <w:szCs w:val="24"/>
                  </w:rPr>
                </w:rPrChange>
              </w:rPr>
            </w:pPr>
          </w:p>
        </w:tc>
        <w:tc>
          <w:tcPr>
            <w:tcW w:w="1215" w:type="dxa"/>
            <w:vAlign w:val="center"/>
            <w:tcPrChange w:id="2598"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599"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2600"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2601" w:author="刘佳" w:date="2020-03-09T09:09:16Z">
                  <w:rPr>
                    <w:rStyle w:val="9"/>
                    <w:rFonts w:hint="eastAsia" w:ascii="楷体" w:hAnsi="楷体" w:eastAsia="楷体" w:cs="楷体"/>
                    <w:sz w:val="24"/>
                    <w:szCs w:val="24"/>
                    <w:lang w:val="en-US" w:eastAsia="zh-CN" w:bidi="ar"/>
                  </w:rPr>
                </w:rPrChange>
              </w:rPr>
              <w:t>年底</w:t>
            </w:r>
          </w:p>
        </w:tc>
        <w:tc>
          <w:tcPr>
            <w:tcW w:w="1070" w:type="dxa"/>
            <w:vAlign w:val="center"/>
            <w:tcPrChange w:id="2602" w:author="刘佳" w:date="2020-03-09T09:10:00Z">
              <w:tcPr>
                <w:tcW w:w="1070"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603"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604" w:author="刘佳" w:date="2020-03-09T09:09:16Z">
                  <w:rPr>
                    <w:rFonts w:hint="eastAsia" w:ascii="楷体" w:hAnsi="楷体" w:eastAsia="楷体" w:cs="楷体"/>
                    <w:i w:val="0"/>
                    <w:color w:val="000000"/>
                    <w:kern w:val="0"/>
                    <w:sz w:val="24"/>
                    <w:szCs w:val="24"/>
                    <w:u w:val="none"/>
                    <w:lang w:val="en-US" w:eastAsia="zh-CN" w:bidi="ar"/>
                  </w:rPr>
                </w:rPrChange>
              </w:rPr>
              <w:t>梅州市</w:t>
            </w:r>
          </w:p>
        </w:tc>
        <w:tc>
          <w:tcPr>
            <w:tcW w:w="1195" w:type="dxa"/>
            <w:textDirection w:val="lrTb"/>
            <w:vAlign w:val="center"/>
            <w:tcPrChange w:id="2605"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2606" w:author="刘佳" w:date="2020-03-09T09:09:16Z">
                  <w:rPr>
                    <w:rStyle w:val="8"/>
                    <w:rFonts w:hint="eastAsia"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2607" w:author="刘佳" w:date="2020-03-09T09:09:16Z">
                  <w:rPr>
                    <w:rStyle w:val="8"/>
                    <w:rFonts w:ascii="楷体" w:hAnsi="楷体" w:eastAsia="楷体" w:cs="楷体"/>
                    <w:lang w:bidi="ar"/>
                  </w:rPr>
                </w:rPrChange>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608"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608" w:author="刘佳" w:date="2020-03-09T09:10:00Z">
            <w:trPr>
              <w:cantSplit/>
              <w:trHeight w:val="420" w:hRule="atLeast"/>
              <w:tblHeader/>
              <w:jc w:val="center"/>
            </w:trPr>
          </w:trPrChange>
        </w:trPr>
        <w:tc>
          <w:tcPr>
            <w:tcW w:w="576" w:type="dxa"/>
            <w:vMerge w:val="continue"/>
            <w:vAlign w:val="center"/>
            <w:tcPrChange w:id="2609" w:author="刘佳" w:date="2020-03-09T09:10:00Z">
              <w:tcPr>
                <w:tcW w:w="576"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2610" w:author="刘佳" w:date="2020-03-09T09:09:16Z">
                  <w:rPr>
                    <w:rFonts w:eastAsia="楷体_GB2312"/>
                    <w:sz w:val="24"/>
                    <w:szCs w:val="24"/>
                  </w:rPr>
                </w:rPrChange>
              </w:rPr>
            </w:pPr>
          </w:p>
        </w:tc>
        <w:tc>
          <w:tcPr>
            <w:tcW w:w="1692" w:type="dxa"/>
            <w:vMerge w:val="continue"/>
            <w:vAlign w:val="center"/>
            <w:tcPrChange w:id="2611" w:author="刘佳" w:date="2020-03-09T09:10:00Z">
              <w:tcPr>
                <w:tcW w:w="1692"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612" w:author="刘佳" w:date="2020-03-09T09:09:16Z">
                  <w:rPr>
                    <w:rFonts w:eastAsia="楷体_GB2312"/>
                    <w:sz w:val="24"/>
                    <w:szCs w:val="24"/>
                  </w:rPr>
                </w:rPrChange>
              </w:rPr>
            </w:pPr>
          </w:p>
        </w:tc>
        <w:tc>
          <w:tcPr>
            <w:tcW w:w="1677" w:type="dxa"/>
            <w:vMerge w:val="continue"/>
            <w:vAlign w:val="center"/>
            <w:tcPrChange w:id="2613" w:author="刘佳" w:date="2020-03-09T09:10:00Z">
              <w:tcPr>
                <w:tcW w:w="1677"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614" w:author="刘佳" w:date="2020-03-09T09:09:16Z">
                  <w:rPr>
                    <w:rFonts w:eastAsia="楷体_GB2312"/>
                    <w:sz w:val="24"/>
                    <w:szCs w:val="24"/>
                  </w:rPr>
                </w:rPrChange>
              </w:rPr>
            </w:pPr>
          </w:p>
        </w:tc>
        <w:tc>
          <w:tcPr>
            <w:tcW w:w="1854" w:type="dxa"/>
            <w:vMerge w:val="continue"/>
            <w:vAlign w:val="center"/>
            <w:tcPrChange w:id="2615" w:author="刘佳" w:date="2020-03-09T09:10:00Z">
              <w:tcPr>
                <w:tcW w:w="1389"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616" w:author="刘佳" w:date="2020-03-09T09:09:16Z">
                  <w:rPr>
                    <w:rFonts w:eastAsia="楷体_GB2312"/>
                    <w:sz w:val="24"/>
                    <w:szCs w:val="24"/>
                  </w:rPr>
                </w:rPrChange>
              </w:rPr>
            </w:pPr>
          </w:p>
        </w:tc>
        <w:tc>
          <w:tcPr>
            <w:tcW w:w="1446" w:type="dxa"/>
            <w:vAlign w:val="center"/>
            <w:tcPrChange w:id="2617"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618"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619"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2620"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621"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622"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2623"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624"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625"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continue"/>
            <w:vAlign w:val="center"/>
            <w:tcPrChange w:id="2626" w:author="刘佳" w:date="2020-03-09T09:10:00Z">
              <w:tcPr>
                <w:tcW w:w="911"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627" w:author="刘佳" w:date="2020-03-09T09:09:16Z">
                  <w:rPr>
                    <w:rFonts w:eastAsia="楷体_GB2312"/>
                    <w:sz w:val="24"/>
                    <w:szCs w:val="24"/>
                  </w:rPr>
                </w:rPrChange>
              </w:rPr>
            </w:pPr>
          </w:p>
        </w:tc>
        <w:tc>
          <w:tcPr>
            <w:tcW w:w="1215" w:type="dxa"/>
            <w:vAlign w:val="center"/>
            <w:tcPrChange w:id="2628"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629"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2630"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2631" w:author="刘佳" w:date="2020-03-09T09:09:16Z">
                  <w:rPr>
                    <w:rStyle w:val="9"/>
                    <w:rFonts w:hint="eastAsia" w:ascii="楷体" w:hAnsi="楷体" w:eastAsia="楷体" w:cs="楷体"/>
                    <w:sz w:val="24"/>
                    <w:szCs w:val="24"/>
                    <w:lang w:val="en-US" w:eastAsia="zh-CN" w:bidi="ar"/>
                  </w:rPr>
                </w:rPrChange>
              </w:rPr>
              <w:t>年底</w:t>
            </w:r>
          </w:p>
        </w:tc>
        <w:tc>
          <w:tcPr>
            <w:tcW w:w="1070" w:type="dxa"/>
            <w:vAlign w:val="center"/>
            <w:tcPrChange w:id="2632" w:author="刘佳" w:date="2020-03-09T09:10:00Z">
              <w:tcPr>
                <w:tcW w:w="1070"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633"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634" w:author="刘佳" w:date="2020-03-09T09:09:16Z">
                  <w:rPr>
                    <w:rFonts w:hint="eastAsia" w:ascii="楷体" w:hAnsi="楷体" w:eastAsia="楷体" w:cs="楷体"/>
                    <w:i w:val="0"/>
                    <w:color w:val="000000"/>
                    <w:kern w:val="0"/>
                    <w:sz w:val="24"/>
                    <w:szCs w:val="24"/>
                    <w:u w:val="none"/>
                    <w:lang w:val="en-US" w:eastAsia="zh-CN" w:bidi="ar"/>
                  </w:rPr>
                </w:rPrChange>
              </w:rPr>
              <w:t>惠州市</w:t>
            </w:r>
          </w:p>
        </w:tc>
        <w:tc>
          <w:tcPr>
            <w:tcW w:w="1195" w:type="dxa"/>
            <w:textDirection w:val="lrTb"/>
            <w:vAlign w:val="center"/>
            <w:tcPrChange w:id="2635"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2636" w:author="刘佳" w:date="2020-03-09T09:09:16Z">
                  <w:rPr>
                    <w:rStyle w:val="8"/>
                    <w:rFonts w:hint="eastAsia"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2637" w:author="刘佳" w:date="2020-03-09T09:09:16Z">
                  <w:rPr>
                    <w:rStyle w:val="8"/>
                    <w:rFonts w:ascii="楷体" w:hAnsi="楷体" w:eastAsia="楷体" w:cs="楷体"/>
                    <w:lang w:bidi="ar"/>
                  </w:rPr>
                </w:rPrChange>
              </w:rPr>
              <w:t>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638"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638" w:author="刘佳" w:date="2020-03-09T09:10:00Z">
            <w:trPr>
              <w:cantSplit/>
              <w:trHeight w:val="420" w:hRule="atLeast"/>
              <w:tblHeader/>
              <w:jc w:val="center"/>
            </w:trPr>
          </w:trPrChange>
        </w:trPr>
        <w:tc>
          <w:tcPr>
            <w:tcW w:w="576" w:type="dxa"/>
            <w:vMerge w:val="continue"/>
            <w:vAlign w:val="center"/>
            <w:tcPrChange w:id="2639" w:author="刘佳" w:date="2020-03-09T09:10:00Z">
              <w:tcPr>
                <w:tcW w:w="576"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2640" w:author="刘佳" w:date="2020-03-09T09:09:16Z">
                  <w:rPr>
                    <w:rFonts w:eastAsia="楷体_GB2312"/>
                    <w:sz w:val="24"/>
                    <w:szCs w:val="24"/>
                  </w:rPr>
                </w:rPrChange>
              </w:rPr>
            </w:pPr>
          </w:p>
        </w:tc>
        <w:tc>
          <w:tcPr>
            <w:tcW w:w="1692" w:type="dxa"/>
            <w:vMerge w:val="continue"/>
            <w:vAlign w:val="center"/>
            <w:tcPrChange w:id="2641" w:author="刘佳" w:date="2020-03-09T09:10:00Z">
              <w:tcPr>
                <w:tcW w:w="1692"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642" w:author="刘佳" w:date="2020-03-09T09:09:16Z">
                  <w:rPr>
                    <w:rFonts w:eastAsia="楷体_GB2312"/>
                    <w:sz w:val="24"/>
                    <w:szCs w:val="24"/>
                  </w:rPr>
                </w:rPrChange>
              </w:rPr>
            </w:pPr>
          </w:p>
        </w:tc>
        <w:tc>
          <w:tcPr>
            <w:tcW w:w="1677" w:type="dxa"/>
            <w:vMerge w:val="continue"/>
            <w:vAlign w:val="center"/>
            <w:tcPrChange w:id="2643" w:author="刘佳" w:date="2020-03-09T09:10:00Z">
              <w:tcPr>
                <w:tcW w:w="1677"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644" w:author="刘佳" w:date="2020-03-09T09:09:16Z">
                  <w:rPr>
                    <w:rFonts w:eastAsia="楷体_GB2312"/>
                    <w:sz w:val="24"/>
                    <w:szCs w:val="24"/>
                  </w:rPr>
                </w:rPrChange>
              </w:rPr>
            </w:pPr>
          </w:p>
        </w:tc>
        <w:tc>
          <w:tcPr>
            <w:tcW w:w="1854" w:type="dxa"/>
            <w:vMerge w:val="continue"/>
            <w:vAlign w:val="center"/>
            <w:tcPrChange w:id="2645" w:author="刘佳" w:date="2020-03-09T09:10:00Z">
              <w:tcPr>
                <w:tcW w:w="1389"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646" w:author="刘佳" w:date="2020-03-09T09:09:16Z">
                  <w:rPr>
                    <w:rFonts w:eastAsia="楷体_GB2312"/>
                    <w:sz w:val="24"/>
                    <w:szCs w:val="24"/>
                  </w:rPr>
                </w:rPrChange>
              </w:rPr>
            </w:pPr>
          </w:p>
        </w:tc>
        <w:tc>
          <w:tcPr>
            <w:tcW w:w="1446" w:type="dxa"/>
            <w:vAlign w:val="center"/>
            <w:tcPrChange w:id="2647"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648"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649"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2650"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651"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652"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2653"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654"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655"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continue"/>
            <w:vAlign w:val="center"/>
            <w:tcPrChange w:id="2656" w:author="刘佳" w:date="2020-03-09T09:10:00Z">
              <w:tcPr>
                <w:tcW w:w="911"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657" w:author="刘佳" w:date="2020-03-09T09:09:16Z">
                  <w:rPr>
                    <w:rFonts w:eastAsia="楷体_GB2312"/>
                    <w:sz w:val="24"/>
                    <w:szCs w:val="24"/>
                  </w:rPr>
                </w:rPrChange>
              </w:rPr>
            </w:pPr>
          </w:p>
        </w:tc>
        <w:tc>
          <w:tcPr>
            <w:tcW w:w="1215" w:type="dxa"/>
            <w:vAlign w:val="center"/>
            <w:tcPrChange w:id="2658"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659"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2660"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2661" w:author="刘佳" w:date="2020-03-09T09:09:16Z">
                  <w:rPr>
                    <w:rStyle w:val="9"/>
                    <w:rFonts w:hint="eastAsia" w:ascii="楷体" w:hAnsi="楷体" w:eastAsia="楷体" w:cs="楷体"/>
                    <w:sz w:val="24"/>
                    <w:szCs w:val="24"/>
                    <w:lang w:val="en-US" w:eastAsia="zh-CN" w:bidi="ar"/>
                  </w:rPr>
                </w:rPrChange>
              </w:rPr>
              <w:t>年底</w:t>
            </w:r>
          </w:p>
        </w:tc>
        <w:tc>
          <w:tcPr>
            <w:tcW w:w="1070" w:type="dxa"/>
            <w:vAlign w:val="center"/>
            <w:tcPrChange w:id="2662" w:author="刘佳" w:date="2020-03-09T09:10:00Z">
              <w:tcPr>
                <w:tcW w:w="1070"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663"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664" w:author="刘佳" w:date="2020-03-09T09:09:16Z">
                  <w:rPr>
                    <w:rFonts w:hint="eastAsia" w:ascii="楷体" w:hAnsi="楷体" w:eastAsia="楷体" w:cs="楷体"/>
                    <w:i w:val="0"/>
                    <w:color w:val="000000"/>
                    <w:kern w:val="0"/>
                    <w:sz w:val="24"/>
                    <w:szCs w:val="24"/>
                    <w:u w:val="none"/>
                    <w:lang w:val="en-US" w:eastAsia="zh-CN" w:bidi="ar"/>
                  </w:rPr>
                </w:rPrChange>
              </w:rPr>
              <w:t>汕尾市</w:t>
            </w:r>
          </w:p>
        </w:tc>
        <w:tc>
          <w:tcPr>
            <w:tcW w:w="1195" w:type="dxa"/>
            <w:textDirection w:val="lrTb"/>
            <w:vAlign w:val="center"/>
            <w:tcPrChange w:id="2665"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2666" w:author="刘佳" w:date="2020-03-09T09:09:16Z">
                  <w:rPr>
                    <w:rStyle w:val="8"/>
                    <w:rFonts w:hint="eastAsia"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2667" w:author="刘佳" w:date="2020-03-09T09:09:16Z">
                  <w:rPr>
                    <w:rStyle w:val="8"/>
                    <w:rFonts w:ascii="楷体" w:hAnsi="楷体" w:eastAsia="楷体" w:cs="楷体"/>
                    <w:lang w:bidi="ar"/>
                  </w:rPr>
                </w:rPrChange>
              </w:rPr>
              <w:t>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668"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668" w:author="刘佳" w:date="2020-03-09T09:10:00Z">
            <w:trPr>
              <w:cantSplit/>
              <w:trHeight w:val="420" w:hRule="atLeast"/>
              <w:tblHeader/>
              <w:jc w:val="center"/>
            </w:trPr>
          </w:trPrChange>
        </w:trPr>
        <w:tc>
          <w:tcPr>
            <w:tcW w:w="576" w:type="dxa"/>
            <w:vMerge w:val="continue"/>
            <w:vAlign w:val="center"/>
            <w:tcPrChange w:id="2669" w:author="刘佳" w:date="2020-03-09T09:10:00Z">
              <w:tcPr>
                <w:tcW w:w="576"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2670" w:author="刘佳" w:date="2020-03-09T09:09:16Z">
                  <w:rPr>
                    <w:rFonts w:eastAsia="楷体_GB2312"/>
                    <w:sz w:val="24"/>
                    <w:szCs w:val="24"/>
                  </w:rPr>
                </w:rPrChange>
              </w:rPr>
            </w:pPr>
          </w:p>
        </w:tc>
        <w:tc>
          <w:tcPr>
            <w:tcW w:w="1692" w:type="dxa"/>
            <w:vMerge w:val="continue"/>
            <w:vAlign w:val="center"/>
            <w:tcPrChange w:id="2671" w:author="刘佳" w:date="2020-03-09T09:10:00Z">
              <w:tcPr>
                <w:tcW w:w="1692"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672" w:author="刘佳" w:date="2020-03-09T09:09:16Z">
                  <w:rPr>
                    <w:rFonts w:eastAsia="楷体_GB2312"/>
                    <w:sz w:val="24"/>
                    <w:szCs w:val="24"/>
                  </w:rPr>
                </w:rPrChange>
              </w:rPr>
            </w:pPr>
          </w:p>
        </w:tc>
        <w:tc>
          <w:tcPr>
            <w:tcW w:w="1677" w:type="dxa"/>
            <w:vMerge w:val="continue"/>
            <w:vAlign w:val="center"/>
            <w:tcPrChange w:id="2673" w:author="刘佳" w:date="2020-03-09T09:10:00Z">
              <w:tcPr>
                <w:tcW w:w="1677"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674" w:author="刘佳" w:date="2020-03-09T09:09:16Z">
                  <w:rPr>
                    <w:rFonts w:eastAsia="楷体_GB2312"/>
                    <w:sz w:val="24"/>
                    <w:szCs w:val="24"/>
                  </w:rPr>
                </w:rPrChange>
              </w:rPr>
            </w:pPr>
          </w:p>
        </w:tc>
        <w:tc>
          <w:tcPr>
            <w:tcW w:w="1854" w:type="dxa"/>
            <w:vMerge w:val="continue"/>
            <w:vAlign w:val="center"/>
            <w:tcPrChange w:id="2675" w:author="刘佳" w:date="2020-03-09T09:10:00Z">
              <w:tcPr>
                <w:tcW w:w="1389"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676" w:author="刘佳" w:date="2020-03-09T09:09:16Z">
                  <w:rPr>
                    <w:rFonts w:eastAsia="楷体_GB2312"/>
                    <w:sz w:val="24"/>
                    <w:szCs w:val="24"/>
                  </w:rPr>
                </w:rPrChange>
              </w:rPr>
            </w:pPr>
          </w:p>
        </w:tc>
        <w:tc>
          <w:tcPr>
            <w:tcW w:w="1446" w:type="dxa"/>
            <w:vAlign w:val="center"/>
            <w:tcPrChange w:id="2677"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678"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679"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2680"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681"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682"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2683"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684"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685"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continue"/>
            <w:vAlign w:val="center"/>
            <w:tcPrChange w:id="2686" w:author="刘佳" w:date="2020-03-09T09:10:00Z">
              <w:tcPr>
                <w:tcW w:w="911"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687" w:author="刘佳" w:date="2020-03-09T09:09:16Z">
                  <w:rPr>
                    <w:rFonts w:eastAsia="楷体_GB2312"/>
                    <w:sz w:val="24"/>
                    <w:szCs w:val="24"/>
                  </w:rPr>
                </w:rPrChange>
              </w:rPr>
            </w:pPr>
          </w:p>
        </w:tc>
        <w:tc>
          <w:tcPr>
            <w:tcW w:w="1215" w:type="dxa"/>
            <w:vAlign w:val="center"/>
            <w:tcPrChange w:id="2688"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689"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2690"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2691" w:author="刘佳" w:date="2020-03-09T09:09:16Z">
                  <w:rPr>
                    <w:rStyle w:val="9"/>
                    <w:rFonts w:hint="eastAsia" w:ascii="楷体" w:hAnsi="楷体" w:eastAsia="楷体" w:cs="楷体"/>
                    <w:sz w:val="24"/>
                    <w:szCs w:val="24"/>
                    <w:lang w:val="en-US" w:eastAsia="zh-CN" w:bidi="ar"/>
                  </w:rPr>
                </w:rPrChange>
              </w:rPr>
              <w:t>年底</w:t>
            </w:r>
          </w:p>
        </w:tc>
        <w:tc>
          <w:tcPr>
            <w:tcW w:w="1070" w:type="dxa"/>
            <w:vAlign w:val="center"/>
            <w:tcPrChange w:id="2692" w:author="刘佳" w:date="2020-03-09T09:10:00Z">
              <w:tcPr>
                <w:tcW w:w="1070"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693"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694" w:author="刘佳" w:date="2020-03-09T09:09:16Z">
                  <w:rPr>
                    <w:rFonts w:hint="eastAsia" w:ascii="楷体" w:hAnsi="楷体" w:eastAsia="楷体" w:cs="楷体"/>
                    <w:i w:val="0"/>
                    <w:color w:val="000000"/>
                    <w:kern w:val="0"/>
                    <w:sz w:val="24"/>
                    <w:szCs w:val="24"/>
                    <w:u w:val="none"/>
                    <w:lang w:val="en-US" w:eastAsia="zh-CN" w:bidi="ar"/>
                  </w:rPr>
                </w:rPrChange>
              </w:rPr>
              <w:t>东莞市</w:t>
            </w:r>
          </w:p>
        </w:tc>
        <w:tc>
          <w:tcPr>
            <w:tcW w:w="1195" w:type="dxa"/>
            <w:textDirection w:val="lrTb"/>
            <w:vAlign w:val="center"/>
            <w:tcPrChange w:id="2695"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2696" w:author="刘佳" w:date="2020-03-09T09:09:16Z">
                  <w:rPr>
                    <w:rStyle w:val="8"/>
                    <w:rFonts w:hint="eastAsia"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2697" w:author="刘佳" w:date="2020-03-09T09:09:16Z">
                  <w:rPr>
                    <w:rStyle w:val="8"/>
                    <w:rFonts w:ascii="楷体" w:hAnsi="楷体" w:eastAsia="楷体" w:cs="楷体"/>
                    <w:lang w:bidi="ar"/>
                  </w:rPr>
                </w:rPrChange>
              </w:rPr>
              <w:t>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698"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698" w:author="刘佳" w:date="2020-03-09T09:10:00Z">
            <w:trPr>
              <w:cantSplit/>
              <w:trHeight w:val="420" w:hRule="atLeast"/>
              <w:tblHeader/>
              <w:jc w:val="center"/>
            </w:trPr>
          </w:trPrChange>
        </w:trPr>
        <w:tc>
          <w:tcPr>
            <w:tcW w:w="576" w:type="dxa"/>
            <w:vMerge w:val="continue"/>
            <w:vAlign w:val="center"/>
            <w:tcPrChange w:id="2699" w:author="刘佳" w:date="2020-03-09T09:10:00Z">
              <w:tcPr>
                <w:tcW w:w="576"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2700" w:author="刘佳" w:date="2020-03-09T09:09:16Z">
                  <w:rPr>
                    <w:rFonts w:eastAsia="楷体_GB2312"/>
                    <w:sz w:val="24"/>
                    <w:szCs w:val="24"/>
                  </w:rPr>
                </w:rPrChange>
              </w:rPr>
            </w:pPr>
          </w:p>
        </w:tc>
        <w:tc>
          <w:tcPr>
            <w:tcW w:w="1692" w:type="dxa"/>
            <w:vMerge w:val="continue"/>
            <w:vAlign w:val="center"/>
            <w:tcPrChange w:id="2701" w:author="刘佳" w:date="2020-03-09T09:10:00Z">
              <w:tcPr>
                <w:tcW w:w="1692"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702" w:author="刘佳" w:date="2020-03-09T09:09:16Z">
                  <w:rPr>
                    <w:rFonts w:eastAsia="楷体_GB2312"/>
                    <w:sz w:val="24"/>
                    <w:szCs w:val="24"/>
                  </w:rPr>
                </w:rPrChange>
              </w:rPr>
            </w:pPr>
          </w:p>
        </w:tc>
        <w:tc>
          <w:tcPr>
            <w:tcW w:w="1677" w:type="dxa"/>
            <w:vMerge w:val="continue"/>
            <w:vAlign w:val="center"/>
            <w:tcPrChange w:id="2703" w:author="刘佳" w:date="2020-03-09T09:10:00Z">
              <w:tcPr>
                <w:tcW w:w="1677"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704" w:author="刘佳" w:date="2020-03-09T09:09:16Z">
                  <w:rPr>
                    <w:rFonts w:eastAsia="楷体_GB2312"/>
                    <w:sz w:val="24"/>
                    <w:szCs w:val="24"/>
                  </w:rPr>
                </w:rPrChange>
              </w:rPr>
            </w:pPr>
          </w:p>
        </w:tc>
        <w:tc>
          <w:tcPr>
            <w:tcW w:w="1854" w:type="dxa"/>
            <w:vMerge w:val="continue"/>
            <w:vAlign w:val="center"/>
            <w:tcPrChange w:id="2705" w:author="刘佳" w:date="2020-03-09T09:10:00Z">
              <w:tcPr>
                <w:tcW w:w="1389"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706" w:author="刘佳" w:date="2020-03-09T09:09:16Z">
                  <w:rPr>
                    <w:rFonts w:eastAsia="楷体_GB2312"/>
                    <w:sz w:val="24"/>
                    <w:szCs w:val="24"/>
                  </w:rPr>
                </w:rPrChange>
              </w:rPr>
            </w:pPr>
          </w:p>
        </w:tc>
        <w:tc>
          <w:tcPr>
            <w:tcW w:w="1446" w:type="dxa"/>
            <w:vAlign w:val="center"/>
            <w:tcPrChange w:id="2707"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708"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709"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2710"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711"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712"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2713"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714"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715"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continue"/>
            <w:vAlign w:val="center"/>
            <w:tcPrChange w:id="2716" w:author="刘佳" w:date="2020-03-09T09:10:00Z">
              <w:tcPr>
                <w:tcW w:w="911"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717" w:author="刘佳" w:date="2020-03-09T09:09:16Z">
                  <w:rPr>
                    <w:rFonts w:eastAsia="楷体_GB2312"/>
                    <w:sz w:val="24"/>
                    <w:szCs w:val="24"/>
                  </w:rPr>
                </w:rPrChange>
              </w:rPr>
            </w:pPr>
          </w:p>
        </w:tc>
        <w:tc>
          <w:tcPr>
            <w:tcW w:w="1215" w:type="dxa"/>
            <w:vAlign w:val="center"/>
            <w:tcPrChange w:id="2718"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719"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2720"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2721" w:author="刘佳" w:date="2020-03-09T09:09:16Z">
                  <w:rPr>
                    <w:rStyle w:val="9"/>
                    <w:rFonts w:hint="eastAsia" w:ascii="楷体" w:hAnsi="楷体" w:eastAsia="楷体" w:cs="楷体"/>
                    <w:sz w:val="24"/>
                    <w:szCs w:val="24"/>
                    <w:lang w:val="en-US" w:eastAsia="zh-CN" w:bidi="ar"/>
                  </w:rPr>
                </w:rPrChange>
              </w:rPr>
              <w:t>年底</w:t>
            </w:r>
          </w:p>
        </w:tc>
        <w:tc>
          <w:tcPr>
            <w:tcW w:w="1070" w:type="dxa"/>
            <w:vAlign w:val="center"/>
            <w:tcPrChange w:id="2722" w:author="刘佳" w:date="2020-03-09T09:10:00Z">
              <w:tcPr>
                <w:tcW w:w="1070"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723"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724" w:author="刘佳" w:date="2020-03-09T09:09:16Z">
                  <w:rPr>
                    <w:rFonts w:hint="eastAsia" w:ascii="楷体" w:hAnsi="楷体" w:eastAsia="楷体" w:cs="楷体"/>
                    <w:i w:val="0"/>
                    <w:color w:val="000000"/>
                    <w:kern w:val="0"/>
                    <w:sz w:val="24"/>
                    <w:szCs w:val="24"/>
                    <w:u w:val="none"/>
                    <w:lang w:val="en-US" w:eastAsia="zh-CN" w:bidi="ar"/>
                  </w:rPr>
                </w:rPrChange>
              </w:rPr>
              <w:t>中山市</w:t>
            </w:r>
          </w:p>
        </w:tc>
        <w:tc>
          <w:tcPr>
            <w:tcW w:w="1195" w:type="dxa"/>
            <w:textDirection w:val="lrTb"/>
            <w:vAlign w:val="center"/>
            <w:tcPrChange w:id="2725"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2726" w:author="刘佳" w:date="2020-03-09T09:09:16Z">
                  <w:rPr>
                    <w:rStyle w:val="8"/>
                    <w:rFonts w:hint="eastAsia"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2727" w:author="刘佳" w:date="2020-03-09T09:09:16Z">
                  <w:rPr>
                    <w:rStyle w:val="8"/>
                    <w:rFonts w:ascii="楷体" w:hAnsi="楷体" w:eastAsia="楷体" w:cs="楷体"/>
                    <w:lang w:bidi="ar"/>
                  </w:rPr>
                </w:rPrChange>
              </w:rPr>
              <w:t>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728"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728" w:author="刘佳" w:date="2020-03-09T09:10:00Z">
            <w:trPr>
              <w:cantSplit/>
              <w:trHeight w:val="420" w:hRule="atLeast"/>
              <w:tblHeader/>
              <w:jc w:val="center"/>
            </w:trPr>
          </w:trPrChange>
        </w:trPr>
        <w:tc>
          <w:tcPr>
            <w:tcW w:w="576" w:type="dxa"/>
            <w:vMerge w:val="continue"/>
            <w:vAlign w:val="center"/>
            <w:tcPrChange w:id="2729" w:author="刘佳" w:date="2020-03-09T09:10:00Z">
              <w:tcPr>
                <w:tcW w:w="576"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2730" w:author="刘佳" w:date="2020-03-09T09:09:16Z">
                  <w:rPr>
                    <w:rFonts w:eastAsia="楷体_GB2312"/>
                    <w:sz w:val="24"/>
                    <w:szCs w:val="24"/>
                  </w:rPr>
                </w:rPrChange>
              </w:rPr>
            </w:pPr>
          </w:p>
        </w:tc>
        <w:tc>
          <w:tcPr>
            <w:tcW w:w="1692" w:type="dxa"/>
            <w:vMerge w:val="continue"/>
            <w:vAlign w:val="center"/>
            <w:tcPrChange w:id="2731" w:author="刘佳" w:date="2020-03-09T09:10:00Z">
              <w:tcPr>
                <w:tcW w:w="1692"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732" w:author="刘佳" w:date="2020-03-09T09:09:16Z">
                  <w:rPr>
                    <w:rFonts w:eastAsia="楷体_GB2312"/>
                    <w:sz w:val="24"/>
                    <w:szCs w:val="24"/>
                  </w:rPr>
                </w:rPrChange>
              </w:rPr>
            </w:pPr>
          </w:p>
        </w:tc>
        <w:tc>
          <w:tcPr>
            <w:tcW w:w="1677" w:type="dxa"/>
            <w:vMerge w:val="continue"/>
            <w:vAlign w:val="center"/>
            <w:tcPrChange w:id="2733" w:author="刘佳" w:date="2020-03-09T09:10:00Z">
              <w:tcPr>
                <w:tcW w:w="1677"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734" w:author="刘佳" w:date="2020-03-09T09:09:16Z">
                  <w:rPr>
                    <w:rFonts w:eastAsia="楷体_GB2312"/>
                    <w:sz w:val="24"/>
                    <w:szCs w:val="24"/>
                  </w:rPr>
                </w:rPrChange>
              </w:rPr>
            </w:pPr>
          </w:p>
        </w:tc>
        <w:tc>
          <w:tcPr>
            <w:tcW w:w="1854" w:type="dxa"/>
            <w:vMerge w:val="continue"/>
            <w:vAlign w:val="center"/>
            <w:tcPrChange w:id="2735" w:author="刘佳" w:date="2020-03-09T09:10:00Z">
              <w:tcPr>
                <w:tcW w:w="1389"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736" w:author="刘佳" w:date="2020-03-09T09:09:16Z">
                  <w:rPr>
                    <w:rFonts w:eastAsia="楷体_GB2312"/>
                    <w:sz w:val="24"/>
                    <w:szCs w:val="24"/>
                  </w:rPr>
                </w:rPrChange>
              </w:rPr>
            </w:pPr>
          </w:p>
        </w:tc>
        <w:tc>
          <w:tcPr>
            <w:tcW w:w="1446" w:type="dxa"/>
            <w:vAlign w:val="center"/>
            <w:tcPrChange w:id="2737"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738"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739"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2740"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741"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742"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2743"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744"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745"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continue"/>
            <w:vAlign w:val="center"/>
            <w:tcPrChange w:id="2746" w:author="刘佳" w:date="2020-03-09T09:10:00Z">
              <w:tcPr>
                <w:tcW w:w="911"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747" w:author="刘佳" w:date="2020-03-09T09:09:16Z">
                  <w:rPr>
                    <w:rFonts w:eastAsia="楷体_GB2312"/>
                    <w:sz w:val="24"/>
                    <w:szCs w:val="24"/>
                  </w:rPr>
                </w:rPrChange>
              </w:rPr>
            </w:pPr>
          </w:p>
        </w:tc>
        <w:tc>
          <w:tcPr>
            <w:tcW w:w="1215" w:type="dxa"/>
            <w:vAlign w:val="center"/>
            <w:tcPrChange w:id="2748"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749"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2750"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2751" w:author="刘佳" w:date="2020-03-09T09:09:16Z">
                  <w:rPr>
                    <w:rStyle w:val="9"/>
                    <w:rFonts w:hint="eastAsia" w:ascii="楷体" w:hAnsi="楷体" w:eastAsia="楷体" w:cs="楷体"/>
                    <w:sz w:val="24"/>
                    <w:szCs w:val="24"/>
                    <w:lang w:val="en-US" w:eastAsia="zh-CN" w:bidi="ar"/>
                  </w:rPr>
                </w:rPrChange>
              </w:rPr>
              <w:t>年底</w:t>
            </w:r>
          </w:p>
        </w:tc>
        <w:tc>
          <w:tcPr>
            <w:tcW w:w="1070" w:type="dxa"/>
            <w:vAlign w:val="center"/>
            <w:tcPrChange w:id="2752" w:author="刘佳" w:date="2020-03-09T09:10:00Z">
              <w:tcPr>
                <w:tcW w:w="1070"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center"/>
              <w:outlineLvl w:val="9"/>
              <w:rPr>
                <w:rFonts w:hint="default" w:ascii="Times New Roman" w:hAnsi="Times New Roman" w:eastAsia="楷体_GB2312" w:cs="Times New Roman"/>
                <w:sz w:val="24"/>
                <w:szCs w:val="24"/>
                <w:rPrChange w:id="2753"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754" w:author="刘佳" w:date="2020-03-09T09:09:16Z">
                  <w:rPr>
                    <w:rFonts w:hint="eastAsia" w:ascii="楷体" w:hAnsi="楷体" w:eastAsia="楷体" w:cs="楷体"/>
                    <w:i w:val="0"/>
                    <w:color w:val="000000"/>
                    <w:kern w:val="0"/>
                    <w:sz w:val="24"/>
                    <w:szCs w:val="24"/>
                    <w:u w:val="none"/>
                    <w:lang w:val="en-US" w:eastAsia="zh-CN" w:bidi="ar"/>
                  </w:rPr>
                </w:rPrChange>
              </w:rPr>
              <w:t>江门市</w:t>
            </w:r>
          </w:p>
        </w:tc>
        <w:tc>
          <w:tcPr>
            <w:tcW w:w="1195" w:type="dxa"/>
            <w:textDirection w:val="lrTb"/>
            <w:vAlign w:val="center"/>
            <w:tcPrChange w:id="2755"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2756" w:author="刘佳" w:date="2020-03-09T09:09:16Z">
                  <w:rPr>
                    <w:rStyle w:val="8"/>
                    <w:rFonts w:hint="eastAsia"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2757" w:author="刘佳" w:date="2020-03-09T09:09:16Z">
                  <w:rPr>
                    <w:rStyle w:val="8"/>
                    <w:rFonts w:ascii="楷体" w:hAnsi="楷体" w:eastAsia="楷体" w:cs="楷体"/>
                    <w:lang w:bidi="ar"/>
                  </w:rPr>
                </w:rPrChange>
              </w:rPr>
              <w:t>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758"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758" w:author="刘佳" w:date="2020-03-09T09:10:00Z">
            <w:trPr>
              <w:cantSplit/>
              <w:trHeight w:val="420" w:hRule="atLeast"/>
              <w:tblHeader/>
              <w:jc w:val="center"/>
            </w:trPr>
          </w:trPrChange>
        </w:trPr>
        <w:tc>
          <w:tcPr>
            <w:tcW w:w="576" w:type="dxa"/>
            <w:vMerge w:val="continue"/>
            <w:vAlign w:val="center"/>
            <w:tcPrChange w:id="2759" w:author="刘佳" w:date="2020-03-09T09:10:00Z">
              <w:tcPr>
                <w:tcW w:w="576"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2760" w:author="刘佳" w:date="2020-03-09T09:09:16Z">
                  <w:rPr>
                    <w:rFonts w:eastAsia="楷体_GB2312"/>
                    <w:sz w:val="24"/>
                    <w:szCs w:val="24"/>
                  </w:rPr>
                </w:rPrChange>
              </w:rPr>
            </w:pPr>
          </w:p>
        </w:tc>
        <w:tc>
          <w:tcPr>
            <w:tcW w:w="1692" w:type="dxa"/>
            <w:vMerge w:val="continue"/>
            <w:vAlign w:val="center"/>
            <w:tcPrChange w:id="2761" w:author="刘佳" w:date="2020-03-09T09:10:00Z">
              <w:tcPr>
                <w:tcW w:w="1692"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762" w:author="刘佳" w:date="2020-03-09T09:09:16Z">
                  <w:rPr>
                    <w:rFonts w:eastAsia="楷体_GB2312"/>
                    <w:sz w:val="24"/>
                    <w:szCs w:val="24"/>
                  </w:rPr>
                </w:rPrChange>
              </w:rPr>
            </w:pPr>
          </w:p>
        </w:tc>
        <w:tc>
          <w:tcPr>
            <w:tcW w:w="1677" w:type="dxa"/>
            <w:vMerge w:val="continue"/>
            <w:vAlign w:val="center"/>
            <w:tcPrChange w:id="2763" w:author="刘佳" w:date="2020-03-09T09:10:00Z">
              <w:tcPr>
                <w:tcW w:w="1677"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764" w:author="刘佳" w:date="2020-03-09T09:09:16Z">
                  <w:rPr>
                    <w:rFonts w:eastAsia="楷体_GB2312"/>
                    <w:sz w:val="24"/>
                    <w:szCs w:val="24"/>
                  </w:rPr>
                </w:rPrChange>
              </w:rPr>
            </w:pPr>
          </w:p>
        </w:tc>
        <w:tc>
          <w:tcPr>
            <w:tcW w:w="1854" w:type="dxa"/>
            <w:vMerge w:val="continue"/>
            <w:vAlign w:val="center"/>
            <w:tcPrChange w:id="2765" w:author="刘佳" w:date="2020-03-09T09:10:00Z">
              <w:tcPr>
                <w:tcW w:w="1389"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766" w:author="刘佳" w:date="2020-03-09T09:09:16Z">
                  <w:rPr>
                    <w:rFonts w:eastAsia="楷体_GB2312"/>
                    <w:sz w:val="24"/>
                    <w:szCs w:val="24"/>
                  </w:rPr>
                </w:rPrChange>
              </w:rPr>
            </w:pPr>
          </w:p>
        </w:tc>
        <w:tc>
          <w:tcPr>
            <w:tcW w:w="1446" w:type="dxa"/>
            <w:vAlign w:val="center"/>
            <w:tcPrChange w:id="2767"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768"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769"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2770"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771"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772"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2773"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774"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775"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continue"/>
            <w:vAlign w:val="center"/>
            <w:tcPrChange w:id="2776" w:author="刘佳" w:date="2020-03-09T09:10:00Z">
              <w:tcPr>
                <w:tcW w:w="911"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777" w:author="刘佳" w:date="2020-03-09T09:09:16Z">
                  <w:rPr>
                    <w:rFonts w:eastAsia="楷体_GB2312"/>
                    <w:sz w:val="24"/>
                    <w:szCs w:val="24"/>
                  </w:rPr>
                </w:rPrChange>
              </w:rPr>
            </w:pPr>
          </w:p>
        </w:tc>
        <w:tc>
          <w:tcPr>
            <w:tcW w:w="1215" w:type="dxa"/>
            <w:vAlign w:val="center"/>
            <w:tcPrChange w:id="2778"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779"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2780"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2781" w:author="刘佳" w:date="2020-03-09T09:09:16Z">
                  <w:rPr>
                    <w:rStyle w:val="9"/>
                    <w:rFonts w:hint="eastAsia" w:ascii="楷体" w:hAnsi="楷体" w:eastAsia="楷体" w:cs="楷体"/>
                    <w:sz w:val="24"/>
                    <w:szCs w:val="24"/>
                    <w:lang w:val="en-US" w:eastAsia="zh-CN" w:bidi="ar"/>
                  </w:rPr>
                </w:rPrChange>
              </w:rPr>
              <w:t>年底</w:t>
            </w:r>
          </w:p>
        </w:tc>
        <w:tc>
          <w:tcPr>
            <w:tcW w:w="1070" w:type="dxa"/>
            <w:vAlign w:val="center"/>
            <w:tcPrChange w:id="2782" w:author="刘佳" w:date="2020-03-09T09:10:00Z">
              <w:tcPr>
                <w:tcW w:w="1070"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center"/>
              <w:outlineLvl w:val="9"/>
              <w:rPr>
                <w:rFonts w:hint="default" w:ascii="Times New Roman" w:hAnsi="Times New Roman" w:eastAsia="楷体_GB2312" w:cs="Times New Roman"/>
                <w:sz w:val="24"/>
                <w:szCs w:val="24"/>
                <w:rPrChange w:id="2783"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784" w:author="刘佳" w:date="2020-03-09T09:09:16Z">
                  <w:rPr>
                    <w:rFonts w:hint="eastAsia" w:ascii="楷体" w:hAnsi="楷体" w:eastAsia="楷体" w:cs="楷体"/>
                    <w:i w:val="0"/>
                    <w:color w:val="000000"/>
                    <w:kern w:val="0"/>
                    <w:sz w:val="24"/>
                    <w:szCs w:val="24"/>
                    <w:u w:val="none"/>
                    <w:lang w:val="en-US" w:eastAsia="zh-CN" w:bidi="ar"/>
                  </w:rPr>
                </w:rPrChange>
              </w:rPr>
              <w:t>阳江市</w:t>
            </w:r>
          </w:p>
        </w:tc>
        <w:tc>
          <w:tcPr>
            <w:tcW w:w="1195" w:type="dxa"/>
            <w:textDirection w:val="lrTb"/>
            <w:vAlign w:val="center"/>
            <w:tcPrChange w:id="2785"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2786" w:author="刘佳" w:date="2020-03-09T09:09:16Z">
                  <w:rPr>
                    <w:rStyle w:val="8"/>
                    <w:rFonts w:hint="eastAsia"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2787" w:author="刘佳" w:date="2020-03-09T09:09:16Z">
                  <w:rPr>
                    <w:rStyle w:val="8"/>
                    <w:rFonts w:ascii="楷体" w:hAnsi="楷体" w:eastAsia="楷体" w:cs="楷体"/>
                    <w:lang w:bidi="ar"/>
                  </w:rPr>
                </w:rPrChange>
              </w:rPr>
              <w:t>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788"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788" w:author="刘佳" w:date="2020-03-09T09:10:00Z">
            <w:trPr>
              <w:cantSplit/>
              <w:trHeight w:val="420" w:hRule="atLeast"/>
              <w:tblHeader/>
              <w:jc w:val="center"/>
            </w:trPr>
          </w:trPrChange>
        </w:trPr>
        <w:tc>
          <w:tcPr>
            <w:tcW w:w="576" w:type="dxa"/>
            <w:vMerge w:val="continue"/>
            <w:vAlign w:val="center"/>
            <w:tcPrChange w:id="2789" w:author="刘佳" w:date="2020-03-09T09:10:00Z">
              <w:tcPr>
                <w:tcW w:w="576"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2790" w:author="刘佳" w:date="2020-03-09T09:09:16Z">
                  <w:rPr>
                    <w:rFonts w:eastAsia="楷体_GB2312"/>
                    <w:sz w:val="24"/>
                    <w:szCs w:val="24"/>
                  </w:rPr>
                </w:rPrChange>
              </w:rPr>
            </w:pPr>
          </w:p>
        </w:tc>
        <w:tc>
          <w:tcPr>
            <w:tcW w:w="1692" w:type="dxa"/>
            <w:vMerge w:val="continue"/>
            <w:vAlign w:val="center"/>
            <w:tcPrChange w:id="2791" w:author="刘佳" w:date="2020-03-09T09:10:00Z">
              <w:tcPr>
                <w:tcW w:w="1692"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792" w:author="刘佳" w:date="2020-03-09T09:09:16Z">
                  <w:rPr>
                    <w:rFonts w:eastAsia="楷体_GB2312"/>
                    <w:sz w:val="24"/>
                    <w:szCs w:val="24"/>
                  </w:rPr>
                </w:rPrChange>
              </w:rPr>
            </w:pPr>
          </w:p>
        </w:tc>
        <w:tc>
          <w:tcPr>
            <w:tcW w:w="1677" w:type="dxa"/>
            <w:vMerge w:val="continue"/>
            <w:vAlign w:val="center"/>
            <w:tcPrChange w:id="2793" w:author="刘佳" w:date="2020-03-09T09:10:00Z">
              <w:tcPr>
                <w:tcW w:w="1677"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794" w:author="刘佳" w:date="2020-03-09T09:09:16Z">
                  <w:rPr>
                    <w:rFonts w:eastAsia="楷体_GB2312"/>
                    <w:sz w:val="24"/>
                    <w:szCs w:val="24"/>
                  </w:rPr>
                </w:rPrChange>
              </w:rPr>
            </w:pPr>
          </w:p>
        </w:tc>
        <w:tc>
          <w:tcPr>
            <w:tcW w:w="1854" w:type="dxa"/>
            <w:vMerge w:val="continue"/>
            <w:vAlign w:val="center"/>
            <w:tcPrChange w:id="2795" w:author="刘佳" w:date="2020-03-09T09:10:00Z">
              <w:tcPr>
                <w:tcW w:w="1389"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796" w:author="刘佳" w:date="2020-03-09T09:09:16Z">
                  <w:rPr>
                    <w:rFonts w:eastAsia="楷体_GB2312"/>
                    <w:sz w:val="24"/>
                    <w:szCs w:val="24"/>
                  </w:rPr>
                </w:rPrChange>
              </w:rPr>
            </w:pPr>
          </w:p>
        </w:tc>
        <w:tc>
          <w:tcPr>
            <w:tcW w:w="1446" w:type="dxa"/>
            <w:vAlign w:val="center"/>
            <w:tcPrChange w:id="2797"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798"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799"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2800"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801"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802"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2803"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804"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805"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continue"/>
            <w:vAlign w:val="center"/>
            <w:tcPrChange w:id="2806" w:author="刘佳" w:date="2020-03-09T09:10:00Z">
              <w:tcPr>
                <w:tcW w:w="911"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807" w:author="刘佳" w:date="2020-03-09T09:09:16Z">
                  <w:rPr>
                    <w:rFonts w:eastAsia="楷体_GB2312"/>
                    <w:sz w:val="24"/>
                    <w:szCs w:val="24"/>
                  </w:rPr>
                </w:rPrChange>
              </w:rPr>
            </w:pPr>
          </w:p>
        </w:tc>
        <w:tc>
          <w:tcPr>
            <w:tcW w:w="1215" w:type="dxa"/>
            <w:vAlign w:val="center"/>
            <w:tcPrChange w:id="2808"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809"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2810"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2811" w:author="刘佳" w:date="2020-03-09T09:09:16Z">
                  <w:rPr>
                    <w:rStyle w:val="9"/>
                    <w:rFonts w:hint="eastAsia" w:ascii="楷体" w:hAnsi="楷体" w:eastAsia="楷体" w:cs="楷体"/>
                    <w:sz w:val="24"/>
                    <w:szCs w:val="24"/>
                    <w:lang w:val="en-US" w:eastAsia="zh-CN" w:bidi="ar"/>
                  </w:rPr>
                </w:rPrChange>
              </w:rPr>
              <w:t>年底</w:t>
            </w:r>
          </w:p>
        </w:tc>
        <w:tc>
          <w:tcPr>
            <w:tcW w:w="1070" w:type="dxa"/>
            <w:vAlign w:val="center"/>
            <w:tcPrChange w:id="2812" w:author="刘佳" w:date="2020-03-09T09:10:00Z">
              <w:tcPr>
                <w:tcW w:w="1070"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center"/>
              <w:outlineLvl w:val="9"/>
              <w:rPr>
                <w:rFonts w:hint="default" w:ascii="Times New Roman" w:hAnsi="Times New Roman" w:eastAsia="楷体_GB2312" w:cs="Times New Roman"/>
                <w:sz w:val="24"/>
                <w:szCs w:val="24"/>
                <w:rPrChange w:id="2813"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814" w:author="刘佳" w:date="2020-03-09T09:09:16Z">
                  <w:rPr>
                    <w:rFonts w:hint="eastAsia" w:ascii="楷体" w:hAnsi="楷体" w:eastAsia="楷体" w:cs="楷体"/>
                    <w:i w:val="0"/>
                    <w:color w:val="000000"/>
                    <w:kern w:val="0"/>
                    <w:sz w:val="24"/>
                    <w:szCs w:val="24"/>
                    <w:u w:val="none"/>
                    <w:lang w:val="en-US" w:eastAsia="zh-CN" w:bidi="ar"/>
                  </w:rPr>
                </w:rPrChange>
              </w:rPr>
              <w:t>湛江市</w:t>
            </w:r>
          </w:p>
        </w:tc>
        <w:tc>
          <w:tcPr>
            <w:tcW w:w="1195" w:type="dxa"/>
            <w:textDirection w:val="lrTb"/>
            <w:vAlign w:val="center"/>
            <w:tcPrChange w:id="2815"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2816" w:author="刘佳" w:date="2020-03-09T09:09:16Z">
                  <w:rPr>
                    <w:rStyle w:val="8"/>
                    <w:rFonts w:hint="eastAsia"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2817" w:author="刘佳" w:date="2020-03-09T09:09:16Z">
                  <w:rPr>
                    <w:rStyle w:val="8"/>
                    <w:rFonts w:ascii="楷体" w:hAnsi="楷体" w:eastAsia="楷体" w:cs="楷体"/>
                    <w:lang w:bidi="ar"/>
                  </w:rPr>
                </w:rPrChange>
              </w:rPr>
              <w:t>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818"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818" w:author="刘佳" w:date="2020-03-09T09:10:00Z">
            <w:trPr>
              <w:cantSplit/>
              <w:trHeight w:val="420" w:hRule="atLeast"/>
              <w:tblHeader/>
              <w:jc w:val="center"/>
            </w:trPr>
          </w:trPrChange>
        </w:trPr>
        <w:tc>
          <w:tcPr>
            <w:tcW w:w="576" w:type="dxa"/>
            <w:vMerge w:val="continue"/>
            <w:vAlign w:val="center"/>
            <w:tcPrChange w:id="2819" w:author="刘佳" w:date="2020-03-09T09:10:00Z">
              <w:tcPr>
                <w:tcW w:w="576"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2820" w:author="刘佳" w:date="2020-03-09T09:09:16Z">
                  <w:rPr>
                    <w:rFonts w:eastAsia="楷体_GB2312"/>
                    <w:sz w:val="24"/>
                    <w:szCs w:val="24"/>
                  </w:rPr>
                </w:rPrChange>
              </w:rPr>
            </w:pPr>
          </w:p>
        </w:tc>
        <w:tc>
          <w:tcPr>
            <w:tcW w:w="1692" w:type="dxa"/>
            <w:vMerge w:val="continue"/>
            <w:vAlign w:val="center"/>
            <w:tcPrChange w:id="2821" w:author="刘佳" w:date="2020-03-09T09:10:00Z">
              <w:tcPr>
                <w:tcW w:w="1692"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822" w:author="刘佳" w:date="2020-03-09T09:09:16Z">
                  <w:rPr>
                    <w:rFonts w:eastAsia="楷体_GB2312"/>
                    <w:sz w:val="24"/>
                    <w:szCs w:val="24"/>
                  </w:rPr>
                </w:rPrChange>
              </w:rPr>
            </w:pPr>
          </w:p>
        </w:tc>
        <w:tc>
          <w:tcPr>
            <w:tcW w:w="1677" w:type="dxa"/>
            <w:vMerge w:val="continue"/>
            <w:vAlign w:val="center"/>
            <w:tcPrChange w:id="2823" w:author="刘佳" w:date="2020-03-09T09:10:00Z">
              <w:tcPr>
                <w:tcW w:w="1677"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824" w:author="刘佳" w:date="2020-03-09T09:09:16Z">
                  <w:rPr>
                    <w:rFonts w:eastAsia="楷体_GB2312"/>
                    <w:sz w:val="24"/>
                    <w:szCs w:val="24"/>
                  </w:rPr>
                </w:rPrChange>
              </w:rPr>
            </w:pPr>
          </w:p>
        </w:tc>
        <w:tc>
          <w:tcPr>
            <w:tcW w:w="1854" w:type="dxa"/>
            <w:vMerge w:val="continue"/>
            <w:vAlign w:val="center"/>
            <w:tcPrChange w:id="2825" w:author="刘佳" w:date="2020-03-09T09:10:00Z">
              <w:tcPr>
                <w:tcW w:w="1389"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826" w:author="刘佳" w:date="2020-03-09T09:09:16Z">
                  <w:rPr>
                    <w:rFonts w:eastAsia="楷体_GB2312"/>
                    <w:sz w:val="24"/>
                    <w:szCs w:val="24"/>
                  </w:rPr>
                </w:rPrChange>
              </w:rPr>
            </w:pPr>
          </w:p>
        </w:tc>
        <w:tc>
          <w:tcPr>
            <w:tcW w:w="1446" w:type="dxa"/>
            <w:vAlign w:val="center"/>
            <w:tcPrChange w:id="2827"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828"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829"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2830"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831"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832"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2833"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834"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835"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continue"/>
            <w:vAlign w:val="center"/>
            <w:tcPrChange w:id="2836" w:author="刘佳" w:date="2020-03-09T09:10:00Z">
              <w:tcPr>
                <w:tcW w:w="911"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837" w:author="刘佳" w:date="2020-03-09T09:09:16Z">
                  <w:rPr>
                    <w:rFonts w:eastAsia="楷体_GB2312"/>
                    <w:sz w:val="24"/>
                    <w:szCs w:val="24"/>
                  </w:rPr>
                </w:rPrChange>
              </w:rPr>
            </w:pPr>
          </w:p>
        </w:tc>
        <w:tc>
          <w:tcPr>
            <w:tcW w:w="1215" w:type="dxa"/>
            <w:vAlign w:val="center"/>
            <w:tcPrChange w:id="2838"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839"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2840"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2841" w:author="刘佳" w:date="2020-03-09T09:09:16Z">
                  <w:rPr>
                    <w:rStyle w:val="9"/>
                    <w:rFonts w:hint="eastAsia" w:ascii="楷体" w:hAnsi="楷体" w:eastAsia="楷体" w:cs="楷体"/>
                    <w:sz w:val="24"/>
                    <w:szCs w:val="24"/>
                    <w:lang w:val="en-US" w:eastAsia="zh-CN" w:bidi="ar"/>
                  </w:rPr>
                </w:rPrChange>
              </w:rPr>
              <w:t>年底</w:t>
            </w:r>
          </w:p>
        </w:tc>
        <w:tc>
          <w:tcPr>
            <w:tcW w:w="1070" w:type="dxa"/>
            <w:vAlign w:val="center"/>
            <w:tcPrChange w:id="2842" w:author="刘佳" w:date="2020-03-09T09:10:00Z">
              <w:tcPr>
                <w:tcW w:w="1070"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center"/>
              <w:outlineLvl w:val="9"/>
              <w:rPr>
                <w:rFonts w:hint="default" w:ascii="Times New Roman" w:hAnsi="Times New Roman" w:eastAsia="楷体_GB2312" w:cs="Times New Roman"/>
                <w:sz w:val="24"/>
                <w:szCs w:val="24"/>
                <w:rPrChange w:id="2843"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844" w:author="刘佳" w:date="2020-03-09T09:09:16Z">
                  <w:rPr>
                    <w:rFonts w:hint="eastAsia" w:ascii="楷体" w:hAnsi="楷体" w:eastAsia="楷体" w:cs="楷体"/>
                    <w:i w:val="0"/>
                    <w:color w:val="000000"/>
                    <w:kern w:val="0"/>
                    <w:sz w:val="24"/>
                    <w:szCs w:val="24"/>
                    <w:u w:val="none"/>
                    <w:lang w:val="en-US" w:eastAsia="zh-CN" w:bidi="ar"/>
                  </w:rPr>
                </w:rPrChange>
              </w:rPr>
              <w:t>茂名市</w:t>
            </w:r>
          </w:p>
        </w:tc>
        <w:tc>
          <w:tcPr>
            <w:tcW w:w="1195" w:type="dxa"/>
            <w:textDirection w:val="lrTb"/>
            <w:vAlign w:val="center"/>
            <w:tcPrChange w:id="2845"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2846" w:author="刘佳" w:date="2020-03-09T09:09:16Z">
                  <w:rPr>
                    <w:rStyle w:val="8"/>
                    <w:rFonts w:hint="eastAsia"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2847" w:author="刘佳" w:date="2020-03-09T09:09:16Z">
                  <w:rPr>
                    <w:rStyle w:val="8"/>
                    <w:rFonts w:ascii="楷体" w:hAnsi="楷体" w:eastAsia="楷体" w:cs="楷体"/>
                    <w:lang w:bidi="ar"/>
                  </w:rPr>
                </w:rPrChange>
              </w:rPr>
              <w:t>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848"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848" w:author="刘佳" w:date="2020-03-09T09:10:00Z">
            <w:trPr>
              <w:cantSplit/>
              <w:trHeight w:val="420" w:hRule="atLeast"/>
              <w:tblHeader/>
              <w:jc w:val="center"/>
            </w:trPr>
          </w:trPrChange>
        </w:trPr>
        <w:tc>
          <w:tcPr>
            <w:tcW w:w="576" w:type="dxa"/>
            <w:vMerge w:val="continue"/>
            <w:vAlign w:val="center"/>
            <w:tcPrChange w:id="2849" w:author="刘佳" w:date="2020-03-09T09:10:00Z">
              <w:tcPr>
                <w:tcW w:w="576"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2850" w:author="刘佳" w:date="2020-03-09T09:09:16Z">
                  <w:rPr>
                    <w:rFonts w:eastAsia="楷体_GB2312"/>
                    <w:sz w:val="24"/>
                    <w:szCs w:val="24"/>
                  </w:rPr>
                </w:rPrChange>
              </w:rPr>
            </w:pPr>
          </w:p>
        </w:tc>
        <w:tc>
          <w:tcPr>
            <w:tcW w:w="1692" w:type="dxa"/>
            <w:vMerge w:val="continue"/>
            <w:vAlign w:val="center"/>
            <w:tcPrChange w:id="2851" w:author="刘佳" w:date="2020-03-09T09:10:00Z">
              <w:tcPr>
                <w:tcW w:w="1692"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852" w:author="刘佳" w:date="2020-03-09T09:09:16Z">
                  <w:rPr>
                    <w:rFonts w:eastAsia="楷体_GB2312"/>
                    <w:sz w:val="24"/>
                    <w:szCs w:val="24"/>
                  </w:rPr>
                </w:rPrChange>
              </w:rPr>
            </w:pPr>
          </w:p>
        </w:tc>
        <w:tc>
          <w:tcPr>
            <w:tcW w:w="1677" w:type="dxa"/>
            <w:vMerge w:val="continue"/>
            <w:vAlign w:val="center"/>
            <w:tcPrChange w:id="2853" w:author="刘佳" w:date="2020-03-09T09:10:00Z">
              <w:tcPr>
                <w:tcW w:w="1677"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854" w:author="刘佳" w:date="2020-03-09T09:09:16Z">
                  <w:rPr>
                    <w:rFonts w:eastAsia="楷体_GB2312"/>
                    <w:sz w:val="24"/>
                    <w:szCs w:val="24"/>
                  </w:rPr>
                </w:rPrChange>
              </w:rPr>
            </w:pPr>
          </w:p>
        </w:tc>
        <w:tc>
          <w:tcPr>
            <w:tcW w:w="1854" w:type="dxa"/>
            <w:vMerge w:val="continue"/>
            <w:vAlign w:val="center"/>
            <w:tcPrChange w:id="2855" w:author="刘佳" w:date="2020-03-09T09:10:00Z">
              <w:tcPr>
                <w:tcW w:w="1389"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856" w:author="刘佳" w:date="2020-03-09T09:09:16Z">
                  <w:rPr>
                    <w:rFonts w:eastAsia="楷体_GB2312"/>
                    <w:sz w:val="24"/>
                    <w:szCs w:val="24"/>
                  </w:rPr>
                </w:rPrChange>
              </w:rPr>
            </w:pPr>
          </w:p>
        </w:tc>
        <w:tc>
          <w:tcPr>
            <w:tcW w:w="1446" w:type="dxa"/>
            <w:vAlign w:val="center"/>
            <w:tcPrChange w:id="2857"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858"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859"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2860"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861"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862"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2863"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864"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865"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continue"/>
            <w:vAlign w:val="center"/>
            <w:tcPrChange w:id="2866" w:author="刘佳" w:date="2020-03-09T09:10:00Z">
              <w:tcPr>
                <w:tcW w:w="911"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867" w:author="刘佳" w:date="2020-03-09T09:09:16Z">
                  <w:rPr>
                    <w:rFonts w:eastAsia="楷体_GB2312"/>
                    <w:sz w:val="24"/>
                    <w:szCs w:val="24"/>
                  </w:rPr>
                </w:rPrChange>
              </w:rPr>
            </w:pPr>
          </w:p>
        </w:tc>
        <w:tc>
          <w:tcPr>
            <w:tcW w:w="1215" w:type="dxa"/>
            <w:vAlign w:val="center"/>
            <w:tcPrChange w:id="2868"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869"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2870"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2871" w:author="刘佳" w:date="2020-03-09T09:09:16Z">
                  <w:rPr>
                    <w:rStyle w:val="9"/>
                    <w:rFonts w:hint="eastAsia" w:ascii="楷体" w:hAnsi="楷体" w:eastAsia="楷体" w:cs="楷体"/>
                    <w:sz w:val="24"/>
                    <w:szCs w:val="24"/>
                    <w:lang w:val="en-US" w:eastAsia="zh-CN" w:bidi="ar"/>
                  </w:rPr>
                </w:rPrChange>
              </w:rPr>
              <w:t>年底</w:t>
            </w:r>
          </w:p>
        </w:tc>
        <w:tc>
          <w:tcPr>
            <w:tcW w:w="1070" w:type="dxa"/>
            <w:vAlign w:val="center"/>
            <w:tcPrChange w:id="2872" w:author="刘佳" w:date="2020-03-09T09:10:00Z">
              <w:tcPr>
                <w:tcW w:w="1070"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center"/>
              <w:outlineLvl w:val="9"/>
              <w:rPr>
                <w:rFonts w:hint="default" w:ascii="Times New Roman" w:hAnsi="Times New Roman" w:eastAsia="楷体_GB2312" w:cs="Times New Roman"/>
                <w:sz w:val="24"/>
                <w:szCs w:val="24"/>
                <w:rPrChange w:id="2873"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874" w:author="刘佳" w:date="2020-03-09T09:09:16Z">
                  <w:rPr>
                    <w:rFonts w:hint="eastAsia" w:ascii="楷体" w:hAnsi="楷体" w:eastAsia="楷体" w:cs="楷体"/>
                    <w:i w:val="0"/>
                    <w:color w:val="000000"/>
                    <w:kern w:val="0"/>
                    <w:sz w:val="24"/>
                    <w:szCs w:val="24"/>
                    <w:u w:val="none"/>
                    <w:lang w:val="en-US" w:eastAsia="zh-CN" w:bidi="ar"/>
                  </w:rPr>
                </w:rPrChange>
              </w:rPr>
              <w:t>肇庆市</w:t>
            </w:r>
          </w:p>
        </w:tc>
        <w:tc>
          <w:tcPr>
            <w:tcW w:w="1195" w:type="dxa"/>
            <w:textDirection w:val="lrTb"/>
            <w:vAlign w:val="center"/>
            <w:tcPrChange w:id="2875"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2876" w:author="刘佳" w:date="2020-03-09T09:09:16Z">
                  <w:rPr>
                    <w:rStyle w:val="8"/>
                    <w:rFonts w:hint="eastAsia"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2877" w:author="刘佳" w:date="2020-03-09T09:09:16Z">
                  <w:rPr>
                    <w:rStyle w:val="8"/>
                    <w:rFonts w:ascii="楷体" w:hAnsi="楷体" w:eastAsia="楷体" w:cs="楷体"/>
                    <w:lang w:bidi="ar"/>
                  </w:rPr>
                </w:rPrChange>
              </w:rPr>
              <w:t>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878"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878" w:author="刘佳" w:date="2020-03-09T09:10:00Z">
            <w:trPr>
              <w:cantSplit/>
              <w:trHeight w:val="420" w:hRule="atLeast"/>
              <w:tblHeader/>
              <w:jc w:val="center"/>
            </w:trPr>
          </w:trPrChange>
        </w:trPr>
        <w:tc>
          <w:tcPr>
            <w:tcW w:w="576" w:type="dxa"/>
            <w:vAlign w:val="center"/>
            <w:tcPrChange w:id="2879" w:author="刘佳" w:date="2020-03-09T09:10:00Z">
              <w:tcPr>
                <w:tcW w:w="576"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880"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881" w:author="刘佳" w:date="2020-03-09T09:09:16Z">
                  <w:rPr>
                    <w:rFonts w:eastAsia="楷体_GB2312"/>
                    <w:b/>
                    <w:bCs/>
                    <w:sz w:val="24"/>
                    <w:szCs w:val="24"/>
                  </w:rPr>
                </w:rPrChange>
              </w:rPr>
              <w:t>序号</w:t>
            </w:r>
          </w:p>
        </w:tc>
        <w:tc>
          <w:tcPr>
            <w:tcW w:w="1692" w:type="dxa"/>
            <w:vAlign w:val="center"/>
            <w:tcPrChange w:id="2882" w:author="刘佳" w:date="2020-03-09T09:10:00Z">
              <w:tcPr>
                <w:tcW w:w="1692"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883"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884" w:author="刘佳" w:date="2020-03-09T09:09:16Z">
                  <w:rPr>
                    <w:rFonts w:eastAsia="楷体_GB2312"/>
                    <w:b/>
                    <w:bCs/>
                    <w:sz w:val="24"/>
                    <w:szCs w:val="24"/>
                  </w:rPr>
                </w:rPrChange>
              </w:rPr>
              <w:t>“财政事权”</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885"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886" w:author="刘佳" w:date="2020-03-09T09:09:16Z">
                  <w:rPr>
                    <w:rFonts w:eastAsia="楷体_GB2312"/>
                    <w:b/>
                    <w:bCs/>
                    <w:sz w:val="24"/>
                    <w:szCs w:val="24"/>
                  </w:rPr>
                </w:rPrChange>
              </w:rPr>
              <w:t>名称</w:t>
            </w:r>
          </w:p>
        </w:tc>
        <w:tc>
          <w:tcPr>
            <w:tcW w:w="1677" w:type="dxa"/>
            <w:vAlign w:val="center"/>
            <w:tcPrChange w:id="2887" w:author="刘佳" w:date="2020-03-09T09:10:00Z">
              <w:tcPr>
                <w:tcW w:w="1677"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888"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889" w:author="刘佳" w:date="2020-03-09T09:09:16Z">
                  <w:rPr>
                    <w:rFonts w:eastAsia="楷体_GB2312"/>
                    <w:b/>
                    <w:bCs/>
                    <w:sz w:val="24"/>
                    <w:szCs w:val="24"/>
                  </w:rPr>
                </w:rPrChange>
              </w:rPr>
              <w:t>“政策任务”名称</w:t>
            </w:r>
          </w:p>
        </w:tc>
        <w:tc>
          <w:tcPr>
            <w:tcW w:w="1854" w:type="dxa"/>
            <w:vAlign w:val="center"/>
            <w:tcPrChange w:id="2890" w:author="刘佳" w:date="2020-03-09T09:10:00Z">
              <w:tcPr>
                <w:tcW w:w="1389"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891"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892" w:author="刘佳" w:date="2020-03-09T09:09:16Z">
                  <w:rPr>
                    <w:rFonts w:eastAsia="楷体_GB2312"/>
                    <w:b/>
                    <w:bCs/>
                    <w:sz w:val="24"/>
                    <w:szCs w:val="24"/>
                  </w:rPr>
                </w:rPrChange>
              </w:rPr>
              <w:t>任务要求/目标</w:t>
            </w:r>
          </w:p>
        </w:tc>
        <w:tc>
          <w:tcPr>
            <w:tcW w:w="1446" w:type="dxa"/>
            <w:vAlign w:val="center"/>
            <w:tcPrChange w:id="2893" w:author="刘佳" w:date="2020-03-09T09:10:00Z">
              <w:tcPr>
                <w:tcW w:w="1446"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894"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895" w:author="刘佳" w:date="2020-03-09T09:09:16Z">
                  <w:rPr>
                    <w:rFonts w:eastAsia="楷体_GB2312"/>
                    <w:b/>
                    <w:bCs/>
                    <w:sz w:val="24"/>
                    <w:szCs w:val="24"/>
                  </w:rPr>
                </w:rPrChange>
              </w:rPr>
              <w:t>任务性质</w:t>
            </w:r>
          </w:p>
        </w:tc>
        <w:tc>
          <w:tcPr>
            <w:tcW w:w="1229" w:type="dxa"/>
            <w:vAlign w:val="center"/>
            <w:tcPrChange w:id="2896" w:author="刘佳" w:date="2020-03-09T09:10:00Z">
              <w:tcPr>
                <w:tcW w:w="1229"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897"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898" w:author="刘佳" w:date="2020-03-09T09:09:16Z">
                  <w:rPr>
                    <w:rFonts w:eastAsia="楷体_GB2312"/>
                    <w:b/>
                    <w:bCs/>
                    <w:sz w:val="24"/>
                    <w:szCs w:val="24"/>
                  </w:rPr>
                </w:rPrChange>
              </w:rPr>
              <w:t>实施</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899"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900" w:author="刘佳" w:date="2020-03-09T09:09:16Z">
                  <w:rPr>
                    <w:rFonts w:eastAsia="楷体_GB2312"/>
                    <w:b/>
                    <w:bCs/>
                    <w:sz w:val="24"/>
                    <w:szCs w:val="24"/>
                  </w:rPr>
                </w:rPrChange>
              </w:rPr>
              <w:t>方式</w:t>
            </w:r>
          </w:p>
        </w:tc>
        <w:tc>
          <w:tcPr>
            <w:tcW w:w="2386" w:type="dxa"/>
            <w:vAlign w:val="center"/>
            <w:tcPrChange w:id="2901" w:author="刘佳" w:date="2020-03-09T09:10:00Z">
              <w:tcPr>
                <w:tcW w:w="2386"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902"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903" w:author="刘佳" w:date="2020-03-09T09:09:16Z">
                  <w:rPr>
                    <w:rFonts w:eastAsia="楷体_GB2312"/>
                    <w:b/>
                    <w:bCs/>
                    <w:sz w:val="24"/>
                    <w:szCs w:val="24"/>
                  </w:rPr>
                </w:rPrChange>
              </w:rPr>
              <w:t>实施标准</w:t>
            </w:r>
          </w:p>
        </w:tc>
        <w:tc>
          <w:tcPr>
            <w:tcW w:w="1206" w:type="dxa"/>
            <w:vAlign w:val="center"/>
            <w:tcPrChange w:id="2904" w:author="刘佳" w:date="2020-03-09T09:10:00Z">
              <w:tcPr>
                <w:tcW w:w="911"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905"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906" w:author="刘佳" w:date="2020-03-09T09:09:16Z">
                  <w:rPr>
                    <w:rFonts w:eastAsia="楷体_GB2312"/>
                    <w:b/>
                    <w:bCs/>
                    <w:sz w:val="24"/>
                    <w:szCs w:val="24"/>
                  </w:rPr>
                </w:rPrChange>
              </w:rPr>
              <w:t>工作量</w:t>
            </w:r>
          </w:p>
        </w:tc>
        <w:tc>
          <w:tcPr>
            <w:tcW w:w="1215" w:type="dxa"/>
            <w:vAlign w:val="center"/>
            <w:tcPrChange w:id="2907" w:author="刘佳" w:date="2020-03-09T09:10:00Z">
              <w:tcPr>
                <w:tcW w:w="1215"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908"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909" w:author="刘佳" w:date="2020-03-09T09:09:16Z">
                  <w:rPr>
                    <w:rFonts w:eastAsia="楷体_GB2312"/>
                    <w:b/>
                    <w:bCs/>
                    <w:sz w:val="24"/>
                    <w:szCs w:val="24"/>
                  </w:rPr>
                </w:rPrChange>
              </w:rPr>
              <w:t>完成时限</w:t>
            </w:r>
          </w:p>
        </w:tc>
        <w:tc>
          <w:tcPr>
            <w:tcW w:w="1070" w:type="dxa"/>
            <w:vAlign w:val="center"/>
            <w:tcPrChange w:id="2910" w:author="刘佳" w:date="2020-03-09T09:10:00Z">
              <w:tcPr>
                <w:tcW w:w="1070"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rPrChange w:id="2911" w:author="刘佳" w:date="2020-03-09T09:09:16Z">
                  <w:rPr>
                    <w:rFonts w:eastAsia="楷体_GB2312"/>
                    <w:b/>
                    <w:bCs/>
                    <w:sz w:val="24"/>
                    <w:szCs w:val="24"/>
                  </w:rPr>
                </w:rPrChange>
              </w:rPr>
            </w:pPr>
            <w:r>
              <w:rPr>
                <w:rFonts w:hint="default" w:ascii="Times New Roman" w:hAnsi="Times New Roman" w:eastAsia="楷体_GB2312" w:cs="Times New Roman"/>
                <w:b/>
                <w:bCs/>
                <w:sz w:val="24"/>
                <w:szCs w:val="24"/>
                <w:rPrChange w:id="2912" w:author="刘佳" w:date="2020-03-09T09:09:16Z">
                  <w:rPr>
                    <w:rFonts w:eastAsia="楷体_GB2312"/>
                    <w:b/>
                    <w:bCs/>
                    <w:sz w:val="24"/>
                    <w:szCs w:val="24"/>
                  </w:rPr>
                </w:rPrChange>
              </w:rPr>
              <w:t>备注</w:t>
            </w:r>
          </w:p>
        </w:tc>
        <w:tc>
          <w:tcPr>
            <w:tcW w:w="1195" w:type="dxa"/>
            <w:vAlign w:val="center"/>
            <w:tcPrChange w:id="2913" w:author="刘佳" w:date="2020-03-09T09:10:00Z">
              <w:tcPr>
                <w:tcW w:w="1195" w:type="dxa"/>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b/>
                <w:bCs/>
                <w:sz w:val="24"/>
                <w:szCs w:val="24"/>
                <w:lang w:val="en-US" w:eastAsia="zh-CN"/>
                <w:rPrChange w:id="2914" w:author="刘佳" w:date="2020-03-09T09:09:16Z">
                  <w:rPr>
                    <w:rFonts w:hint="default" w:eastAsia="楷体_GB2312"/>
                    <w:b/>
                    <w:bCs/>
                    <w:sz w:val="24"/>
                    <w:szCs w:val="24"/>
                    <w:lang w:val="en-US" w:eastAsia="zh-CN"/>
                  </w:rPr>
                </w:rPrChange>
              </w:rPr>
            </w:pPr>
            <w:r>
              <w:rPr>
                <w:rFonts w:hint="default" w:ascii="Times New Roman" w:hAnsi="Times New Roman" w:eastAsia="楷体_GB2312" w:cs="Times New Roman"/>
                <w:b/>
                <w:bCs/>
                <w:sz w:val="24"/>
                <w:szCs w:val="24"/>
                <w:lang w:val="en-US" w:eastAsia="zh-CN"/>
                <w:rPrChange w:id="2915" w:author="刘佳" w:date="2020-03-09T09:09:16Z">
                  <w:rPr>
                    <w:rFonts w:hint="eastAsia" w:eastAsia="楷体_GB2312"/>
                    <w:b/>
                    <w:bCs/>
                    <w:sz w:val="24"/>
                    <w:szCs w:val="24"/>
                    <w:lang w:val="en-US" w:eastAsia="zh-CN"/>
                  </w:rPr>
                </w:rPrChange>
              </w:rPr>
              <w:t>拟采样企业数量（家）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916"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916" w:author="刘佳" w:date="2020-03-09T09:10:00Z">
            <w:trPr>
              <w:cantSplit/>
              <w:trHeight w:val="420" w:hRule="atLeast"/>
              <w:tblHeader/>
              <w:jc w:val="center"/>
            </w:trPr>
          </w:trPrChange>
        </w:trPr>
        <w:tc>
          <w:tcPr>
            <w:tcW w:w="576" w:type="dxa"/>
            <w:vMerge w:val="restart"/>
            <w:vAlign w:val="center"/>
            <w:tcPrChange w:id="2917" w:author="刘佳" w:date="2020-03-09T09:10:00Z">
              <w:tcPr>
                <w:tcW w:w="576" w:type="dxa"/>
                <w:vMerge w:val="restart"/>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2918" w:author="刘佳" w:date="2020-03-09T09:09:16Z">
                  <w:rPr>
                    <w:rFonts w:eastAsia="楷体_GB2312"/>
                    <w:sz w:val="24"/>
                    <w:szCs w:val="24"/>
                  </w:rPr>
                </w:rPrChange>
              </w:rPr>
            </w:pPr>
          </w:p>
        </w:tc>
        <w:tc>
          <w:tcPr>
            <w:tcW w:w="1692" w:type="dxa"/>
            <w:vMerge w:val="restart"/>
            <w:vAlign w:val="center"/>
            <w:tcPrChange w:id="2919" w:author="刘佳" w:date="2020-03-09T09:10:00Z">
              <w:tcPr>
                <w:tcW w:w="1692" w:type="dxa"/>
                <w:vMerge w:val="restart"/>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920" w:author="刘佳" w:date="2020-03-09T09:09:16Z">
                  <w:rPr>
                    <w:rFonts w:eastAsia="楷体_GB2312"/>
                    <w:sz w:val="24"/>
                    <w:szCs w:val="24"/>
                  </w:rPr>
                </w:rPrChange>
              </w:rPr>
            </w:pPr>
          </w:p>
        </w:tc>
        <w:tc>
          <w:tcPr>
            <w:tcW w:w="1677" w:type="dxa"/>
            <w:vMerge w:val="restart"/>
            <w:vAlign w:val="center"/>
            <w:tcPrChange w:id="2921" w:author="刘佳" w:date="2020-03-09T09:10:00Z">
              <w:tcPr>
                <w:tcW w:w="1677" w:type="dxa"/>
                <w:vMerge w:val="restart"/>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922" w:author="刘佳" w:date="2020-03-09T09:09:16Z">
                  <w:rPr>
                    <w:rFonts w:eastAsia="楷体_GB2312"/>
                    <w:sz w:val="24"/>
                    <w:szCs w:val="24"/>
                  </w:rPr>
                </w:rPrChange>
              </w:rPr>
            </w:pPr>
          </w:p>
        </w:tc>
        <w:tc>
          <w:tcPr>
            <w:tcW w:w="1854" w:type="dxa"/>
            <w:vMerge w:val="restart"/>
            <w:vAlign w:val="center"/>
            <w:tcPrChange w:id="2923" w:author="刘佳" w:date="2020-03-09T09:10:00Z">
              <w:tcPr>
                <w:tcW w:w="1389" w:type="dxa"/>
                <w:vMerge w:val="restart"/>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924" w:author="刘佳" w:date="2020-03-09T09:09:16Z">
                  <w:rPr>
                    <w:rFonts w:eastAsia="楷体_GB2312"/>
                    <w:sz w:val="24"/>
                    <w:szCs w:val="24"/>
                  </w:rPr>
                </w:rPrChange>
              </w:rPr>
            </w:pPr>
          </w:p>
        </w:tc>
        <w:tc>
          <w:tcPr>
            <w:tcW w:w="1446" w:type="dxa"/>
            <w:vAlign w:val="center"/>
            <w:tcPrChange w:id="2925"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926"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927"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2928"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929"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930"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2931"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932"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933"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restart"/>
            <w:vAlign w:val="center"/>
            <w:tcPrChange w:id="2934" w:author="刘佳" w:date="2020-03-09T09:10:00Z">
              <w:tcPr>
                <w:tcW w:w="911" w:type="dxa"/>
                <w:vMerge w:val="restart"/>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935" w:author="刘佳" w:date="2020-03-09T09:09:16Z">
                  <w:rPr>
                    <w:rFonts w:eastAsia="楷体_GB2312"/>
                    <w:sz w:val="24"/>
                    <w:szCs w:val="24"/>
                  </w:rPr>
                </w:rPrChange>
              </w:rPr>
            </w:pPr>
          </w:p>
        </w:tc>
        <w:tc>
          <w:tcPr>
            <w:tcW w:w="1215" w:type="dxa"/>
            <w:vAlign w:val="center"/>
            <w:tcPrChange w:id="2936"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937"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2938"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2939" w:author="刘佳" w:date="2020-03-09T09:09:16Z">
                  <w:rPr>
                    <w:rStyle w:val="9"/>
                    <w:rFonts w:hint="eastAsia" w:ascii="楷体" w:hAnsi="楷体" w:eastAsia="楷体" w:cs="楷体"/>
                    <w:sz w:val="24"/>
                    <w:szCs w:val="24"/>
                    <w:lang w:val="en-US" w:eastAsia="zh-CN" w:bidi="ar"/>
                  </w:rPr>
                </w:rPrChange>
              </w:rPr>
              <w:t>年底</w:t>
            </w:r>
          </w:p>
        </w:tc>
        <w:tc>
          <w:tcPr>
            <w:tcW w:w="1070" w:type="dxa"/>
            <w:vAlign w:val="center"/>
            <w:tcPrChange w:id="2940" w:author="刘佳" w:date="2020-03-09T09:10:00Z">
              <w:tcPr>
                <w:tcW w:w="1070"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center"/>
              <w:outlineLvl w:val="9"/>
              <w:rPr>
                <w:rFonts w:hint="default" w:ascii="Times New Roman" w:hAnsi="Times New Roman" w:eastAsia="楷体_GB2312" w:cs="Times New Roman"/>
                <w:sz w:val="24"/>
                <w:szCs w:val="24"/>
                <w:rPrChange w:id="2941"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942" w:author="刘佳" w:date="2020-03-09T09:09:16Z">
                  <w:rPr>
                    <w:rFonts w:hint="eastAsia" w:ascii="楷体" w:hAnsi="楷体" w:eastAsia="楷体" w:cs="楷体"/>
                    <w:i w:val="0"/>
                    <w:color w:val="000000"/>
                    <w:kern w:val="0"/>
                    <w:sz w:val="24"/>
                    <w:szCs w:val="24"/>
                    <w:u w:val="none"/>
                    <w:lang w:val="en-US" w:eastAsia="zh-CN" w:bidi="ar"/>
                  </w:rPr>
                </w:rPrChange>
              </w:rPr>
              <w:t>清远市</w:t>
            </w:r>
          </w:p>
        </w:tc>
        <w:tc>
          <w:tcPr>
            <w:tcW w:w="1195" w:type="dxa"/>
            <w:textDirection w:val="lrTb"/>
            <w:vAlign w:val="center"/>
            <w:tcPrChange w:id="2943"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2944" w:author="刘佳" w:date="2020-03-09T09:09:16Z">
                  <w:rPr>
                    <w:rStyle w:val="8"/>
                    <w:rFonts w:hint="eastAsia"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2945" w:author="刘佳" w:date="2020-03-09T09:09:16Z">
                  <w:rPr>
                    <w:rStyle w:val="8"/>
                    <w:rFonts w:ascii="楷体" w:hAnsi="楷体" w:eastAsia="楷体" w:cs="楷体"/>
                    <w:lang w:bidi="ar"/>
                  </w:rPr>
                </w:rPrChange>
              </w:rPr>
              <w:t>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946"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946" w:author="刘佳" w:date="2020-03-09T09:10:00Z">
            <w:trPr>
              <w:cantSplit/>
              <w:trHeight w:val="420" w:hRule="atLeast"/>
              <w:tblHeader/>
              <w:jc w:val="center"/>
            </w:trPr>
          </w:trPrChange>
        </w:trPr>
        <w:tc>
          <w:tcPr>
            <w:tcW w:w="576" w:type="dxa"/>
            <w:vMerge w:val="continue"/>
            <w:vAlign w:val="center"/>
            <w:tcPrChange w:id="2947" w:author="刘佳" w:date="2020-03-09T09:10:00Z">
              <w:tcPr>
                <w:tcW w:w="576"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2948" w:author="刘佳" w:date="2020-03-09T09:09:16Z">
                  <w:rPr>
                    <w:rFonts w:eastAsia="楷体_GB2312"/>
                    <w:sz w:val="24"/>
                    <w:szCs w:val="24"/>
                  </w:rPr>
                </w:rPrChange>
              </w:rPr>
            </w:pPr>
          </w:p>
        </w:tc>
        <w:tc>
          <w:tcPr>
            <w:tcW w:w="1692" w:type="dxa"/>
            <w:vMerge w:val="continue"/>
            <w:vAlign w:val="center"/>
            <w:tcPrChange w:id="2949" w:author="刘佳" w:date="2020-03-09T09:10:00Z">
              <w:tcPr>
                <w:tcW w:w="1692"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950" w:author="刘佳" w:date="2020-03-09T09:09:16Z">
                  <w:rPr>
                    <w:rFonts w:eastAsia="楷体_GB2312"/>
                    <w:sz w:val="24"/>
                    <w:szCs w:val="24"/>
                  </w:rPr>
                </w:rPrChange>
              </w:rPr>
            </w:pPr>
          </w:p>
        </w:tc>
        <w:tc>
          <w:tcPr>
            <w:tcW w:w="1677" w:type="dxa"/>
            <w:vMerge w:val="continue"/>
            <w:vAlign w:val="center"/>
            <w:tcPrChange w:id="2951" w:author="刘佳" w:date="2020-03-09T09:10:00Z">
              <w:tcPr>
                <w:tcW w:w="1677"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952" w:author="刘佳" w:date="2020-03-09T09:09:16Z">
                  <w:rPr>
                    <w:rFonts w:eastAsia="楷体_GB2312"/>
                    <w:sz w:val="24"/>
                    <w:szCs w:val="24"/>
                  </w:rPr>
                </w:rPrChange>
              </w:rPr>
            </w:pPr>
          </w:p>
        </w:tc>
        <w:tc>
          <w:tcPr>
            <w:tcW w:w="1854" w:type="dxa"/>
            <w:vMerge w:val="continue"/>
            <w:vAlign w:val="center"/>
            <w:tcPrChange w:id="2953" w:author="刘佳" w:date="2020-03-09T09:10:00Z">
              <w:tcPr>
                <w:tcW w:w="1389"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954" w:author="刘佳" w:date="2020-03-09T09:09:16Z">
                  <w:rPr>
                    <w:rFonts w:eastAsia="楷体_GB2312"/>
                    <w:sz w:val="24"/>
                    <w:szCs w:val="24"/>
                  </w:rPr>
                </w:rPrChange>
              </w:rPr>
            </w:pPr>
          </w:p>
        </w:tc>
        <w:tc>
          <w:tcPr>
            <w:tcW w:w="1446" w:type="dxa"/>
            <w:vAlign w:val="center"/>
            <w:tcPrChange w:id="2955"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956"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957"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2958"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959"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960"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2961"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962"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963"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continue"/>
            <w:vAlign w:val="center"/>
            <w:tcPrChange w:id="2964" w:author="刘佳" w:date="2020-03-09T09:10:00Z">
              <w:tcPr>
                <w:tcW w:w="911"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965" w:author="刘佳" w:date="2020-03-09T09:09:16Z">
                  <w:rPr>
                    <w:rFonts w:eastAsia="楷体_GB2312"/>
                    <w:sz w:val="24"/>
                    <w:szCs w:val="24"/>
                  </w:rPr>
                </w:rPrChange>
              </w:rPr>
            </w:pPr>
          </w:p>
        </w:tc>
        <w:tc>
          <w:tcPr>
            <w:tcW w:w="1215" w:type="dxa"/>
            <w:vAlign w:val="center"/>
            <w:tcPrChange w:id="2966"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967"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2968"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2969" w:author="刘佳" w:date="2020-03-09T09:09:16Z">
                  <w:rPr>
                    <w:rStyle w:val="9"/>
                    <w:rFonts w:hint="eastAsia" w:ascii="楷体" w:hAnsi="楷体" w:eastAsia="楷体" w:cs="楷体"/>
                    <w:sz w:val="24"/>
                    <w:szCs w:val="24"/>
                    <w:lang w:val="en-US" w:eastAsia="zh-CN" w:bidi="ar"/>
                  </w:rPr>
                </w:rPrChange>
              </w:rPr>
              <w:t>年底</w:t>
            </w:r>
          </w:p>
        </w:tc>
        <w:tc>
          <w:tcPr>
            <w:tcW w:w="1070" w:type="dxa"/>
            <w:vAlign w:val="center"/>
            <w:tcPrChange w:id="2970" w:author="刘佳" w:date="2020-03-09T09:10:00Z">
              <w:tcPr>
                <w:tcW w:w="1070"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center"/>
              <w:outlineLvl w:val="9"/>
              <w:rPr>
                <w:rFonts w:hint="default" w:ascii="Times New Roman" w:hAnsi="Times New Roman" w:eastAsia="楷体_GB2312" w:cs="Times New Roman"/>
                <w:sz w:val="24"/>
                <w:szCs w:val="24"/>
                <w:rPrChange w:id="2971"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972" w:author="刘佳" w:date="2020-03-09T09:09:16Z">
                  <w:rPr>
                    <w:rFonts w:hint="eastAsia" w:ascii="楷体" w:hAnsi="楷体" w:eastAsia="楷体" w:cs="楷体"/>
                    <w:i w:val="0"/>
                    <w:color w:val="000000"/>
                    <w:kern w:val="0"/>
                    <w:sz w:val="24"/>
                    <w:szCs w:val="24"/>
                    <w:u w:val="none"/>
                    <w:lang w:val="en-US" w:eastAsia="zh-CN" w:bidi="ar"/>
                  </w:rPr>
                </w:rPrChange>
              </w:rPr>
              <w:t>潮州市</w:t>
            </w:r>
          </w:p>
        </w:tc>
        <w:tc>
          <w:tcPr>
            <w:tcW w:w="1195" w:type="dxa"/>
            <w:textDirection w:val="lrTb"/>
            <w:vAlign w:val="center"/>
            <w:tcPrChange w:id="2973"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2974" w:author="刘佳" w:date="2020-03-09T09:09:16Z">
                  <w:rPr>
                    <w:rStyle w:val="8"/>
                    <w:rFonts w:hint="eastAsia"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2975" w:author="刘佳" w:date="2020-03-09T09:09:16Z">
                  <w:rPr>
                    <w:rStyle w:val="8"/>
                    <w:rFonts w:ascii="楷体" w:hAnsi="楷体" w:eastAsia="楷体" w:cs="楷体"/>
                    <w:lang w:bidi="ar"/>
                  </w:rPr>
                </w:rPrChange>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2976"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2976" w:author="刘佳" w:date="2020-03-09T09:10:00Z">
            <w:trPr>
              <w:cantSplit/>
              <w:trHeight w:val="420" w:hRule="atLeast"/>
              <w:tblHeader/>
              <w:jc w:val="center"/>
            </w:trPr>
          </w:trPrChange>
        </w:trPr>
        <w:tc>
          <w:tcPr>
            <w:tcW w:w="576" w:type="dxa"/>
            <w:vMerge w:val="continue"/>
            <w:vAlign w:val="center"/>
            <w:tcPrChange w:id="2977" w:author="刘佳" w:date="2020-03-09T09:10:00Z">
              <w:tcPr>
                <w:tcW w:w="576"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2978" w:author="刘佳" w:date="2020-03-09T09:09:16Z">
                  <w:rPr>
                    <w:rFonts w:eastAsia="楷体_GB2312"/>
                    <w:sz w:val="24"/>
                    <w:szCs w:val="24"/>
                  </w:rPr>
                </w:rPrChange>
              </w:rPr>
            </w:pPr>
          </w:p>
        </w:tc>
        <w:tc>
          <w:tcPr>
            <w:tcW w:w="1692" w:type="dxa"/>
            <w:vMerge w:val="continue"/>
            <w:vAlign w:val="center"/>
            <w:tcPrChange w:id="2979" w:author="刘佳" w:date="2020-03-09T09:10:00Z">
              <w:tcPr>
                <w:tcW w:w="1692"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980" w:author="刘佳" w:date="2020-03-09T09:09:16Z">
                  <w:rPr>
                    <w:rFonts w:eastAsia="楷体_GB2312"/>
                    <w:sz w:val="24"/>
                    <w:szCs w:val="24"/>
                  </w:rPr>
                </w:rPrChange>
              </w:rPr>
            </w:pPr>
          </w:p>
        </w:tc>
        <w:tc>
          <w:tcPr>
            <w:tcW w:w="1677" w:type="dxa"/>
            <w:vMerge w:val="continue"/>
            <w:vAlign w:val="center"/>
            <w:tcPrChange w:id="2981" w:author="刘佳" w:date="2020-03-09T09:10:00Z">
              <w:tcPr>
                <w:tcW w:w="1677"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982" w:author="刘佳" w:date="2020-03-09T09:09:16Z">
                  <w:rPr>
                    <w:rFonts w:eastAsia="楷体_GB2312"/>
                    <w:sz w:val="24"/>
                    <w:szCs w:val="24"/>
                  </w:rPr>
                </w:rPrChange>
              </w:rPr>
            </w:pPr>
          </w:p>
        </w:tc>
        <w:tc>
          <w:tcPr>
            <w:tcW w:w="1854" w:type="dxa"/>
            <w:vMerge w:val="continue"/>
            <w:vAlign w:val="center"/>
            <w:tcPrChange w:id="2983" w:author="刘佳" w:date="2020-03-09T09:10:00Z">
              <w:tcPr>
                <w:tcW w:w="1389"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984" w:author="刘佳" w:date="2020-03-09T09:09:16Z">
                  <w:rPr>
                    <w:rFonts w:eastAsia="楷体_GB2312"/>
                    <w:sz w:val="24"/>
                    <w:szCs w:val="24"/>
                  </w:rPr>
                </w:rPrChange>
              </w:rPr>
            </w:pPr>
          </w:p>
        </w:tc>
        <w:tc>
          <w:tcPr>
            <w:tcW w:w="1446" w:type="dxa"/>
            <w:vAlign w:val="center"/>
            <w:tcPrChange w:id="2985"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986"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987"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2988"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989"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990"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2991"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2992"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2993"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continue"/>
            <w:vAlign w:val="center"/>
            <w:tcPrChange w:id="2994" w:author="刘佳" w:date="2020-03-09T09:10:00Z">
              <w:tcPr>
                <w:tcW w:w="911"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2995" w:author="刘佳" w:date="2020-03-09T09:09:16Z">
                  <w:rPr>
                    <w:rFonts w:eastAsia="楷体_GB2312"/>
                    <w:sz w:val="24"/>
                    <w:szCs w:val="24"/>
                  </w:rPr>
                </w:rPrChange>
              </w:rPr>
            </w:pPr>
          </w:p>
        </w:tc>
        <w:tc>
          <w:tcPr>
            <w:tcW w:w="1215" w:type="dxa"/>
            <w:vAlign w:val="center"/>
            <w:tcPrChange w:id="2996"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2997"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2998"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2999" w:author="刘佳" w:date="2020-03-09T09:09:16Z">
                  <w:rPr>
                    <w:rStyle w:val="9"/>
                    <w:rFonts w:hint="eastAsia" w:ascii="楷体" w:hAnsi="楷体" w:eastAsia="楷体" w:cs="楷体"/>
                    <w:sz w:val="24"/>
                    <w:szCs w:val="24"/>
                    <w:lang w:val="en-US" w:eastAsia="zh-CN" w:bidi="ar"/>
                  </w:rPr>
                </w:rPrChange>
              </w:rPr>
              <w:t>年底</w:t>
            </w:r>
          </w:p>
        </w:tc>
        <w:tc>
          <w:tcPr>
            <w:tcW w:w="1070" w:type="dxa"/>
            <w:vAlign w:val="top"/>
            <w:tcPrChange w:id="3000" w:author="刘佳" w:date="2020-03-09T09:10:00Z">
              <w:tcPr>
                <w:tcW w:w="1070" w:type="dxa"/>
                <w:vAlign w:val="top"/>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top"/>
              <w:outlineLvl w:val="9"/>
              <w:rPr>
                <w:rFonts w:hint="default" w:ascii="Times New Roman" w:hAnsi="Times New Roman" w:eastAsia="楷体_GB2312" w:cs="Times New Roman"/>
                <w:sz w:val="24"/>
                <w:szCs w:val="24"/>
                <w:rPrChange w:id="3001"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3002" w:author="刘佳" w:date="2020-03-09T09:09:16Z">
                  <w:rPr>
                    <w:rFonts w:hint="eastAsia" w:ascii="楷体" w:hAnsi="楷体" w:eastAsia="楷体" w:cs="楷体"/>
                    <w:i w:val="0"/>
                    <w:color w:val="000000"/>
                    <w:kern w:val="0"/>
                    <w:sz w:val="24"/>
                    <w:szCs w:val="24"/>
                    <w:u w:val="none"/>
                    <w:lang w:val="en-US" w:eastAsia="zh-CN" w:bidi="ar"/>
                  </w:rPr>
                </w:rPrChange>
              </w:rPr>
              <w:t>揭阳市</w:t>
            </w:r>
          </w:p>
        </w:tc>
        <w:tc>
          <w:tcPr>
            <w:tcW w:w="1195" w:type="dxa"/>
            <w:textDirection w:val="lrTb"/>
            <w:vAlign w:val="center"/>
            <w:tcPrChange w:id="3003"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3004" w:author="刘佳" w:date="2020-03-09T09:09:16Z">
                  <w:rPr>
                    <w:rStyle w:val="8"/>
                    <w:rFonts w:hint="eastAsia"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3005" w:author="刘佳" w:date="2020-03-09T09:09:16Z">
                  <w:rPr>
                    <w:rStyle w:val="8"/>
                    <w:rFonts w:ascii="楷体" w:hAnsi="楷体" w:eastAsia="楷体" w:cs="楷体"/>
                    <w:lang w:bidi="ar"/>
                  </w:rPr>
                </w:rPrChange>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3006" w:author="刘佳" w:date="2020-03-09T09:10:00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420" w:hRule="atLeast"/>
          <w:tblHeader/>
          <w:jc w:val="center"/>
          <w:trPrChange w:id="3006" w:author="刘佳" w:date="2020-03-09T09:10:00Z">
            <w:trPr>
              <w:cantSplit/>
              <w:trHeight w:val="420" w:hRule="atLeast"/>
              <w:tblHeader/>
              <w:jc w:val="center"/>
            </w:trPr>
          </w:trPrChange>
        </w:trPr>
        <w:tc>
          <w:tcPr>
            <w:tcW w:w="576" w:type="dxa"/>
            <w:vMerge w:val="continue"/>
            <w:vAlign w:val="center"/>
            <w:tcPrChange w:id="3007" w:author="刘佳" w:date="2020-03-09T09:10:00Z">
              <w:tcPr>
                <w:tcW w:w="576"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sz w:val="24"/>
                <w:szCs w:val="24"/>
                <w:rPrChange w:id="3008" w:author="刘佳" w:date="2020-03-09T09:09:16Z">
                  <w:rPr>
                    <w:rFonts w:eastAsia="楷体_GB2312"/>
                    <w:sz w:val="24"/>
                    <w:szCs w:val="24"/>
                  </w:rPr>
                </w:rPrChange>
              </w:rPr>
            </w:pPr>
          </w:p>
        </w:tc>
        <w:tc>
          <w:tcPr>
            <w:tcW w:w="1692" w:type="dxa"/>
            <w:vMerge w:val="continue"/>
            <w:vAlign w:val="center"/>
            <w:tcPrChange w:id="3009" w:author="刘佳" w:date="2020-03-09T09:10:00Z">
              <w:tcPr>
                <w:tcW w:w="1692"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3010" w:author="刘佳" w:date="2020-03-09T09:09:16Z">
                  <w:rPr>
                    <w:rFonts w:eastAsia="楷体_GB2312"/>
                    <w:sz w:val="24"/>
                    <w:szCs w:val="24"/>
                  </w:rPr>
                </w:rPrChange>
              </w:rPr>
            </w:pPr>
          </w:p>
        </w:tc>
        <w:tc>
          <w:tcPr>
            <w:tcW w:w="1677" w:type="dxa"/>
            <w:vMerge w:val="continue"/>
            <w:vAlign w:val="center"/>
            <w:tcPrChange w:id="3011" w:author="刘佳" w:date="2020-03-09T09:10:00Z">
              <w:tcPr>
                <w:tcW w:w="1677"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3012" w:author="刘佳" w:date="2020-03-09T09:09:16Z">
                  <w:rPr>
                    <w:rFonts w:eastAsia="楷体_GB2312"/>
                    <w:sz w:val="24"/>
                    <w:szCs w:val="24"/>
                  </w:rPr>
                </w:rPrChange>
              </w:rPr>
            </w:pPr>
          </w:p>
        </w:tc>
        <w:tc>
          <w:tcPr>
            <w:tcW w:w="1854" w:type="dxa"/>
            <w:vMerge w:val="continue"/>
            <w:vAlign w:val="center"/>
            <w:tcPrChange w:id="3013" w:author="刘佳" w:date="2020-03-09T09:10:00Z">
              <w:tcPr>
                <w:tcW w:w="1389"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3014" w:author="刘佳" w:date="2020-03-09T09:09:16Z">
                  <w:rPr>
                    <w:rFonts w:eastAsia="楷体_GB2312"/>
                    <w:sz w:val="24"/>
                    <w:szCs w:val="24"/>
                  </w:rPr>
                </w:rPrChange>
              </w:rPr>
            </w:pPr>
          </w:p>
        </w:tc>
        <w:tc>
          <w:tcPr>
            <w:tcW w:w="1446" w:type="dxa"/>
            <w:vAlign w:val="center"/>
            <w:tcPrChange w:id="3015" w:author="刘佳" w:date="2020-03-09T09:10:00Z">
              <w:tcPr>
                <w:tcW w:w="144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3016"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3017" w:author="刘佳" w:date="2020-03-09T09:09:16Z">
                  <w:rPr>
                    <w:rFonts w:hint="eastAsia" w:ascii="楷体" w:hAnsi="楷体" w:eastAsia="楷体" w:cs="楷体"/>
                    <w:i w:val="0"/>
                    <w:color w:val="000000"/>
                    <w:kern w:val="0"/>
                    <w:sz w:val="24"/>
                    <w:szCs w:val="24"/>
                    <w:u w:val="none"/>
                    <w:lang w:val="en-US" w:eastAsia="zh-CN" w:bidi="ar"/>
                  </w:rPr>
                </w:rPrChange>
              </w:rPr>
              <w:t>约束性任务</w:t>
            </w:r>
          </w:p>
        </w:tc>
        <w:tc>
          <w:tcPr>
            <w:tcW w:w="1229" w:type="dxa"/>
            <w:vAlign w:val="center"/>
            <w:tcPrChange w:id="3018" w:author="刘佳" w:date="2020-03-09T09:10:00Z">
              <w:tcPr>
                <w:tcW w:w="1229"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3019"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3020" w:author="刘佳" w:date="2020-03-09T09:09:16Z">
                  <w:rPr>
                    <w:rFonts w:hint="eastAsia" w:ascii="楷体" w:hAnsi="楷体" w:eastAsia="楷体" w:cs="楷体"/>
                    <w:i w:val="0"/>
                    <w:color w:val="000000"/>
                    <w:kern w:val="0"/>
                    <w:sz w:val="24"/>
                    <w:szCs w:val="24"/>
                    <w:u w:val="none"/>
                    <w:lang w:val="en-US" w:eastAsia="zh-CN" w:bidi="ar"/>
                  </w:rPr>
                </w:rPrChange>
              </w:rPr>
              <w:t>财政补助</w:t>
            </w:r>
          </w:p>
        </w:tc>
        <w:tc>
          <w:tcPr>
            <w:tcW w:w="2386" w:type="dxa"/>
            <w:vAlign w:val="center"/>
            <w:tcPrChange w:id="3021" w:author="刘佳" w:date="2020-03-09T09:10:00Z">
              <w:tcPr>
                <w:tcW w:w="2386"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sz w:val="24"/>
                <w:szCs w:val="24"/>
                <w:rPrChange w:id="3022"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3023" w:author="刘佳" w:date="2020-03-09T09:09:16Z">
                  <w:rPr>
                    <w:rFonts w:hint="eastAsia" w:ascii="楷体" w:hAnsi="楷体" w:eastAsia="楷体" w:cs="楷体"/>
                    <w:i w:val="0"/>
                    <w:color w:val="000000"/>
                    <w:kern w:val="0"/>
                    <w:sz w:val="24"/>
                    <w:szCs w:val="24"/>
                    <w:u w:val="none"/>
                    <w:lang w:val="en-US" w:eastAsia="zh-CN" w:bidi="ar"/>
                  </w:rPr>
                </w:rPrChange>
              </w:rPr>
              <w:t>不超过项目投资总额</w:t>
            </w:r>
          </w:p>
        </w:tc>
        <w:tc>
          <w:tcPr>
            <w:tcW w:w="1206" w:type="dxa"/>
            <w:vMerge w:val="continue"/>
            <w:vAlign w:val="center"/>
            <w:tcPrChange w:id="3024" w:author="刘佳" w:date="2020-03-09T09:10:00Z">
              <w:tcPr>
                <w:tcW w:w="911" w:type="dxa"/>
                <w:vMerge w:val="continue"/>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3025" w:author="刘佳" w:date="2020-03-09T09:09:16Z">
                  <w:rPr>
                    <w:rFonts w:eastAsia="楷体_GB2312"/>
                    <w:sz w:val="24"/>
                    <w:szCs w:val="24"/>
                  </w:rPr>
                </w:rPrChange>
              </w:rPr>
            </w:pPr>
          </w:p>
        </w:tc>
        <w:tc>
          <w:tcPr>
            <w:tcW w:w="1215" w:type="dxa"/>
            <w:vAlign w:val="center"/>
            <w:tcPrChange w:id="3026" w:author="刘佳" w:date="2020-03-09T09:10:00Z">
              <w:tcPr>
                <w:tcW w:w="1215"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sz w:val="24"/>
                <w:szCs w:val="24"/>
                <w:rPrChange w:id="3027" w:author="刘佳" w:date="2020-03-09T09:09:16Z">
                  <w:rPr>
                    <w:rFonts w:hint="eastAsia" w:ascii="楷体" w:hAnsi="楷体" w:eastAsia="楷体" w:cs="楷体"/>
                    <w:sz w:val="24"/>
                    <w:szCs w:val="24"/>
                  </w:rPr>
                </w:rPrChange>
              </w:rPr>
            </w:pPr>
            <w:r>
              <w:rPr>
                <w:rStyle w:val="8"/>
                <w:rFonts w:hint="default" w:ascii="Times New Roman" w:hAnsi="Times New Roman" w:eastAsia="楷体_GB2312" w:cs="Times New Roman"/>
                <w:sz w:val="24"/>
                <w:szCs w:val="24"/>
                <w:lang w:val="en-US" w:eastAsia="zh-CN" w:bidi="ar"/>
                <w:rPrChange w:id="3028" w:author="刘佳" w:date="2020-03-09T09:09:16Z">
                  <w:rPr>
                    <w:rStyle w:val="8"/>
                    <w:rFonts w:hint="eastAsia" w:ascii="楷体" w:hAnsi="楷体" w:eastAsia="楷体" w:cs="楷体"/>
                    <w:sz w:val="24"/>
                    <w:szCs w:val="24"/>
                    <w:lang w:val="en-US" w:eastAsia="zh-CN" w:bidi="ar"/>
                  </w:rPr>
                </w:rPrChange>
              </w:rPr>
              <w:t>2020</w:t>
            </w:r>
            <w:r>
              <w:rPr>
                <w:rStyle w:val="9"/>
                <w:rFonts w:hint="default" w:ascii="Times New Roman" w:hAnsi="Times New Roman" w:eastAsia="楷体_GB2312" w:cs="Times New Roman"/>
                <w:sz w:val="24"/>
                <w:szCs w:val="24"/>
                <w:lang w:val="en-US" w:eastAsia="zh-CN" w:bidi="ar"/>
                <w:rPrChange w:id="3029" w:author="刘佳" w:date="2020-03-09T09:09:16Z">
                  <w:rPr>
                    <w:rStyle w:val="9"/>
                    <w:rFonts w:hint="eastAsia" w:ascii="楷体" w:hAnsi="楷体" w:eastAsia="楷体" w:cs="楷体"/>
                    <w:sz w:val="24"/>
                    <w:szCs w:val="24"/>
                    <w:lang w:val="en-US" w:eastAsia="zh-CN" w:bidi="ar"/>
                  </w:rPr>
                </w:rPrChange>
              </w:rPr>
              <w:t>年底</w:t>
            </w:r>
          </w:p>
        </w:tc>
        <w:tc>
          <w:tcPr>
            <w:tcW w:w="1070" w:type="dxa"/>
            <w:vAlign w:val="center"/>
            <w:tcPrChange w:id="3030" w:author="刘佳" w:date="2020-03-09T09:10:00Z">
              <w:tcPr>
                <w:tcW w:w="1070" w:type="dxa"/>
                <w:vAlign w:val="center"/>
              </w:tcPr>
            </w:tcPrChange>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center"/>
              <w:outlineLvl w:val="9"/>
              <w:rPr>
                <w:rFonts w:hint="default" w:ascii="Times New Roman" w:hAnsi="Times New Roman" w:eastAsia="楷体_GB2312" w:cs="Times New Roman"/>
                <w:sz w:val="24"/>
                <w:szCs w:val="24"/>
                <w:rPrChange w:id="3031" w:author="刘佳" w:date="2020-03-09T09:09:16Z">
                  <w:rPr>
                    <w:rFonts w:hint="eastAsia" w:ascii="楷体" w:hAnsi="楷体" w:eastAsia="楷体" w:cs="楷体"/>
                    <w:sz w:val="24"/>
                    <w:szCs w:val="24"/>
                  </w:rPr>
                </w:rPrChange>
              </w:rPr>
            </w:pPr>
            <w:r>
              <w:rPr>
                <w:rFonts w:hint="default" w:ascii="Times New Roman" w:hAnsi="Times New Roman" w:eastAsia="楷体_GB2312" w:cs="Times New Roman"/>
                <w:i w:val="0"/>
                <w:color w:val="000000"/>
                <w:kern w:val="0"/>
                <w:sz w:val="24"/>
                <w:szCs w:val="24"/>
                <w:u w:val="none"/>
                <w:lang w:val="en-US" w:eastAsia="zh-CN" w:bidi="ar"/>
                <w:rPrChange w:id="3032" w:author="刘佳" w:date="2020-03-09T09:09:16Z">
                  <w:rPr>
                    <w:rFonts w:hint="eastAsia" w:ascii="楷体" w:hAnsi="楷体" w:eastAsia="楷体" w:cs="楷体"/>
                    <w:i w:val="0"/>
                    <w:color w:val="000000"/>
                    <w:kern w:val="0"/>
                    <w:sz w:val="24"/>
                    <w:szCs w:val="24"/>
                    <w:u w:val="none"/>
                    <w:lang w:val="en-US" w:eastAsia="zh-CN" w:bidi="ar"/>
                  </w:rPr>
                </w:rPrChange>
              </w:rPr>
              <w:t>云浮市</w:t>
            </w:r>
          </w:p>
        </w:tc>
        <w:tc>
          <w:tcPr>
            <w:tcW w:w="1195" w:type="dxa"/>
            <w:textDirection w:val="lrTb"/>
            <w:vAlign w:val="center"/>
            <w:tcPrChange w:id="3033" w:author="刘佳" w:date="2020-03-09T09:10:00Z">
              <w:tcPr>
                <w:tcW w:w="1195" w:type="dxa"/>
                <w:textDirection w:val="lrTb"/>
                <w:vAlign w:val="center"/>
              </w:tcPr>
            </w:tcPrChange>
          </w:tcPr>
          <w:p>
            <w:pPr>
              <w:widowControl/>
              <w:spacing w:line="300" w:lineRule="exact"/>
              <w:jc w:val="center"/>
              <w:textAlignment w:val="center"/>
              <w:rPr>
                <w:rStyle w:val="8"/>
                <w:rFonts w:hint="default" w:ascii="Times New Roman" w:hAnsi="Times New Roman" w:eastAsia="楷体_GB2312" w:cs="Times New Roman"/>
                <w:sz w:val="24"/>
                <w:szCs w:val="24"/>
                <w:lang w:val="en-US" w:eastAsia="zh-CN" w:bidi="ar"/>
                <w:rPrChange w:id="3034" w:author="刘佳" w:date="2020-03-09T09:09:16Z">
                  <w:rPr>
                    <w:rStyle w:val="8"/>
                    <w:rFonts w:hint="eastAsia" w:ascii="楷体" w:hAnsi="楷体" w:eastAsia="楷体" w:cs="楷体"/>
                    <w:sz w:val="24"/>
                    <w:szCs w:val="24"/>
                    <w:lang w:val="en-US" w:eastAsia="zh-CN" w:bidi="ar"/>
                  </w:rPr>
                </w:rPrChange>
              </w:rPr>
            </w:pPr>
            <w:r>
              <w:rPr>
                <w:rStyle w:val="8"/>
                <w:rFonts w:hint="default" w:ascii="Times New Roman" w:hAnsi="Times New Roman" w:eastAsia="楷体_GB2312" w:cs="Times New Roman"/>
                <w:lang w:bidi="ar"/>
                <w:rPrChange w:id="3035" w:author="刘佳" w:date="2020-03-09T09:09:16Z">
                  <w:rPr>
                    <w:rStyle w:val="8"/>
                    <w:rFonts w:ascii="楷体" w:hAnsi="楷体" w:eastAsia="楷体" w:cs="楷体"/>
                    <w:lang w:bidi="ar"/>
                  </w:rPr>
                </w:rPrChange>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3036" w:author="刘佳" w:date="2020-03-09T09:10:27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cantSplit/>
          <w:trHeight w:val="780" w:hRule="atLeast"/>
          <w:tblHeader/>
          <w:jc w:val="center"/>
          <w:trPrChange w:id="3036" w:author="刘佳" w:date="2020-03-09T09:10:27Z">
            <w:trPr>
              <w:cantSplit/>
              <w:trHeight w:val="420" w:hRule="atLeast"/>
              <w:tblHeader/>
              <w:jc w:val="center"/>
            </w:trPr>
          </w:trPrChange>
        </w:trPr>
        <w:tc>
          <w:tcPr>
            <w:tcW w:w="15546" w:type="dxa"/>
            <w:gridSpan w:val="11"/>
            <w:vAlign w:val="center"/>
            <w:tcPrChange w:id="3037" w:author="刘佳" w:date="2020-03-09T09:10:27Z">
              <w:tcPr>
                <w:tcW w:w="14786" w:type="dxa"/>
                <w:gridSpan w:val="11"/>
                <w:vAlign w:val="center"/>
              </w:tcPr>
            </w:tcPrChange>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3038" w:author="刘佳" w:date="2020-03-09T09:09:16Z">
                  <w:rPr>
                    <w:rFonts w:eastAsia="楷体_GB2312"/>
                    <w:sz w:val="24"/>
                    <w:szCs w:val="24"/>
                  </w:rPr>
                </w:rPrChange>
              </w:rPr>
            </w:pPr>
            <w:r>
              <w:rPr>
                <w:rFonts w:hint="default" w:ascii="Times New Roman" w:hAnsi="Times New Roman" w:eastAsia="楷体_GB2312" w:cs="Times New Roman"/>
                <w:b/>
                <w:bCs/>
                <w:sz w:val="24"/>
                <w:szCs w:val="24"/>
                <w:rPrChange w:id="3039" w:author="刘佳" w:date="2020-03-09T09:09:16Z">
                  <w:rPr>
                    <w:rFonts w:eastAsia="楷体_GB2312"/>
                    <w:b/>
                    <w:bCs/>
                    <w:sz w:val="24"/>
                    <w:szCs w:val="24"/>
                  </w:rPr>
                </w:rPrChange>
              </w:rPr>
              <w:t>负面清单：</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outlineLvl w:val="9"/>
              <w:rPr>
                <w:rFonts w:hint="default" w:ascii="Times New Roman" w:hAnsi="Times New Roman" w:eastAsia="楷体_GB2312" w:cs="Times New Roman"/>
                <w:sz w:val="24"/>
                <w:szCs w:val="24"/>
                <w:rPrChange w:id="3040" w:author="刘佳" w:date="2020-03-09T09:09:16Z">
                  <w:rPr>
                    <w:rFonts w:eastAsia="楷体_GB2312"/>
                    <w:sz w:val="24"/>
                    <w:szCs w:val="24"/>
                  </w:rPr>
                </w:rPrChange>
              </w:rPr>
            </w:pPr>
            <w:r>
              <w:rPr>
                <w:rFonts w:hint="default" w:ascii="Times New Roman" w:hAnsi="Times New Roman" w:eastAsia="楷体_GB2312" w:cs="Times New Roman"/>
                <w:sz w:val="24"/>
                <w:szCs w:val="24"/>
                <w:rPrChange w:id="3041" w:author="刘佳" w:date="2020-03-09T09:09:16Z">
                  <w:rPr>
                    <w:rFonts w:eastAsia="楷体_GB2312"/>
                    <w:sz w:val="24"/>
                    <w:szCs w:val="24"/>
                  </w:rPr>
                </w:rPrChange>
              </w:rPr>
              <w:t>反映资金不得投入的领域、范围、对象和用途等。</w:t>
            </w:r>
          </w:p>
        </w:tc>
      </w:tr>
    </w:tbl>
    <w:p/>
    <w:p>
      <w:pPr>
        <w:rPr>
          <w:rFonts w:hint="eastAsia" w:eastAsia="仿宋_GB2312"/>
          <w:lang w:val="en-US" w:eastAsia="zh-CN"/>
        </w:rPr>
      </w:pPr>
    </w:p>
    <w:p>
      <w:r>
        <w:br w:type="page"/>
      </w:r>
    </w:p>
    <w:p>
      <w:pPr>
        <w:keepNext w:val="0"/>
        <w:keepLines w:val="0"/>
        <w:pageBreakBefore w:val="0"/>
        <w:widowControl w:val="0"/>
        <w:kinsoku/>
        <w:wordWrap/>
        <w:overflowPunct/>
        <w:topLinePunct w:val="0"/>
        <w:autoSpaceDE/>
        <w:autoSpaceDN/>
        <w:bidi w:val="0"/>
        <w:adjustRightInd/>
        <w:snapToGrid/>
        <w:spacing w:beforeLines="0" w:afterLines="0" w:line="560" w:lineRule="exact"/>
        <w:ind w:left="0" w:leftChars="0" w:right="0" w:rightChars="0" w:firstLine="0" w:firstLineChars="0"/>
        <w:jc w:val="center"/>
        <w:textAlignment w:val="auto"/>
        <w:outlineLvl w:val="9"/>
        <w:rPr>
          <w:rFonts w:hint="eastAsia" w:eastAsia="方正小标宋简体"/>
          <w:kern w:val="0"/>
          <w:sz w:val="36"/>
          <w:szCs w:val="36"/>
          <w:lang w:val="en-US" w:eastAsia="zh-CN" w:bidi="ar"/>
        </w:rPr>
        <w:pPrChange w:id="3042" w:author="刘佳" w:date="2020-03-09T09:10:34Z">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pPr>
        </w:pPrChange>
      </w:pPr>
      <w:r>
        <w:rPr>
          <w:rFonts w:hint="eastAsia" w:eastAsia="方正小标宋简体"/>
          <w:kern w:val="0"/>
          <w:sz w:val="36"/>
          <w:szCs w:val="36"/>
          <w:lang w:val="en-US" w:eastAsia="zh-CN" w:bidi="ar"/>
        </w:rPr>
        <w:t>重点岸线海洋环境监测任务清单</w:t>
      </w:r>
    </w:p>
    <w:tbl>
      <w:tblPr>
        <w:tblStyle w:val="6"/>
        <w:tblW w:w="15290" w:type="dxa"/>
        <w:jc w:val="center"/>
        <w:tblInd w:w="-6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Change w:id="3043" w:author="刘佳" w:date="2020-03-09T09:14:42Z">
          <w:tblPr>
            <w:tblStyle w:val="6"/>
            <w:tblW w:w="14831" w:type="dxa"/>
            <w:jc w:val="center"/>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PrChange>
      </w:tblPr>
      <w:tblGrid>
        <w:gridCol w:w="428"/>
        <w:gridCol w:w="1257"/>
        <w:gridCol w:w="1541"/>
        <w:gridCol w:w="2659"/>
        <w:gridCol w:w="791"/>
        <w:gridCol w:w="1023"/>
        <w:gridCol w:w="900"/>
        <w:gridCol w:w="5102"/>
        <w:gridCol w:w="804"/>
        <w:gridCol w:w="785"/>
        <w:tblGridChange w:id="3044">
          <w:tblGrid>
            <w:gridCol w:w="347"/>
            <w:gridCol w:w="1134"/>
            <w:gridCol w:w="1541"/>
            <w:gridCol w:w="2659"/>
            <w:gridCol w:w="791"/>
            <w:gridCol w:w="1023"/>
            <w:gridCol w:w="900"/>
            <w:gridCol w:w="4964"/>
            <w:gridCol w:w="804"/>
            <w:gridCol w:w="668"/>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Change w:id="3045" w:author="刘佳" w:date="2020-03-09T09:14:4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blPrExChange>
        </w:tblPrEx>
        <w:trPr>
          <w:trHeight w:val="420" w:hRule="atLeast"/>
          <w:tblHeader/>
          <w:jc w:val="center"/>
          <w:trPrChange w:id="3045" w:author="刘佳" w:date="2020-03-09T09:14:42Z">
            <w:trPr>
              <w:trHeight w:val="306" w:hRule="atLeast"/>
              <w:tblHeader/>
              <w:jc w:val="center"/>
            </w:trPr>
          </w:trPrChange>
        </w:trPr>
        <w:tc>
          <w:tcPr>
            <w:tcW w:w="428" w:type="dxa"/>
            <w:shd w:val="clear" w:color="auto" w:fill="auto"/>
            <w:tcMar>
              <w:top w:w="10" w:type="dxa"/>
              <w:left w:w="10" w:type="dxa"/>
              <w:right w:w="10" w:type="dxa"/>
            </w:tcMar>
            <w:vAlign w:val="center"/>
            <w:tcPrChange w:id="3046" w:author="刘佳" w:date="2020-03-09T09:14:42Z">
              <w:tcPr>
                <w:tcW w:w="347"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themeColor="text1"/>
                <w:sz w:val="24"/>
                <w:szCs w:val="24"/>
                <w:u w:val="none"/>
                <w:rPrChange w:id="3048" w:author="刘佳" w:date="2020-03-09T09:10:51Z">
                  <w:rPr>
                    <w:rFonts w:hint="default" w:ascii="Times New Roman" w:hAnsi="Times New Roman" w:eastAsia="楷体_GB2312" w:cs="Times New Roman"/>
                    <w:b/>
                    <w:i w:val="0"/>
                    <w:color w:val="000000" w:themeColor="text1"/>
                    <w:sz w:val="24"/>
                    <w:szCs w:val="24"/>
                    <w:u w:val="none"/>
                    <w14:textFill>
                      <w14:solidFill>
                        <w14:schemeClr w14:val="tx1"/>
                      </w14:solidFill>
                    </w14:textFill>
                  </w:rPr>
                </w:rPrChange>
                <w14:textFill>
                  <w14:solidFill>
                    <w14:schemeClr w14:val="tx1"/>
                  </w14:solidFill>
                </w14:textFill>
              </w:rPr>
              <w:pPrChange w:id="3047"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pPr>
              </w:pPrChange>
            </w:pPr>
            <w:r>
              <w:rPr>
                <w:rFonts w:hint="default" w:ascii="Times New Roman" w:hAnsi="Times New Roman" w:eastAsia="楷体_GB2312" w:cs="Times New Roman"/>
                <w:b/>
                <w:i w:val="0"/>
                <w:color w:val="000000" w:themeColor="text1"/>
                <w:kern w:val="0"/>
                <w:sz w:val="24"/>
                <w:szCs w:val="24"/>
                <w:u w:val="none"/>
                <w:lang w:val="en-US" w:eastAsia="zh-CN" w:bidi="ar"/>
                <w:rPrChange w:id="3049" w:author="刘佳" w:date="2020-03-09T09:10:51Z">
                  <w:rPr>
                    <w:rFonts w:hint="default" w:ascii="Times New Roman" w:hAnsi="Times New Roman" w:eastAsia="楷体_GB2312" w:cs="Times New Roman"/>
                    <w:b/>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序号</w:t>
            </w:r>
          </w:p>
        </w:tc>
        <w:tc>
          <w:tcPr>
            <w:tcW w:w="1257" w:type="dxa"/>
            <w:shd w:val="clear" w:color="auto" w:fill="auto"/>
            <w:tcMar>
              <w:top w:w="10" w:type="dxa"/>
              <w:left w:w="10" w:type="dxa"/>
              <w:right w:w="10" w:type="dxa"/>
            </w:tcMar>
            <w:vAlign w:val="center"/>
            <w:tcPrChange w:id="3050" w:author="刘佳" w:date="2020-03-09T09:14:42Z">
              <w:tcPr>
                <w:tcW w:w="113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rPr>
                <w:rStyle w:val="10"/>
                <w:rFonts w:hint="default" w:ascii="Times New Roman" w:hAnsi="Times New Roman" w:eastAsia="楷体_GB2312" w:cs="Times New Roman"/>
                <w:color w:val="000000" w:themeColor="text1"/>
                <w:sz w:val="24"/>
                <w:szCs w:val="24"/>
                <w:lang w:val="en-US" w:eastAsia="zh-CN" w:bidi="ar"/>
                <w:rPrChange w:id="3052" w:author="刘佳" w:date="2020-03-09T09:10:51Z">
                  <w:rPr>
                    <w:rStyle w:val="10"/>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pPrChange w:id="3051"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pPr>
              </w:pPrChange>
            </w:pPr>
            <w:r>
              <w:rPr>
                <w:rStyle w:val="10"/>
                <w:rFonts w:hint="default" w:ascii="Times New Roman" w:hAnsi="Times New Roman" w:eastAsia="楷体_GB2312" w:cs="Times New Roman"/>
                <w:color w:val="000000" w:themeColor="text1"/>
                <w:sz w:val="24"/>
                <w:szCs w:val="24"/>
                <w:lang w:val="en-US" w:eastAsia="zh-CN" w:bidi="ar"/>
                <w:rPrChange w:id="3053" w:author="刘佳" w:date="2020-03-09T09:10:51Z">
                  <w:rPr>
                    <w:rStyle w:val="10"/>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r>
              <w:rPr>
                <w:rStyle w:val="11"/>
                <w:rFonts w:hint="default" w:ascii="Times New Roman" w:hAnsi="Times New Roman" w:eastAsia="楷体_GB2312" w:cs="Times New Roman"/>
                <w:color w:val="000000" w:themeColor="text1"/>
                <w:sz w:val="24"/>
                <w:szCs w:val="24"/>
                <w:lang w:val="en-US" w:eastAsia="zh-CN" w:bidi="ar"/>
                <w:rPrChange w:id="3054" w:author="刘佳" w:date="2020-03-09T09:10:51Z">
                  <w:rPr>
                    <w:rStyle w:val="11"/>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财政事权</w:t>
            </w:r>
            <w:r>
              <w:rPr>
                <w:rStyle w:val="10"/>
                <w:rFonts w:hint="default" w:ascii="Times New Roman" w:hAnsi="Times New Roman" w:eastAsia="楷体_GB2312" w:cs="Times New Roman"/>
                <w:color w:val="000000" w:themeColor="text1"/>
                <w:sz w:val="24"/>
                <w:szCs w:val="24"/>
                <w:lang w:val="en-US" w:eastAsia="zh-CN" w:bidi="ar"/>
                <w:rPrChange w:id="3055" w:author="刘佳" w:date="2020-03-09T09:10:51Z">
                  <w:rPr>
                    <w:rStyle w:val="10"/>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themeColor="text1"/>
                <w:sz w:val="24"/>
                <w:szCs w:val="24"/>
                <w:u w:val="none"/>
                <w:rPrChange w:id="3057" w:author="刘佳" w:date="2020-03-09T09:10:51Z">
                  <w:rPr>
                    <w:rFonts w:hint="default" w:ascii="Times New Roman" w:hAnsi="Times New Roman" w:eastAsia="楷体_GB2312" w:cs="Times New Roman"/>
                    <w:b/>
                    <w:i w:val="0"/>
                    <w:color w:val="000000" w:themeColor="text1"/>
                    <w:sz w:val="24"/>
                    <w:szCs w:val="24"/>
                    <w:u w:val="none"/>
                    <w14:textFill>
                      <w14:solidFill>
                        <w14:schemeClr w14:val="tx1"/>
                      </w14:solidFill>
                    </w14:textFill>
                  </w:rPr>
                </w:rPrChange>
                <w14:textFill>
                  <w14:solidFill>
                    <w14:schemeClr w14:val="tx1"/>
                  </w14:solidFill>
                </w14:textFill>
              </w:rPr>
              <w:pPrChange w:id="3056"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pPr>
              </w:pPrChange>
            </w:pPr>
            <w:r>
              <w:rPr>
                <w:rFonts w:hint="default" w:ascii="Times New Roman" w:hAnsi="Times New Roman" w:eastAsia="楷体_GB2312" w:cs="Times New Roman"/>
                <w:b/>
                <w:i w:val="0"/>
                <w:color w:val="000000" w:themeColor="text1"/>
                <w:kern w:val="0"/>
                <w:sz w:val="24"/>
                <w:szCs w:val="24"/>
                <w:u w:val="none"/>
                <w:lang w:val="en-US" w:eastAsia="zh-CN" w:bidi="ar"/>
                <w:rPrChange w:id="3058" w:author="刘佳" w:date="2020-03-09T09:10:51Z">
                  <w:rPr>
                    <w:rFonts w:hint="default" w:ascii="Times New Roman" w:hAnsi="Times New Roman" w:eastAsia="楷体_GB2312" w:cs="Times New Roman"/>
                    <w:b/>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名称</w:t>
            </w:r>
          </w:p>
        </w:tc>
        <w:tc>
          <w:tcPr>
            <w:tcW w:w="1541" w:type="dxa"/>
            <w:shd w:val="clear" w:color="auto" w:fill="auto"/>
            <w:tcMar>
              <w:top w:w="10" w:type="dxa"/>
              <w:left w:w="10" w:type="dxa"/>
              <w:right w:w="10" w:type="dxa"/>
            </w:tcMar>
            <w:vAlign w:val="center"/>
            <w:tcPrChange w:id="3059" w:author="刘佳" w:date="2020-03-09T09:14:42Z">
              <w:tcPr>
                <w:tcW w:w="154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rPr>
                <w:ins w:id="3061" w:author="刘佳" w:date="2020-03-09T09:11:21Z"/>
                <w:rStyle w:val="10"/>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pPrChange w:id="3060"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pPr>
              </w:pPrChange>
            </w:pPr>
            <w:r>
              <w:rPr>
                <w:rStyle w:val="10"/>
                <w:rFonts w:hint="default" w:ascii="Times New Roman" w:hAnsi="Times New Roman" w:eastAsia="楷体_GB2312" w:cs="Times New Roman"/>
                <w:color w:val="000000" w:themeColor="text1"/>
                <w:sz w:val="24"/>
                <w:szCs w:val="24"/>
                <w:lang w:val="en-US" w:eastAsia="zh-CN" w:bidi="ar"/>
                <w:rPrChange w:id="3062" w:author="刘佳" w:date="2020-03-09T09:10:51Z">
                  <w:rPr>
                    <w:rStyle w:val="10"/>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r>
              <w:rPr>
                <w:rStyle w:val="11"/>
                <w:rFonts w:hint="default" w:ascii="Times New Roman" w:hAnsi="Times New Roman" w:eastAsia="楷体_GB2312" w:cs="Times New Roman"/>
                <w:color w:val="000000" w:themeColor="text1"/>
                <w:sz w:val="24"/>
                <w:szCs w:val="24"/>
                <w:lang w:val="en-US" w:eastAsia="zh-CN" w:bidi="ar"/>
                <w:rPrChange w:id="3063" w:author="刘佳" w:date="2020-03-09T09:10:51Z">
                  <w:rPr>
                    <w:rStyle w:val="11"/>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政策工作</w:t>
            </w:r>
            <w:r>
              <w:rPr>
                <w:rStyle w:val="10"/>
                <w:rFonts w:hint="default" w:ascii="Times New Roman" w:hAnsi="Times New Roman" w:eastAsia="楷体_GB2312" w:cs="Times New Roman"/>
                <w:color w:val="000000" w:themeColor="text1"/>
                <w:sz w:val="24"/>
                <w:szCs w:val="24"/>
                <w:lang w:val="en-US" w:eastAsia="zh-CN" w:bidi="ar"/>
                <w:rPrChange w:id="3064" w:author="刘佳" w:date="2020-03-09T09:10:51Z">
                  <w:rPr>
                    <w:rStyle w:val="10"/>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themeColor="text1"/>
                <w:sz w:val="24"/>
                <w:szCs w:val="24"/>
                <w:u w:val="none"/>
                <w:rPrChange w:id="3066" w:author="刘佳" w:date="2020-03-09T09:10:51Z">
                  <w:rPr>
                    <w:rFonts w:hint="default" w:ascii="Times New Roman" w:hAnsi="Times New Roman" w:eastAsia="楷体_GB2312" w:cs="Times New Roman"/>
                    <w:b/>
                    <w:i w:val="0"/>
                    <w:color w:val="000000" w:themeColor="text1"/>
                    <w:sz w:val="24"/>
                    <w:szCs w:val="24"/>
                    <w:u w:val="none"/>
                    <w14:textFill>
                      <w14:solidFill>
                        <w14:schemeClr w14:val="tx1"/>
                      </w14:solidFill>
                    </w14:textFill>
                  </w:rPr>
                </w:rPrChange>
                <w14:textFill>
                  <w14:solidFill>
                    <w14:schemeClr w14:val="tx1"/>
                  </w14:solidFill>
                </w14:textFill>
              </w:rPr>
              <w:pPrChange w:id="3065"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pPr>
              </w:pPrChange>
            </w:pPr>
            <w:r>
              <w:rPr>
                <w:rStyle w:val="11"/>
                <w:rFonts w:hint="default" w:ascii="Times New Roman" w:hAnsi="Times New Roman" w:eastAsia="楷体_GB2312" w:cs="Times New Roman"/>
                <w:color w:val="000000" w:themeColor="text1"/>
                <w:sz w:val="24"/>
                <w:szCs w:val="24"/>
                <w:lang w:val="en-US" w:eastAsia="zh-CN" w:bidi="ar"/>
                <w:rPrChange w:id="3067" w:author="刘佳" w:date="2020-03-09T09:10:51Z">
                  <w:rPr>
                    <w:rStyle w:val="11"/>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名称</w:t>
            </w:r>
          </w:p>
        </w:tc>
        <w:tc>
          <w:tcPr>
            <w:tcW w:w="2659" w:type="dxa"/>
            <w:shd w:val="clear" w:color="auto" w:fill="auto"/>
            <w:tcMar>
              <w:top w:w="10" w:type="dxa"/>
              <w:left w:w="10" w:type="dxa"/>
              <w:right w:w="10" w:type="dxa"/>
            </w:tcMar>
            <w:vAlign w:val="center"/>
            <w:tcPrChange w:id="3068" w:author="刘佳" w:date="2020-03-09T09:14:42Z">
              <w:tcPr>
                <w:tcW w:w="2659"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themeColor="text1"/>
                <w:sz w:val="24"/>
                <w:szCs w:val="24"/>
                <w:u w:val="none"/>
                <w:rPrChange w:id="3070" w:author="刘佳" w:date="2020-03-09T09:10:51Z">
                  <w:rPr>
                    <w:rFonts w:hint="default" w:ascii="Times New Roman" w:hAnsi="Times New Roman" w:eastAsia="楷体_GB2312" w:cs="Times New Roman"/>
                    <w:b/>
                    <w:i w:val="0"/>
                    <w:color w:val="000000" w:themeColor="text1"/>
                    <w:sz w:val="24"/>
                    <w:szCs w:val="24"/>
                    <w:u w:val="none"/>
                    <w14:textFill>
                      <w14:solidFill>
                        <w14:schemeClr w14:val="tx1"/>
                      </w14:solidFill>
                    </w14:textFill>
                  </w:rPr>
                </w:rPrChange>
                <w14:textFill>
                  <w14:solidFill>
                    <w14:schemeClr w14:val="tx1"/>
                  </w14:solidFill>
                </w14:textFill>
              </w:rPr>
              <w:pPrChange w:id="3069"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pPr>
              </w:pPrChange>
            </w:pPr>
            <w:r>
              <w:rPr>
                <w:rStyle w:val="11"/>
                <w:rFonts w:hint="default" w:ascii="Times New Roman" w:hAnsi="Times New Roman" w:eastAsia="楷体_GB2312" w:cs="Times New Roman"/>
                <w:color w:val="000000" w:themeColor="text1"/>
                <w:sz w:val="24"/>
                <w:szCs w:val="24"/>
                <w:lang w:val="en-US" w:eastAsia="zh-CN" w:bidi="ar"/>
                <w:rPrChange w:id="3071" w:author="刘佳" w:date="2020-03-09T09:10:51Z">
                  <w:rPr>
                    <w:rStyle w:val="11"/>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任务</w:t>
            </w:r>
            <w:r>
              <w:rPr>
                <w:rStyle w:val="10"/>
                <w:rFonts w:hint="default" w:ascii="Times New Roman" w:hAnsi="Times New Roman" w:eastAsia="楷体_GB2312" w:cs="Times New Roman"/>
                <w:color w:val="000000" w:themeColor="text1"/>
                <w:sz w:val="24"/>
                <w:szCs w:val="24"/>
                <w:lang w:val="en-US" w:eastAsia="zh-CN" w:bidi="ar"/>
                <w:rPrChange w:id="3072" w:author="刘佳" w:date="2020-03-09T09:10:51Z">
                  <w:rPr>
                    <w:rStyle w:val="10"/>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要求/</w:t>
            </w:r>
            <w:r>
              <w:rPr>
                <w:rStyle w:val="11"/>
                <w:rFonts w:hint="default" w:ascii="Times New Roman" w:hAnsi="Times New Roman" w:eastAsia="楷体_GB2312" w:cs="Times New Roman"/>
                <w:color w:val="000000" w:themeColor="text1"/>
                <w:sz w:val="24"/>
                <w:szCs w:val="24"/>
                <w:lang w:val="en-US" w:eastAsia="zh-CN" w:bidi="ar"/>
                <w:rPrChange w:id="3073" w:author="刘佳" w:date="2020-03-09T09:10:51Z">
                  <w:rPr>
                    <w:rStyle w:val="11"/>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目标</w:t>
            </w:r>
          </w:p>
        </w:tc>
        <w:tc>
          <w:tcPr>
            <w:tcW w:w="791" w:type="dxa"/>
            <w:shd w:val="clear" w:color="auto" w:fill="auto"/>
            <w:tcMar>
              <w:top w:w="10" w:type="dxa"/>
              <w:left w:w="10" w:type="dxa"/>
              <w:right w:w="10" w:type="dxa"/>
            </w:tcMar>
            <w:vAlign w:val="center"/>
            <w:tcPrChange w:id="3074" w:author="刘佳" w:date="2020-03-09T09:14:42Z">
              <w:tcPr>
                <w:tcW w:w="79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rPr>
                <w:ins w:id="3076" w:author="刘佳" w:date="2020-03-09T09:11:19Z"/>
                <w:rStyle w:val="11"/>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pPrChange w:id="3075"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pPr>
              </w:pPrChange>
            </w:pPr>
            <w:r>
              <w:rPr>
                <w:rStyle w:val="11"/>
                <w:rFonts w:hint="default" w:ascii="Times New Roman" w:hAnsi="Times New Roman" w:eastAsia="楷体_GB2312" w:cs="Times New Roman"/>
                <w:color w:val="000000" w:themeColor="text1"/>
                <w:sz w:val="24"/>
                <w:szCs w:val="24"/>
                <w:lang w:val="en-US" w:eastAsia="zh-CN" w:bidi="ar"/>
                <w:rPrChange w:id="3077" w:author="刘佳" w:date="2020-03-09T09:10:51Z">
                  <w:rPr>
                    <w:rStyle w:val="11"/>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themeColor="text1"/>
                <w:sz w:val="24"/>
                <w:szCs w:val="24"/>
                <w:u w:val="none"/>
                <w:rPrChange w:id="3079" w:author="刘佳" w:date="2020-03-09T09:10:51Z">
                  <w:rPr>
                    <w:rFonts w:hint="default" w:ascii="Times New Roman" w:hAnsi="Times New Roman" w:eastAsia="楷体_GB2312" w:cs="Times New Roman"/>
                    <w:b/>
                    <w:i w:val="0"/>
                    <w:color w:val="000000" w:themeColor="text1"/>
                    <w:sz w:val="24"/>
                    <w:szCs w:val="24"/>
                    <w:u w:val="none"/>
                    <w14:textFill>
                      <w14:solidFill>
                        <w14:schemeClr w14:val="tx1"/>
                      </w14:solidFill>
                    </w14:textFill>
                  </w:rPr>
                </w:rPrChange>
                <w14:textFill>
                  <w14:solidFill>
                    <w14:schemeClr w14:val="tx1"/>
                  </w14:solidFill>
                </w14:textFill>
              </w:rPr>
              <w:pPrChange w:id="3078"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pPr>
              </w:pPrChange>
            </w:pPr>
            <w:r>
              <w:rPr>
                <w:rStyle w:val="10"/>
                <w:rFonts w:hint="default" w:ascii="Times New Roman" w:hAnsi="Times New Roman" w:eastAsia="楷体_GB2312" w:cs="Times New Roman"/>
                <w:color w:val="000000" w:themeColor="text1"/>
                <w:sz w:val="24"/>
                <w:szCs w:val="24"/>
                <w:lang w:val="en-US" w:eastAsia="zh-CN" w:bidi="ar"/>
                <w:rPrChange w:id="3080" w:author="刘佳" w:date="2020-03-09T09:10:51Z">
                  <w:rPr>
                    <w:rStyle w:val="10"/>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性质</w:t>
            </w:r>
          </w:p>
        </w:tc>
        <w:tc>
          <w:tcPr>
            <w:tcW w:w="1023" w:type="dxa"/>
            <w:shd w:val="clear" w:color="auto" w:fill="auto"/>
            <w:tcMar>
              <w:top w:w="10" w:type="dxa"/>
              <w:left w:w="10" w:type="dxa"/>
              <w:right w:w="10" w:type="dxa"/>
            </w:tcMar>
            <w:vAlign w:val="center"/>
            <w:tcPrChange w:id="3081" w:author="刘佳" w:date="2020-03-09T09:14:42Z">
              <w:tcPr>
                <w:tcW w:w="1023"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themeColor="text1"/>
                <w:sz w:val="24"/>
                <w:szCs w:val="24"/>
                <w:u w:val="none"/>
                <w:rPrChange w:id="3083" w:author="刘佳" w:date="2020-03-09T09:10:51Z">
                  <w:rPr>
                    <w:rFonts w:hint="default" w:ascii="Times New Roman" w:hAnsi="Times New Roman" w:eastAsia="楷体_GB2312" w:cs="Times New Roman"/>
                    <w:b/>
                    <w:i w:val="0"/>
                    <w:color w:val="000000" w:themeColor="text1"/>
                    <w:sz w:val="24"/>
                    <w:szCs w:val="24"/>
                    <w:u w:val="none"/>
                    <w14:textFill>
                      <w14:solidFill>
                        <w14:schemeClr w14:val="tx1"/>
                      </w14:solidFill>
                    </w14:textFill>
                  </w:rPr>
                </w:rPrChange>
                <w14:textFill>
                  <w14:solidFill>
                    <w14:schemeClr w14:val="tx1"/>
                  </w14:solidFill>
                </w14:textFill>
              </w:rPr>
              <w:pPrChange w:id="3082"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pPr>
              </w:pPrChange>
            </w:pPr>
            <w:r>
              <w:rPr>
                <w:rFonts w:hint="default" w:ascii="Times New Roman" w:hAnsi="Times New Roman" w:eastAsia="楷体_GB2312" w:cs="Times New Roman"/>
                <w:b/>
                <w:i w:val="0"/>
                <w:color w:val="000000" w:themeColor="text1"/>
                <w:kern w:val="0"/>
                <w:sz w:val="24"/>
                <w:szCs w:val="24"/>
                <w:u w:val="none"/>
                <w:lang w:val="en-US" w:eastAsia="zh-CN" w:bidi="ar"/>
                <w:rPrChange w:id="3084" w:author="刘佳" w:date="2020-03-09T09:10:51Z">
                  <w:rPr>
                    <w:rFonts w:hint="default" w:ascii="Times New Roman" w:hAnsi="Times New Roman" w:eastAsia="楷体_GB2312" w:cs="Times New Roman"/>
                    <w:b/>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实施方式</w:t>
            </w:r>
          </w:p>
        </w:tc>
        <w:tc>
          <w:tcPr>
            <w:tcW w:w="900" w:type="dxa"/>
            <w:shd w:val="clear" w:color="auto" w:fill="auto"/>
            <w:tcMar>
              <w:top w:w="10" w:type="dxa"/>
              <w:left w:w="10" w:type="dxa"/>
              <w:right w:w="10" w:type="dxa"/>
            </w:tcMar>
            <w:vAlign w:val="center"/>
            <w:tcPrChange w:id="3085" w:author="刘佳" w:date="2020-03-09T09:14:42Z">
              <w:tcPr>
                <w:tcW w:w="900"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rPr>
                <w:ins w:id="3087" w:author="刘佳" w:date="2020-03-09T09:11:19Z"/>
                <w:rFonts w:hint="default" w:ascii="Times New Roman" w:hAnsi="Times New Roman" w:eastAsia="楷体_GB2312" w:cs="Times New Roman"/>
                <w:b/>
                <w:i w:val="0"/>
                <w:color w:val="000000" w:themeColor="text1"/>
                <w:kern w:val="0"/>
                <w:sz w:val="24"/>
                <w:szCs w:val="24"/>
                <w:u w:val="none"/>
                <w:lang w:val="en-US" w:eastAsia="zh-CN" w:bidi="ar"/>
                <w14:textFill>
                  <w14:solidFill>
                    <w14:schemeClr w14:val="tx1"/>
                  </w14:solidFill>
                </w14:textFill>
              </w:rPr>
              <w:pPrChange w:id="3086"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pPr>
              </w:pPrChange>
            </w:pPr>
            <w:r>
              <w:rPr>
                <w:rFonts w:hint="default" w:ascii="Times New Roman" w:hAnsi="Times New Roman" w:eastAsia="楷体_GB2312" w:cs="Times New Roman"/>
                <w:b/>
                <w:i w:val="0"/>
                <w:color w:val="000000" w:themeColor="text1"/>
                <w:kern w:val="0"/>
                <w:sz w:val="24"/>
                <w:szCs w:val="24"/>
                <w:u w:val="none"/>
                <w:lang w:val="en-US" w:eastAsia="zh-CN" w:bidi="ar"/>
                <w:rPrChange w:id="3088" w:author="刘佳" w:date="2020-03-09T09:10:51Z">
                  <w:rPr>
                    <w:rFonts w:hint="default" w:ascii="Times New Roman" w:hAnsi="Times New Roman" w:eastAsia="楷体_GB2312" w:cs="Times New Roman"/>
                    <w:b/>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实施</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themeColor="text1"/>
                <w:sz w:val="24"/>
                <w:szCs w:val="24"/>
                <w:u w:val="none"/>
                <w:rPrChange w:id="3090" w:author="刘佳" w:date="2020-03-09T09:10:51Z">
                  <w:rPr>
                    <w:rFonts w:hint="default" w:ascii="Times New Roman" w:hAnsi="Times New Roman" w:eastAsia="楷体_GB2312" w:cs="Times New Roman"/>
                    <w:b/>
                    <w:i w:val="0"/>
                    <w:color w:val="000000" w:themeColor="text1"/>
                    <w:sz w:val="24"/>
                    <w:szCs w:val="24"/>
                    <w:u w:val="none"/>
                    <w14:textFill>
                      <w14:solidFill>
                        <w14:schemeClr w14:val="tx1"/>
                      </w14:solidFill>
                    </w14:textFill>
                  </w:rPr>
                </w:rPrChange>
                <w14:textFill>
                  <w14:solidFill>
                    <w14:schemeClr w14:val="tx1"/>
                  </w14:solidFill>
                </w14:textFill>
              </w:rPr>
              <w:pPrChange w:id="3089"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pPr>
              </w:pPrChange>
            </w:pPr>
            <w:r>
              <w:rPr>
                <w:rFonts w:hint="default" w:ascii="Times New Roman" w:hAnsi="Times New Roman" w:eastAsia="楷体_GB2312" w:cs="Times New Roman"/>
                <w:b/>
                <w:i w:val="0"/>
                <w:color w:val="000000" w:themeColor="text1"/>
                <w:kern w:val="0"/>
                <w:sz w:val="24"/>
                <w:szCs w:val="24"/>
                <w:u w:val="none"/>
                <w:lang w:val="en-US" w:eastAsia="zh-CN" w:bidi="ar"/>
                <w:rPrChange w:id="3091" w:author="刘佳" w:date="2020-03-09T09:10:51Z">
                  <w:rPr>
                    <w:rFonts w:hint="default" w:ascii="Times New Roman" w:hAnsi="Times New Roman" w:eastAsia="楷体_GB2312" w:cs="Times New Roman"/>
                    <w:b/>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标准</w:t>
            </w:r>
          </w:p>
        </w:tc>
        <w:tc>
          <w:tcPr>
            <w:tcW w:w="5102" w:type="dxa"/>
            <w:shd w:val="clear" w:color="auto" w:fill="auto"/>
            <w:tcMar>
              <w:top w:w="10" w:type="dxa"/>
              <w:left w:w="10" w:type="dxa"/>
              <w:right w:w="10" w:type="dxa"/>
            </w:tcMar>
            <w:vAlign w:val="center"/>
            <w:tcPrChange w:id="3092" w:author="刘佳" w:date="2020-03-09T09:14:42Z">
              <w:tcPr>
                <w:tcW w:w="496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themeColor="text1"/>
                <w:sz w:val="24"/>
                <w:szCs w:val="24"/>
                <w:u w:val="none"/>
                <w:rPrChange w:id="3094" w:author="刘佳" w:date="2020-03-09T09:10:51Z">
                  <w:rPr>
                    <w:rFonts w:hint="default" w:ascii="Times New Roman" w:hAnsi="Times New Roman" w:eastAsia="楷体_GB2312" w:cs="Times New Roman"/>
                    <w:b/>
                    <w:i w:val="0"/>
                    <w:color w:val="000000" w:themeColor="text1"/>
                    <w:sz w:val="24"/>
                    <w:szCs w:val="24"/>
                    <w:u w:val="none"/>
                    <w14:textFill>
                      <w14:solidFill>
                        <w14:schemeClr w14:val="tx1"/>
                      </w14:solidFill>
                    </w14:textFill>
                  </w:rPr>
                </w:rPrChange>
                <w14:textFill>
                  <w14:solidFill>
                    <w14:schemeClr w14:val="tx1"/>
                  </w14:solidFill>
                </w14:textFill>
              </w:rPr>
              <w:pPrChange w:id="3093"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pPr>
              </w:pPrChange>
            </w:pPr>
            <w:r>
              <w:rPr>
                <w:rFonts w:hint="default" w:ascii="Times New Roman" w:hAnsi="Times New Roman" w:eastAsia="楷体_GB2312" w:cs="Times New Roman"/>
                <w:b/>
                <w:i w:val="0"/>
                <w:color w:val="000000" w:themeColor="text1"/>
                <w:kern w:val="0"/>
                <w:sz w:val="24"/>
                <w:szCs w:val="24"/>
                <w:u w:val="none"/>
                <w:lang w:val="en-US" w:eastAsia="zh-CN" w:bidi="ar"/>
                <w:rPrChange w:id="3095" w:author="刘佳" w:date="2020-03-09T09:10:51Z">
                  <w:rPr>
                    <w:rFonts w:hint="default" w:ascii="Times New Roman" w:hAnsi="Times New Roman" w:eastAsia="楷体_GB2312" w:cs="Times New Roman"/>
                    <w:b/>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工作量</w:t>
            </w:r>
          </w:p>
        </w:tc>
        <w:tc>
          <w:tcPr>
            <w:tcW w:w="804" w:type="dxa"/>
            <w:shd w:val="clear" w:color="auto" w:fill="auto"/>
            <w:tcMar>
              <w:top w:w="10" w:type="dxa"/>
              <w:left w:w="10" w:type="dxa"/>
              <w:right w:w="10" w:type="dxa"/>
            </w:tcMar>
            <w:vAlign w:val="center"/>
            <w:tcPrChange w:id="3096" w:author="刘佳" w:date="2020-03-09T09:14:42Z">
              <w:tcPr>
                <w:tcW w:w="80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themeColor="text1"/>
                <w:kern w:val="0"/>
                <w:sz w:val="24"/>
                <w:szCs w:val="24"/>
                <w:u w:val="none"/>
                <w:lang w:val="en-US" w:eastAsia="zh-CN" w:bidi="ar"/>
                <w:rPrChange w:id="3098" w:author="刘佳" w:date="2020-03-09T09:10:51Z">
                  <w:rPr>
                    <w:rFonts w:hint="default" w:ascii="Times New Roman" w:hAnsi="Times New Roman" w:eastAsia="楷体_GB2312" w:cs="Times New Roman"/>
                    <w:b/>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pPrChange w:id="3097"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pPr>
              </w:pPrChange>
            </w:pPr>
            <w:r>
              <w:rPr>
                <w:rFonts w:hint="default" w:ascii="Times New Roman" w:hAnsi="Times New Roman" w:eastAsia="楷体_GB2312" w:cs="Times New Roman"/>
                <w:b/>
                <w:i w:val="0"/>
                <w:color w:val="000000" w:themeColor="text1"/>
                <w:kern w:val="0"/>
                <w:sz w:val="24"/>
                <w:szCs w:val="24"/>
                <w:u w:val="none"/>
                <w:lang w:val="en-US" w:eastAsia="zh-CN" w:bidi="ar"/>
                <w:rPrChange w:id="3099" w:author="刘佳" w:date="2020-03-09T09:10:51Z">
                  <w:rPr>
                    <w:rFonts w:hint="default" w:ascii="Times New Roman" w:hAnsi="Times New Roman" w:eastAsia="楷体_GB2312" w:cs="Times New Roman"/>
                    <w:b/>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完成</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themeColor="text1"/>
                <w:sz w:val="24"/>
                <w:szCs w:val="24"/>
                <w:u w:val="none"/>
                <w:rPrChange w:id="3101" w:author="刘佳" w:date="2020-03-09T09:10:51Z">
                  <w:rPr>
                    <w:rFonts w:hint="default" w:ascii="Times New Roman" w:hAnsi="Times New Roman" w:eastAsia="楷体_GB2312" w:cs="Times New Roman"/>
                    <w:b/>
                    <w:i w:val="0"/>
                    <w:color w:val="000000" w:themeColor="text1"/>
                    <w:sz w:val="24"/>
                    <w:szCs w:val="24"/>
                    <w:u w:val="none"/>
                    <w14:textFill>
                      <w14:solidFill>
                        <w14:schemeClr w14:val="tx1"/>
                      </w14:solidFill>
                    </w14:textFill>
                  </w:rPr>
                </w:rPrChange>
                <w14:textFill>
                  <w14:solidFill>
                    <w14:schemeClr w14:val="tx1"/>
                  </w14:solidFill>
                </w14:textFill>
              </w:rPr>
              <w:pPrChange w:id="3100"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pPr>
              </w:pPrChange>
            </w:pPr>
            <w:r>
              <w:rPr>
                <w:rFonts w:hint="default" w:ascii="Times New Roman" w:hAnsi="Times New Roman" w:eastAsia="楷体_GB2312" w:cs="Times New Roman"/>
                <w:b/>
                <w:i w:val="0"/>
                <w:color w:val="000000" w:themeColor="text1"/>
                <w:kern w:val="0"/>
                <w:sz w:val="24"/>
                <w:szCs w:val="24"/>
                <w:u w:val="none"/>
                <w:lang w:val="en-US" w:eastAsia="zh-CN" w:bidi="ar"/>
                <w:rPrChange w:id="3102" w:author="刘佳" w:date="2020-03-09T09:10:51Z">
                  <w:rPr>
                    <w:rFonts w:hint="default" w:ascii="Times New Roman" w:hAnsi="Times New Roman" w:eastAsia="楷体_GB2312" w:cs="Times New Roman"/>
                    <w:b/>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时限</w:t>
            </w:r>
          </w:p>
        </w:tc>
        <w:tc>
          <w:tcPr>
            <w:tcW w:w="785" w:type="dxa"/>
            <w:shd w:val="clear" w:color="auto" w:fill="auto"/>
            <w:tcMar>
              <w:top w:w="10" w:type="dxa"/>
              <w:left w:w="10" w:type="dxa"/>
              <w:right w:w="10" w:type="dxa"/>
            </w:tcMar>
            <w:vAlign w:val="center"/>
            <w:tcPrChange w:id="3103" w:author="刘佳" w:date="2020-03-09T09:14:42Z">
              <w:tcPr>
                <w:tcW w:w="668"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themeColor="text1"/>
                <w:sz w:val="24"/>
                <w:szCs w:val="24"/>
                <w:u w:val="none"/>
                <w:rPrChange w:id="3105" w:author="刘佳" w:date="2020-03-09T09:10:51Z">
                  <w:rPr>
                    <w:rFonts w:hint="default" w:ascii="Times New Roman" w:hAnsi="Times New Roman" w:eastAsia="楷体_GB2312" w:cs="Times New Roman"/>
                    <w:b/>
                    <w:i w:val="0"/>
                    <w:color w:val="000000" w:themeColor="text1"/>
                    <w:sz w:val="24"/>
                    <w:szCs w:val="24"/>
                    <w:u w:val="none"/>
                    <w14:textFill>
                      <w14:solidFill>
                        <w14:schemeClr w14:val="tx1"/>
                      </w14:solidFill>
                    </w14:textFill>
                  </w:rPr>
                </w:rPrChange>
                <w14:textFill>
                  <w14:solidFill>
                    <w14:schemeClr w14:val="tx1"/>
                  </w14:solidFill>
                </w14:textFill>
              </w:rPr>
              <w:pPrChange w:id="3104"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pPr>
              </w:pPrChange>
            </w:pPr>
            <w:r>
              <w:rPr>
                <w:rFonts w:hint="default" w:ascii="Times New Roman" w:hAnsi="Times New Roman" w:eastAsia="楷体_GB2312" w:cs="Times New Roman"/>
                <w:b/>
                <w:i w:val="0"/>
                <w:color w:val="000000" w:themeColor="text1"/>
                <w:kern w:val="0"/>
                <w:sz w:val="24"/>
                <w:szCs w:val="24"/>
                <w:u w:val="none"/>
                <w:lang w:val="en-US" w:eastAsia="zh-CN" w:bidi="ar"/>
                <w:rPrChange w:id="3106" w:author="刘佳" w:date="2020-03-09T09:10:51Z">
                  <w:rPr>
                    <w:rFonts w:hint="default" w:ascii="Times New Roman" w:hAnsi="Times New Roman" w:eastAsia="楷体_GB2312" w:cs="Times New Roman"/>
                    <w:b/>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Change w:id="3107" w:author="刘佳" w:date="2020-03-09T09:18:0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blPrExChange>
        </w:tblPrEx>
        <w:trPr>
          <w:trHeight w:val="420" w:hRule="atLeast"/>
          <w:jc w:val="center"/>
          <w:trPrChange w:id="3107" w:author="刘佳" w:date="2020-03-09T09:18:04Z">
            <w:trPr>
              <w:trHeight w:val="306" w:hRule="atLeast"/>
              <w:jc w:val="center"/>
            </w:trPr>
          </w:trPrChange>
        </w:trPr>
        <w:tc>
          <w:tcPr>
            <w:tcW w:w="428" w:type="dxa"/>
            <w:vMerge w:val="restart"/>
            <w:shd w:val="clear" w:color="auto" w:fill="auto"/>
            <w:tcMar>
              <w:top w:w="10" w:type="dxa"/>
              <w:left w:w="10" w:type="dxa"/>
              <w:right w:w="10" w:type="dxa"/>
            </w:tcMar>
            <w:vAlign w:val="center"/>
            <w:tcPrChange w:id="3108" w:author="刘佳" w:date="2020-03-09T09:18:04Z">
              <w:tcPr>
                <w:tcW w:w="347"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110"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109"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111"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1</w:t>
            </w:r>
          </w:p>
        </w:tc>
        <w:tc>
          <w:tcPr>
            <w:tcW w:w="1257" w:type="dxa"/>
            <w:vMerge w:val="restart"/>
            <w:shd w:val="clear" w:color="auto" w:fill="auto"/>
            <w:tcMar>
              <w:top w:w="10" w:type="dxa"/>
              <w:left w:w="10" w:type="dxa"/>
              <w:right w:w="10" w:type="dxa"/>
            </w:tcMar>
            <w:vAlign w:val="center"/>
            <w:tcPrChange w:id="3112" w:author="刘佳" w:date="2020-03-09T09:18:04Z">
              <w:tcPr>
                <w:tcW w:w="1134"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ins w:id="3114" w:author="刘佳" w:date="2020-03-09T09:12:14Z"/>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pPrChange w:id="3113"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115"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实施生态</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117"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116"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118"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修复</w:t>
            </w:r>
          </w:p>
        </w:tc>
        <w:tc>
          <w:tcPr>
            <w:tcW w:w="1541" w:type="dxa"/>
            <w:vMerge w:val="restart"/>
            <w:shd w:val="clear" w:color="auto" w:fill="auto"/>
            <w:tcMar>
              <w:top w:w="10" w:type="dxa"/>
              <w:left w:w="10" w:type="dxa"/>
              <w:right w:w="10" w:type="dxa"/>
            </w:tcMar>
            <w:vAlign w:val="center"/>
            <w:tcPrChange w:id="3119" w:author="刘佳" w:date="2020-03-09T09:18:04Z">
              <w:tcPr>
                <w:tcW w:w="1541"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121"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120"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122"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重点岸线海洋环境监测</w:t>
            </w:r>
          </w:p>
        </w:tc>
        <w:tc>
          <w:tcPr>
            <w:tcW w:w="2659" w:type="dxa"/>
            <w:vMerge w:val="restart"/>
            <w:shd w:val="clear" w:color="auto" w:fill="auto"/>
            <w:tcMar>
              <w:top w:w="10" w:type="dxa"/>
              <w:left w:w="10" w:type="dxa"/>
              <w:right w:w="10" w:type="dxa"/>
            </w:tcMar>
            <w:vAlign w:val="center"/>
            <w:tcPrChange w:id="3123" w:author="刘佳" w:date="2020-03-09T09:18:04Z">
              <w:tcPr>
                <w:tcW w:w="2659"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125"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124"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126"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统筹粤东海域监测任务；承担辖区</w:t>
            </w:r>
            <w:r>
              <w:rPr>
                <w:rStyle w:val="12"/>
                <w:rFonts w:hint="default" w:ascii="Times New Roman" w:hAnsi="Times New Roman" w:eastAsia="楷体_GB2312" w:cs="Times New Roman"/>
                <w:color w:val="000000" w:themeColor="text1"/>
                <w:sz w:val="24"/>
                <w:szCs w:val="24"/>
                <w:lang w:val="en-US" w:eastAsia="zh-CN" w:bidi="ar"/>
                <w:rPrChange w:id="3127"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128"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个海水浴场、</w:t>
            </w:r>
            <w:r>
              <w:rPr>
                <w:rStyle w:val="12"/>
                <w:rFonts w:hint="default" w:ascii="Times New Roman" w:hAnsi="Times New Roman" w:eastAsia="楷体_GB2312" w:cs="Times New Roman"/>
                <w:color w:val="000000" w:themeColor="text1"/>
                <w:sz w:val="24"/>
                <w:szCs w:val="24"/>
                <w:lang w:val="en-US" w:eastAsia="zh-CN" w:bidi="ar"/>
                <w:rPrChange w:id="3129"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130"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个海滩垃圾、练江邻近海域（</w:t>
            </w:r>
            <w:r>
              <w:rPr>
                <w:rStyle w:val="12"/>
                <w:rFonts w:hint="default" w:ascii="Times New Roman" w:hAnsi="Times New Roman" w:eastAsia="楷体_GB2312" w:cs="Times New Roman"/>
                <w:color w:val="000000" w:themeColor="text1"/>
                <w:sz w:val="24"/>
                <w:szCs w:val="24"/>
                <w:lang w:val="en-US" w:eastAsia="zh-CN" w:bidi="ar"/>
                <w:rPrChange w:id="3131"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9</w:t>
            </w:r>
            <w:r>
              <w:rPr>
                <w:rStyle w:val="13"/>
                <w:rFonts w:hint="default" w:ascii="Times New Roman" w:hAnsi="Times New Roman" w:eastAsia="楷体_GB2312" w:cs="Times New Roman"/>
                <w:color w:val="000000" w:themeColor="text1"/>
                <w:sz w:val="24"/>
                <w:szCs w:val="24"/>
                <w:lang w:val="en-US" w:eastAsia="zh-CN" w:bidi="ar"/>
                <w:rPrChange w:id="3132"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个点位）监测任务等；提升海洋沉积物监测能力等。</w:t>
            </w:r>
          </w:p>
        </w:tc>
        <w:tc>
          <w:tcPr>
            <w:tcW w:w="791" w:type="dxa"/>
            <w:vMerge w:val="restart"/>
            <w:shd w:val="clear" w:color="auto" w:fill="auto"/>
            <w:tcMar>
              <w:top w:w="10" w:type="dxa"/>
              <w:left w:w="10" w:type="dxa"/>
              <w:right w:w="10" w:type="dxa"/>
            </w:tcMar>
            <w:vAlign w:val="center"/>
            <w:tcPrChange w:id="3133" w:author="刘佳" w:date="2020-03-09T09:18:04Z">
              <w:tcPr>
                <w:tcW w:w="791"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135"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134"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136"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约束性</w:t>
            </w:r>
            <w:r>
              <w:rPr>
                <w:rStyle w:val="13"/>
                <w:rFonts w:hint="default" w:ascii="Times New Roman" w:hAnsi="Times New Roman" w:eastAsia="楷体_GB2312" w:cs="Times New Roman"/>
                <w:color w:val="000000" w:themeColor="text1"/>
                <w:sz w:val="24"/>
                <w:szCs w:val="24"/>
                <w:lang w:val="en-US" w:eastAsia="zh-CN" w:bidi="ar"/>
                <w:rPrChange w:id="313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p>
        </w:tc>
        <w:tc>
          <w:tcPr>
            <w:tcW w:w="1023" w:type="dxa"/>
            <w:vMerge w:val="restart"/>
            <w:shd w:val="clear" w:color="auto" w:fill="auto"/>
            <w:tcMar>
              <w:top w:w="10" w:type="dxa"/>
              <w:left w:w="10" w:type="dxa"/>
              <w:right w:w="10" w:type="dxa"/>
            </w:tcMar>
            <w:vAlign w:val="center"/>
            <w:tcPrChange w:id="3138" w:author="刘佳" w:date="2020-03-09T09:18:04Z">
              <w:tcPr>
                <w:tcW w:w="1023"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140"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139"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141"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财政补助</w:t>
            </w:r>
          </w:p>
        </w:tc>
        <w:tc>
          <w:tcPr>
            <w:tcW w:w="900" w:type="dxa"/>
            <w:vMerge w:val="restart"/>
            <w:shd w:val="clear" w:color="auto" w:fill="auto"/>
            <w:tcMar>
              <w:top w:w="10" w:type="dxa"/>
              <w:left w:w="10" w:type="dxa"/>
              <w:right w:w="10" w:type="dxa"/>
            </w:tcMar>
            <w:vAlign w:val="center"/>
            <w:tcPrChange w:id="3142" w:author="刘佳" w:date="2020-03-09T09:18:04Z">
              <w:tcPr>
                <w:tcW w:w="900"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144"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143" w:author="刘佳" w:date="2020-03-09T09:18:04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145"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不超过项目投资总额</w:t>
            </w:r>
            <w:r>
              <w:rPr>
                <w:rStyle w:val="13"/>
                <w:rFonts w:hint="default" w:ascii="Times New Roman" w:hAnsi="Times New Roman" w:eastAsia="楷体_GB2312" w:cs="Times New Roman"/>
                <w:color w:val="000000" w:themeColor="text1"/>
                <w:sz w:val="24"/>
                <w:szCs w:val="24"/>
                <w:lang w:val="en-US" w:eastAsia="zh-CN" w:bidi="ar"/>
                <w:rPrChange w:id="3146"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p>
        </w:tc>
        <w:tc>
          <w:tcPr>
            <w:tcW w:w="5102" w:type="dxa"/>
            <w:shd w:val="clear" w:color="auto" w:fill="auto"/>
            <w:tcMar>
              <w:top w:w="10" w:type="dxa"/>
              <w:left w:w="10" w:type="dxa"/>
              <w:right w:w="10" w:type="dxa"/>
            </w:tcMar>
            <w:vAlign w:val="center"/>
            <w:tcPrChange w:id="3147" w:author="刘佳" w:date="2020-03-09T09:18:04Z">
              <w:tcPr>
                <w:tcW w:w="496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Style w:val="13"/>
                <w:rFonts w:hint="default" w:ascii="Times New Roman" w:hAnsi="Times New Roman" w:eastAsia="楷体_GB2312" w:cs="Times New Roman"/>
                <w:color w:val="000000" w:themeColor="text1"/>
                <w:sz w:val="24"/>
                <w:szCs w:val="24"/>
                <w:lang w:val="en-US" w:eastAsia="zh-CN" w:bidi="ar"/>
                <w:rPrChange w:id="3149"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pPrChange w:id="3148"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3"/>
                <w:rFonts w:hint="default" w:ascii="Times New Roman" w:hAnsi="Times New Roman" w:eastAsia="楷体_GB2312" w:cs="Times New Roman"/>
                <w:color w:val="000000" w:themeColor="text1"/>
                <w:sz w:val="24"/>
                <w:szCs w:val="24"/>
                <w:lang w:val="en-US" w:eastAsia="zh-CN" w:bidi="ar"/>
                <w:rPrChange w:id="3150"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根据</w:t>
            </w:r>
            <w:r>
              <w:rPr>
                <w:rStyle w:val="12"/>
                <w:rFonts w:hint="default" w:ascii="Times New Roman" w:hAnsi="Times New Roman" w:eastAsia="楷体_GB2312" w:cs="Times New Roman"/>
                <w:color w:val="000000" w:themeColor="text1"/>
                <w:sz w:val="24"/>
                <w:szCs w:val="24"/>
                <w:lang w:val="en-US" w:eastAsia="zh-CN" w:bidi="ar"/>
                <w:rPrChange w:id="3151"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《2020</w:t>
            </w:r>
            <w:r>
              <w:rPr>
                <w:rStyle w:val="13"/>
                <w:rFonts w:hint="default" w:ascii="Times New Roman" w:hAnsi="Times New Roman" w:eastAsia="楷体_GB2312" w:cs="Times New Roman"/>
                <w:color w:val="000000" w:themeColor="text1"/>
                <w:sz w:val="24"/>
                <w:szCs w:val="24"/>
                <w:lang w:val="en-US" w:eastAsia="zh-CN" w:bidi="ar"/>
                <w:rPrChange w:id="3152"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年广东省生态环境监测方案》要求，统筹组织</w:t>
            </w:r>
            <w:r>
              <w:rPr>
                <w:rStyle w:val="12"/>
                <w:rFonts w:hint="default" w:ascii="Times New Roman" w:hAnsi="Times New Roman" w:eastAsia="楷体_GB2312" w:cs="Times New Roman"/>
                <w:color w:val="000000" w:themeColor="text1"/>
                <w:sz w:val="24"/>
                <w:szCs w:val="24"/>
                <w:lang w:val="en-US" w:eastAsia="zh-CN" w:bidi="ar"/>
                <w:rPrChange w:id="3153"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开展</w:t>
            </w:r>
            <w:r>
              <w:rPr>
                <w:rStyle w:val="13"/>
                <w:rFonts w:hint="default" w:ascii="Times New Roman" w:hAnsi="Times New Roman" w:eastAsia="楷体_GB2312" w:cs="Times New Roman"/>
                <w:color w:val="000000" w:themeColor="text1"/>
                <w:sz w:val="24"/>
                <w:szCs w:val="24"/>
                <w:lang w:val="en-US" w:eastAsia="zh-CN" w:bidi="ar"/>
                <w:rPrChange w:id="3154"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粤东海域</w:t>
            </w:r>
            <w:r>
              <w:rPr>
                <w:rStyle w:val="12"/>
                <w:rFonts w:hint="default" w:ascii="Times New Roman" w:hAnsi="Times New Roman" w:eastAsia="楷体_GB2312" w:cs="Times New Roman"/>
                <w:color w:val="000000" w:themeColor="text1"/>
                <w:sz w:val="24"/>
                <w:szCs w:val="24"/>
                <w:lang w:val="en-US" w:eastAsia="zh-CN" w:bidi="ar"/>
                <w:rPrChange w:id="3155"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w:t>
            </w:r>
            <w:r>
              <w:rPr>
                <w:rStyle w:val="13"/>
                <w:rFonts w:hint="default" w:ascii="Times New Roman" w:hAnsi="Times New Roman" w:eastAsia="楷体_GB2312" w:cs="Times New Roman"/>
                <w:color w:val="000000" w:themeColor="text1"/>
                <w:sz w:val="24"/>
                <w:szCs w:val="24"/>
                <w:lang w:val="en-US" w:eastAsia="zh-CN" w:bidi="ar"/>
                <w:rPrChange w:id="3156"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r>
              <w:rPr>
                <w:rStyle w:val="12"/>
                <w:rFonts w:hint="default" w:ascii="Times New Roman" w:hAnsi="Times New Roman" w:eastAsia="楷体_GB2312" w:cs="Times New Roman"/>
                <w:color w:val="000000" w:themeColor="text1"/>
                <w:sz w:val="24"/>
                <w:szCs w:val="24"/>
                <w:lang w:val="en-US" w:eastAsia="zh-CN" w:bidi="ar"/>
                <w:rPrChange w:id="3157"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并上报数据</w:t>
            </w:r>
            <w:r>
              <w:rPr>
                <w:rStyle w:val="13"/>
                <w:rFonts w:hint="default" w:ascii="Times New Roman" w:hAnsi="Times New Roman" w:eastAsia="楷体_GB2312" w:cs="Times New Roman"/>
                <w:color w:val="000000" w:themeColor="text1"/>
                <w:sz w:val="24"/>
                <w:szCs w:val="24"/>
                <w:lang w:val="en-US" w:eastAsia="zh-CN" w:bidi="ar"/>
                <w:rPrChange w:id="3158"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，完成相关监测结果分析评价；提升海洋沉积物监测能力。具体如下：</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160"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159"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3"/>
                <w:rFonts w:hint="default" w:ascii="Times New Roman" w:hAnsi="Times New Roman" w:eastAsia="楷体_GB2312" w:cs="Times New Roman"/>
                <w:color w:val="000000" w:themeColor="text1"/>
                <w:sz w:val="24"/>
                <w:szCs w:val="24"/>
                <w:lang w:val="en-US" w:eastAsia="zh-CN" w:bidi="ar"/>
                <w:rPrChange w:id="3161"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1、组织完成粤东</w:t>
            </w:r>
            <w:r>
              <w:rPr>
                <w:rStyle w:val="12"/>
                <w:rFonts w:hint="default" w:ascii="Times New Roman" w:hAnsi="Times New Roman" w:eastAsia="楷体_GB2312" w:cs="Times New Roman"/>
                <w:color w:val="000000" w:themeColor="text1"/>
                <w:sz w:val="24"/>
                <w:szCs w:val="24"/>
                <w:lang w:val="en-US" w:eastAsia="zh-CN" w:bidi="ar"/>
                <w:rPrChange w:id="3162"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17</w:t>
            </w:r>
            <w:r>
              <w:rPr>
                <w:rStyle w:val="13"/>
                <w:rFonts w:hint="default" w:ascii="Times New Roman" w:hAnsi="Times New Roman" w:eastAsia="楷体_GB2312" w:cs="Times New Roman"/>
                <w:color w:val="000000" w:themeColor="text1"/>
                <w:sz w:val="24"/>
                <w:szCs w:val="24"/>
                <w:lang w:val="en-US" w:eastAsia="zh-CN" w:bidi="ar"/>
                <w:rPrChange w:id="3163"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个省控点位海水质量监测工作。</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165"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164"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3"/>
                <w:rFonts w:hint="default" w:ascii="Times New Roman" w:hAnsi="Times New Roman" w:eastAsia="楷体_GB2312" w:cs="Times New Roman"/>
                <w:color w:val="000000" w:themeColor="text1"/>
                <w:sz w:val="24"/>
                <w:szCs w:val="24"/>
                <w:lang w:val="en-US" w:eastAsia="zh-CN" w:bidi="ar"/>
                <w:rPrChange w:id="3166"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2、完成1个海水浴场监测工作。</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168"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167"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169"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3、完成</w:t>
            </w:r>
            <w:r>
              <w:rPr>
                <w:rStyle w:val="13"/>
                <w:rFonts w:hint="default" w:ascii="Times New Roman" w:hAnsi="Times New Roman" w:eastAsia="楷体_GB2312" w:cs="Times New Roman"/>
                <w:color w:val="000000" w:themeColor="text1"/>
                <w:sz w:val="24"/>
                <w:szCs w:val="24"/>
                <w:lang w:val="en-US" w:eastAsia="zh-CN" w:bidi="ar"/>
                <w:rPrChange w:id="3170"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1个</w:t>
            </w:r>
            <w:r>
              <w:rPr>
                <w:rStyle w:val="12"/>
                <w:rFonts w:hint="default" w:ascii="Times New Roman" w:hAnsi="Times New Roman" w:eastAsia="楷体_GB2312" w:cs="Times New Roman"/>
                <w:color w:val="000000" w:themeColor="text1"/>
                <w:sz w:val="24"/>
                <w:szCs w:val="24"/>
                <w:lang w:val="en-US" w:eastAsia="zh-CN" w:bidi="ar"/>
                <w:rPrChange w:id="3171"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海滩垃圾监测</w:t>
            </w:r>
            <w:r>
              <w:rPr>
                <w:rStyle w:val="13"/>
                <w:rFonts w:hint="default" w:ascii="Times New Roman" w:hAnsi="Times New Roman" w:eastAsia="楷体_GB2312" w:cs="Times New Roman"/>
                <w:color w:val="000000" w:themeColor="text1"/>
                <w:sz w:val="24"/>
                <w:szCs w:val="24"/>
                <w:lang w:val="en-US" w:eastAsia="zh-CN" w:bidi="ar"/>
                <w:rPrChange w:id="3172"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r>
              <w:rPr>
                <w:rStyle w:val="12"/>
                <w:rFonts w:hint="default" w:ascii="Times New Roman" w:hAnsi="Times New Roman" w:eastAsia="楷体_GB2312" w:cs="Times New Roman"/>
                <w:color w:val="000000" w:themeColor="text1"/>
                <w:sz w:val="24"/>
                <w:szCs w:val="24"/>
                <w:lang w:val="en-US" w:eastAsia="zh-CN" w:bidi="ar"/>
                <w:rPrChange w:id="3173"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175"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174"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3"/>
                <w:rFonts w:hint="default" w:ascii="Times New Roman" w:hAnsi="Times New Roman" w:eastAsia="楷体_GB2312" w:cs="Times New Roman"/>
                <w:color w:val="000000" w:themeColor="text1"/>
                <w:sz w:val="24"/>
                <w:szCs w:val="24"/>
                <w:lang w:val="en-US" w:eastAsia="zh-CN" w:bidi="ar"/>
                <w:rPrChange w:id="3176"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4、完成练江邻近海域9个点位监测工作。</w:t>
            </w:r>
          </w:p>
        </w:tc>
        <w:tc>
          <w:tcPr>
            <w:tcW w:w="804" w:type="dxa"/>
            <w:vMerge w:val="restart"/>
            <w:shd w:val="clear" w:color="auto" w:fill="auto"/>
            <w:tcMar>
              <w:top w:w="10" w:type="dxa"/>
              <w:left w:w="10" w:type="dxa"/>
              <w:right w:w="10" w:type="dxa"/>
            </w:tcMar>
            <w:vAlign w:val="center"/>
            <w:tcPrChange w:id="3177" w:author="刘佳" w:date="2020-03-09T09:18:04Z">
              <w:tcPr>
                <w:tcW w:w="804"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179"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178"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180"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2020年</w:t>
            </w:r>
          </w:p>
        </w:tc>
        <w:tc>
          <w:tcPr>
            <w:tcW w:w="785" w:type="dxa"/>
            <w:vMerge w:val="restart"/>
            <w:shd w:val="clear" w:color="auto" w:fill="auto"/>
            <w:tcMar>
              <w:top w:w="10" w:type="dxa"/>
              <w:left w:w="10" w:type="dxa"/>
              <w:right w:w="10" w:type="dxa"/>
            </w:tcMar>
            <w:vAlign w:val="center"/>
            <w:tcPrChange w:id="3181" w:author="刘佳" w:date="2020-03-09T09:18:04Z">
              <w:tcPr>
                <w:tcW w:w="668"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183"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182"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184"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汕头市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Change w:id="3185" w:author="刘佳" w:date="2020-03-09T09:18:0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blPrExChange>
        </w:tblPrEx>
        <w:trPr>
          <w:trHeight w:val="420" w:hRule="atLeast"/>
          <w:jc w:val="center"/>
          <w:trPrChange w:id="3185" w:author="刘佳" w:date="2020-03-09T09:18:04Z">
            <w:trPr>
              <w:trHeight w:val="2675" w:hRule="atLeast"/>
              <w:jc w:val="center"/>
            </w:trPr>
          </w:trPrChange>
        </w:trPr>
        <w:tc>
          <w:tcPr>
            <w:tcW w:w="428" w:type="dxa"/>
            <w:vMerge w:val="restart"/>
            <w:shd w:val="clear" w:color="auto" w:fill="auto"/>
            <w:tcMar>
              <w:top w:w="10" w:type="dxa"/>
              <w:left w:w="10" w:type="dxa"/>
              <w:right w:w="10" w:type="dxa"/>
            </w:tcMar>
            <w:vAlign w:val="center"/>
            <w:tcPrChange w:id="3186" w:author="刘佳" w:date="2020-03-09T09:18:04Z">
              <w:tcPr>
                <w:tcW w:w="347"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188"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187"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189"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2</w:t>
            </w:r>
          </w:p>
        </w:tc>
        <w:tc>
          <w:tcPr>
            <w:tcW w:w="1257" w:type="dxa"/>
            <w:vMerge w:val="restart"/>
            <w:shd w:val="clear" w:color="auto" w:fill="auto"/>
            <w:tcMar>
              <w:top w:w="10" w:type="dxa"/>
              <w:left w:w="10" w:type="dxa"/>
              <w:right w:w="10" w:type="dxa"/>
            </w:tcMar>
            <w:vAlign w:val="center"/>
            <w:tcPrChange w:id="3190" w:author="刘佳" w:date="2020-03-09T09:18:04Z">
              <w:tcPr>
                <w:tcW w:w="1134"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ins w:id="3192" w:author="刘佳" w:date="2020-03-09T09:12:14Z"/>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pPrChange w:id="3191"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193"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实施生态</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195"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194"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196"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修复</w:t>
            </w:r>
          </w:p>
        </w:tc>
        <w:tc>
          <w:tcPr>
            <w:tcW w:w="1541" w:type="dxa"/>
            <w:vMerge w:val="restart"/>
            <w:shd w:val="clear" w:color="auto" w:fill="auto"/>
            <w:tcMar>
              <w:top w:w="10" w:type="dxa"/>
              <w:left w:w="10" w:type="dxa"/>
              <w:right w:w="10" w:type="dxa"/>
            </w:tcMar>
            <w:vAlign w:val="center"/>
            <w:tcPrChange w:id="3197" w:author="刘佳" w:date="2020-03-09T09:18:04Z">
              <w:tcPr>
                <w:tcW w:w="1541"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199"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198"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200"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重点岸线海洋环境监测</w:t>
            </w:r>
          </w:p>
        </w:tc>
        <w:tc>
          <w:tcPr>
            <w:tcW w:w="2659" w:type="dxa"/>
            <w:vMerge w:val="restart"/>
            <w:shd w:val="clear" w:color="auto" w:fill="auto"/>
            <w:tcMar>
              <w:top w:w="10" w:type="dxa"/>
              <w:left w:w="10" w:type="dxa"/>
              <w:right w:w="10" w:type="dxa"/>
            </w:tcMar>
            <w:vAlign w:val="center"/>
            <w:tcPrChange w:id="3201" w:author="刘佳" w:date="2020-03-09T09:18:04Z">
              <w:tcPr>
                <w:tcW w:w="2659"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203"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202"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204"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统筹珠江口海域监测任务；组织珠江口海域海水质量</w:t>
            </w:r>
            <w:r>
              <w:rPr>
                <w:rStyle w:val="13"/>
                <w:rFonts w:hint="default" w:ascii="Times New Roman" w:hAnsi="Times New Roman" w:eastAsia="楷体_GB2312" w:cs="Times New Roman"/>
                <w:color w:val="000000" w:themeColor="text1"/>
                <w:sz w:val="24"/>
                <w:szCs w:val="24"/>
                <w:lang w:val="en-US" w:eastAsia="zh-CN" w:bidi="ar"/>
                <w:rPrChange w:id="3205"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r>
              <w:rPr>
                <w:rStyle w:val="12"/>
                <w:rFonts w:hint="default" w:ascii="Times New Roman" w:hAnsi="Times New Roman" w:eastAsia="楷体_GB2312" w:cs="Times New Roman"/>
                <w:color w:val="000000" w:themeColor="text1"/>
                <w:sz w:val="24"/>
                <w:szCs w:val="24"/>
                <w:lang w:val="en-US" w:eastAsia="zh-CN" w:bidi="ar"/>
                <w:rPrChange w:id="3206"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14</w:t>
            </w:r>
            <w:r>
              <w:rPr>
                <w:rStyle w:val="13"/>
                <w:rFonts w:hint="default" w:ascii="Times New Roman" w:hAnsi="Times New Roman" w:eastAsia="楷体_GB2312" w:cs="Times New Roman"/>
                <w:color w:val="000000" w:themeColor="text1"/>
                <w:sz w:val="24"/>
                <w:szCs w:val="24"/>
                <w:lang w:val="en-US" w:eastAsia="zh-CN" w:bidi="ar"/>
                <w:rPrChange w:id="320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个点位）</w:t>
            </w:r>
            <w:r>
              <w:rPr>
                <w:rStyle w:val="8"/>
                <w:rFonts w:hint="default" w:ascii="Times New Roman" w:hAnsi="Times New Roman" w:eastAsia="楷体_GB2312" w:cs="Times New Roman"/>
                <w:color w:val="000000" w:themeColor="text1"/>
                <w:sz w:val="24"/>
                <w:szCs w:val="24"/>
                <w:lang w:val="en-US" w:eastAsia="zh-CN" w:bidi="ar"/>
                <w:rPrChange w:id="3208" w:author="刘佳" w:date="2020-03-09T09:10:51Z">
                  <w:rPr>
                    <w:rStyle w:val="8"/>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监测工作，承担辖区</w:t>
            </w:r>
            <w:r>
              <w:rPr>
                <w:rStyle w:val="12"/>
                <w:rFonts w:hint="default" w:ascii="Times New Roman" w:hAnsi="Times New Roman" w:eastAsia="楷体_GB2312" w:cs="Times New Roman"/>
                <w:color w:val="000000" w:themeColor="text1"/>
                <w:sz w:val="24"/>
                <w:szCs w:val="24"/>
                <w:lang w:val="en-US" w:eastAsia="zh-CN" w:bidi="ar"/>
                <w:rPrChange w:id="3209"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2</w:t>
            </w:r>
            <w:r>
              <w:rPr>
                <w:rStyle w:val="13"/>
                <w:rFonts w:hint="default" w:ascii="Times New Roman" w:hAnsi="Times New Roman" w:eastAsia="楷体_GB2312" w:cs="Times New Roman"/>
                <w:color w:val="000000" w:themeColor="text1"/>
                <w:sz w:val="24"/>
                <w:szCs w:val="24"/>
                <w:lang w:val="en-US" w:eastAsia="zh-CN" w:bidi="ar"/>
                <w:rPrChange w:id="3210"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个海水浴场、</w:t>
            </w:r>
            <w:r>
              <w:rPr>
                <w:rStyle w:val="12"/>
                <w:rFonts w:hint="default" w:ascii="Times New Roman" w:hAnsi="Times New Roman" w:eastAsia="楷体_GB2312" w:cs="Times New Roman"/>
                <w:color w:val="000000" w:themeColor="text1"/>
                <w:sz w:val="24"/>
                <w:szCs w:val="24"/>
                <w:lang w:val="en-US" w:eastAsia="zh-CN" w:bidi="ar"/>
                <w:rPrChange w:id="3211"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212"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个海滩垃圾、珠江口海域生态（</w:t>
            </w:r>
            <w:r>
              <w:rPr>
                <w:rStyle w:val="12"/>
                <w:rFonts w:hint="default" w:ascii="Times New Roman" w:hAnsi="Times New Roman" w:eastAsia="楷体_GB2312" w:cs="Times New Roman"/>
                <w:color w:val="000000" w:themeColor="text1"/>
                <w:sz w:val="24"/>
                <w:szCs w:val="24"/>
                <w:lang w:val="en-US" w:eastAsia="zh-CN" w:bidi="ar"/>
                <w:rPrChange w:id="3213"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24</w:t>
            </w:r>
            <w:r>
              <w:rPr>
                <w:rStyle w:val="13"/>
                <w:rFonts w:hint="default" w:ascii="Times New Roman" w:hAnsi="Times New Roman" w:eastAsia="楷体_GB2312" w:cs="Times New Roman"/>
                <w:color w:val="000000" w:themeColor="text1"/>
                <w:sz w:val="24"/>
                <w:szCs w:val="24"/>
                <w:lang w:val="en-US" w:eastAsia="zh-CN" w:bidi="ar"/>
                <w:rPrChange w:id="3214"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个点位水质）监测任务等；提升海洋沉积物监测能力等。</w:t>
            </w:r>
          </w:p>
        </w:tc>
        <w:tc>
          <w:tcPr>
            <w:tcW w:w="791" w:type="dxa"/>
            <w:vMerge w:val="restart"/>
            <w:shd w:val="clear" w:color="auto" w:fill="auto"/>
            <w:tcMar>
              <w:top w:w="10" w:type="dxa"/>
              <w:left w:w="10" w:type="dxa"/>
              <w:right w:w="10" w:type="dxa"/>
            </w:tcMar>
            <w:vAlign w:val="center"/>
            <w:tcPrChange w:id="3215" w:author="刘佳" w:date="2020-03-09T09:18:04Z">
              <w:tcPr>
                <w:tcW w:w="791"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217"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216"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218"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约束性</w:t>
            </w:r>
            <w:r>
              <w:rPr>
                <w:rStyle w:val="13"/>
                <w:rFonts w:hint="default" w:ascii="Times New Roman" w:hAnsi="Times New Roman" w:eastAsia="楷体_GB2312" w:cs="Times New Roman"/>
                <w:color w:val="000000" w:themeColor="text1"/>
                <w:sz w:val="24"/>
                <w:szCs w:val="24"/>
                <w:lang w:val="en-US" w:eastAsia="zh-CN" w:bidi="ar"/>
                <w:rPrChange w:id="3219"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p>
        </w:tc>
        <w:tc>
          <w:tcPr>
            <w:tcW w:w="1023" w:type="dxa"/>
            <w:vMerge w:val="restart"/>
            <w:shd w:val="clear" w:color="auto" w:fill="auto"/>
            <w:tcMar>
              <w:top w:w="10" w:type="dxa"/>
              <w:left w:w="10" w:type="dxa"/>
              <w:right w:w="10" w:type="dxa"/>
            </w:tcMar>
            <w:vAlign w:val="center"/>
            <w:tcPrChange w:id="3220" w:author="刘佳" w:date="2020-03-09T09:18:04Z">
              <w:tcPr>
                <w:tcW w:w="1023"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222"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221"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223"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财政补助</w:t>
            </w:r>
          </w:p>
        </w:tc>
        <w:tc>
          <w:tcPr>
            <w:tcW w:w="900" w:type="dxa"/>
            <w:vMerge w:val="restart"/>
            <w:shd w:val="clear" w:color="auto" w:fill="auto"/>
            <w:tcMar>
              <w:top w:w="10" w:type="dxa"/>
              <w:left w:w="10" w:type="dxa"/>
              <w:right w:w="10" w:type="dxa"/>
            </w:tcMar>
            <w:vAlign w:val="center"/>
            <w:tcPrChange w:id="3224" w:author="刘佳" w:date="2020-03-09T09:18:04Z">
              <w:tcPr>
                <w:tcW w:w="900"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226"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225" w:author="刘佳" w:date="2020-03-09T09:18:04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227"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不超过项目投资总额。</w:t>
            </w:r>
          </w:p>
        </w:tc>
        <w:tc>
          <w:tcPr>
            <w:tcW w:w="5102" w:type="dxa"/>
            <w:shd w:val="clear" w:color="auto" w:fill="auto"/>
            <w:tcMar>
              <w:top w:w="10" w:type="dxa"/>
              <w:left w:w="10" w:type="dxa"/>
              <w:right w:w="10" w:type="dxa"/>
            </w:tcMar>
            <w:vAlign w:val="center"/>
            <w:tcPrChange w:id="3228" w:author="刘佳" w:date="2020-03-09T09:18:04Z">
              <w:tcPr>
                <w:tcW w:w="496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Style w:val="13"/>
                <w:rFonts w:hint="default" w:ascii="Times New Roman" w:hAnsi="Times New Roman" w:eastAsia="楷体_GB2312" w:cs="Times New Roman"/>
                <w:color w:val="000000" w:themeColor="text1"/>
                <w:sz w:val="24"/>
                <w:szCs w:val="24"/>
                <w:lang w:val="en-US" w:eastAsia="zh-CN" w:bidi="ar"/>
                <w:rPrChange w:id="3230"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pPrChange w:id="3229"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3"/>
                <w:rFonts w:hint="default" w:ascii="Times New Roman" w:hAnsi="Times New Roman" w:eastAsia="楷体_GB2312" w:cs="Times New Roman"/>
                <w:color w:val="000000" w:themeColor="text1"/>
                <w:sz w:val="24"/>
                <w:szCs w:val="24"/>
                <w:lang w:val="en-US" w:eastAsia="zh-CN" w:bidi="ar"/>
                <w:rPrChange w:id="3231"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根据</w:t>
            </w:r>
            <w:r>
              <w:rPr>
                <w:rStyle w:val="12"/>
                <w:rFonts w:hint="default" w:ascii="Times New Roman" w:hAnsi="Times New Roman" w:eastAsia="楷体_GB2312" w:cs="Times New Roman"/>
                <w:color w:val="000000" w:themeColor="text1"/>
                <w:sz w:val="24"/>
                <w:szCs w:val="24"/>
                <w:lang w:val="en-US" w:eastAsia="zh-CN" w:bidi="ar"/>
                <w:rPrChange w:id="3232"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《2020</w:t>
            </w:r>
            <w:r>
              <w:rPr>
                <w:rStyle w:val="13"/>
                <w:rFonts w:hint="default" w:ascii="Times New Roman" w:hAnsi="Times New Roman" w:eastAsia="楷体_GB2312" w:cs="Times New Roman"/>
                <w:color w:val="000000" w:themeColor="text1"/>
                <w:sz w:val="24"/>
                <w:szCs w:val="24"/>
                <w:lang w:val="en-US" w:eastAsia="zh-CN" w:bidi="ar"/>
                <w:rPrChange w:id="3233"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年广东省生态环境监测方案》要求，统筹组织</w:t>
            </w:r>
            <w:r>
              <w:rPr>
                <w:rStyle w:val="12"/>
                <w:rFonts w:hint="default" w:ascii="Times New Roman" w:hAnsi="Times New Roman" w:eastAsia="楷体_GB2312" w:cs="Times New Roman"/>
                <w:color w:val="000000" w:themeColor="text1"/>
                <w:sz w:val="24"/>
                <w:szCs w:val="24"/>
                <w:lang w:val="en-US" w:eastAsia="zh-CN" w:bidi="ar"/>
                <w:rPrChange w:id="3234"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开展</w:t>
            </w:r>
            <w:r>
              <w:rPr>
                <w:rStyle w:val="13"/>
                <w:rFonts w:hint="default" w:ascii="Times New Roman" w:hAnsi="Times New Roman" w:eastAsia="楷体_GB2312" w:cs="Times New Roman"/>
                <w:color w:val="000000" w:themeColor="text1"/>
                <w:sz w:val="24"/>
                <w:szCs w:val="24"/>
                <w:lang w:val="en-US" w:eastAsia="zh-CN" w:bidi="ar"/>
                <w:rPrChange w:id="3235"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珠江口海域</w:t>
            </w:r>
            <w:r>
              <w:rPr>
                <w:rStyle w:val="12"/>
                <w:rFonts w:hint="default" w:ascii="Times New Roman" w:hAnsi="Times New Roman" w:eastAsia="楷体_GB2312" w:cs="Times New Roman"/>
                <w:color w:val="000000" w:themeColor="text1"/>
                <w:sz w:val="24"/>
                <w:szCs w:val="24"/>
                <w:lang w:val="en-US" w:eastAsia="zh-CN" w:bidi="ar"/>
                <w:rPrChange w:id="3236"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w:t>
            </w:r>
            <w:r>
              <w:rPr>
                <w:rStyle w:val="13"/>
                <w:rFonts w:hint="default" w:ascii="Times New Roman" w:hAnsi="Times New Roman" w:eastAsia="楷体_GB2312" w:cs="Times New Roman"/>
                <w:color w:val="000000" w:themeColor="text1"/>
                <w:sz w:val="24"/>
                <w:szCs w:val="24"/>
                <w:lang w:val="en-US" w:eastAsia="zh-CN" w:bidi="ar"/>
                <w:rPrChange w:id="323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r>
              <w:rPr>
                <w:rStyle w:val="12"/>
                <w:rFonts w:hint="default" w:ascii="Times New Roman" w:hAnsi="Times New Roman" w:eastAsia="楷体_GB2312" w:cs="Times New Roman"/>
                <w:color w:val="000000" w:themeColor="text1"/>
                <w:sz w:val="24"/>
                <w:szCs w:val="24"/>
                <w:lang w:val="en-US" w:eastAsia="zh-CN" w:bidi="ar"/>
                <w:rPrChange w:id="3238"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并上报数据</w:t>
            </w:r>
            <w:r>
              <w:rPr>
                <w:rStyle w:val="13"/>
                <w:rFonts w:hint="default" w:ascii="Times New Roman" w:hAnsi="Times New Roman" w:eastAsia="楷体_GB2312" w:cs="Times New Roman"/>
                <w:color w:val="000000" w:themeColor="text1"/>
                <w:sz w:val="24"/>
                <w:szCs w:val="24"/>
                <w:lang w:val="en-US" w:eastAsia="zh-CN" w:bidi="ar"/>
                <w:rPrChange w:id="3239"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，完成相关监测结果分析评价；提升海洋沉积物监测能力。具体如下：</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241"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240"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3"/>
                <w:rFonts w:hint="default" w:ascii="Times New Roman" w:hAnsi="Times New Roman" w:eastAsia="楷体_GB2312" w:cs="Times New Roman"/>
                <w:color w:val="000000" w:themeColor="text1"/>
                <w:sz w:val="24"/>
                <w:szCs w:val="24"/>
                <w:lang w:val="en-US" w:eastAsia="zh-CN" w:bidi="ar"/>
                <w:rPrChange w:id="3242"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1、组织完成珠江口</w:t>
            </w:r>
            <w:r>
              <w:rPr>
                <w:rStyle w:val="12"/>
                <w:rFonts w:hint="default" w:ascii="Times New Roman" w:hAnsi="Times New Roman" w:eastAsia="楷体_GB2312" w:cs="Times New Roman"/>
                <w:color w:val="000000" w:themeColor="text1"/>
                <w:sz w:val="24"/>
                <w:szCs w:val="24"/>
                <w:lang w:val="en-US" w:eastAsia="zh-CN" w:bidi="ar"/>
                <w:rPrChange w:id="3243"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14</w:t>
            </w:r>
            <w:r>
              <w:rPr>
                <w:rStyle w:val="13"/>
                <w:rFonts w:hint="default" w:ascii="Times New Roman" w:hAnsi="Times New Roman" w:eastAsia="楷体_GB2312" w:cs="Times New Roman"/>
                <w:color w:val="000000" w:themeColor="text1"/>
                <w:sz w:val="24"/>
                <w:szCs w:val="24"/>
                <w:lang w:val="en-US" w:eastAsia="zh-CN" w:bidi="ar"/>
                <w:rPrChange w:id="3244"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个省控点位海水质量监测工作。</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246"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245"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3"/>
                <w:rFonts w:hint="default" w:ascii="Times New Roman" w:hAnsi="Times New Roman" w:eastAsia="楷体_GB2312" w:cs="Times New Roman"/>
                <w:color w:val="000000" w:themeColor="text1"/>
                <w:sz w:val="24"/>
                <w:szCs w:val="24"/>
                <w:lang w:val="en-US" w:eastAsia="zh-CN" w:bidi="ar"/>
                <w:rPrChange w:id="324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2、完成2个海水浴场监测工作。</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249"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248"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250"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3、完成</w:t>
            </w:r>
            <w:r>
              <w:rPr>
                <w:rStyle w:val="13"/>
                <w:rFonts w:hint="default" w:ascii="Times New Roman" w:hAnsi="Times New Roman" w:eastAsia="楷体_GB2312" w:cs="Times New Roman"/>
                <w:color w:val="000000" w:themeColor="text1"/>
                <w:sz w:val="24"/>
                <w:szCs w:val="24"/>
                <w:lang w:val="en-US" w:eastAsia="zh-CN" w:bidi="ar"/>
                <w:rPrChange w:id="3251"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1个</w:t>
            </w:r>
            <w:r>
              <w:rPr>
                <w:rStyle w:val="12"/>
                <w:rFonts w:hint="default" w:ascii="Times New Roman" w:hAnsi="Times New Roman" w:eastAsia="楷体_GB2312" w:cs="Times New Roman"/>
                <w:color w:val="000000" w:themeColor="text1"/>
                <w:sz w:val="24"/>
                <w:szCs w:val="24"/>
                <w:lang w:val="en-US" w:eastAsia="zh-CN" w:bidi="ar"/>
                <w:rPrChange w:id="3252"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海滩垃圾监测</w:t>
            </w:r>
            <w:r>
              <w:rPr>
                <w:rStyle w:val="13"/>
                <w:rFonts w:hint="default" w:ascii="Times New Roman" w:hAnsi="Times New Roman" w:eastAsia="楷体_GB2312" w:cs="Times New Roman"/>
                <w:color w:val="000000" w:themeColor="text1"/>
                <w:sz w:val="24"/>
                <w:szCs w:val="24"/>
                <w:lang w:val="en-US" w:eastAsia="zh-CN" w:bidi="ar"/>
                <w:rPrChange w:id="3253"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r>
              <w:rPr>
                <w:rStyle w:val="12"/>
                <w:rFonts w:hint="default" w:ascii="Times New Roman" w:hAnsi="Times New Roman" w:eastAsia="楷体_GB2312" w:cs="Times New Roman"/>
                <w:color w:val="000000" w:themeColor="text1"/>
                <w:sz w:val="24"/>
                <w:szCs w:val="24"/>
                <w:lang w:val="en-US" w:eastAsia="zh-CN" w:bidi="ar"/>
                <w:rPrChange w:id="3254"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256"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255"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257"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4、完成珠江口海洋生态系统健康状况监测的24个点位水质监测工作。</w:t>
            </w:r>
          </w:p>
        </w:tc>
        <w:tc>
          <w:tcPr>
            <w:tcW w:w="804" w:type="dxa"/>
            <w:vMerge w:val="restart"/>
            <w:shd w:val="clear" w:color="auto" w:fill="auto"/>
            <w:tcMar>
              <w:top w:w="10" w:type="dxa"/>
              <w:left w:w="10" w:type="dxa"/>
              <w:right w:w="10" w:type="dxa"/>
            </w:tcMar>
            <w:vAlign w:val="center"/>
            <w:tcPrChange w:id="3258" w:author="刘佳" w:date="2020-03-09T09:18:04Z">
              <w:tcPr>
                <w:tcW w:w="804"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260"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259"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261"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2020年</w:t>
            </w:r>
          </w:p>
        </w:tc>
        <w:tc>
          <w:tcPr>
            <w:tcW w:w="785" w:type="dxa"/>
            <w:vMerge w:val="restart"/>
            <w:shd w:val="clear" w:color="auto" w:fill="auto"/>
            <w:tcMar>
              <w:top w:w="10" w:type="dxa"/>
              <w:left w:w="10" w:type="dxa"/>
              <w:right w:w="10" w:type="dxa"/>
            </w:tcMar>
            <w:vAlign w:val="center"/>
            <w:tcPrChange w:id="3262" w:author="刘佳" w:date="2020-03-09T09:18:04Z">
              <w:tcPr>
                <w:tcW w:w="668"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264"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263"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265"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深圳市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Change w:id="3266" w:author="刘佳" w:date="2020-03-09T09:18:0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blPrExChange>
        </w:tblPrEx>
        <w:trPr>
          <w:trHeight w:val="420" w:hRule="atLeast"/>
          <w:jc w:val="center"/>
          <w:trPrChange w:id="3266" w:author="刘佳" w:date="2020-03-09T09:18:04Z">
            <w:trPr>
              <w:trHeight w:val="312" w:hRule="atLeast"/>
              <w:jc w:val="center"/>
            </w:trPr>
          </w:trPrChange>
        </w:trPr>
        <w:tc>
          <w:tcPr>
            <w:tcW w:w="428" w:type="dxa"/>
            <w:vMerge w:val="restart"/>
            <w:shd w:val="clear" w:color="auto" w:fill="auto"/>
            <w:tcMar>
              <w:top w:w="10" w:type="dxa"/>
              <w:left w:w="10" w:type="dxa"/>
              <w:right w:w="10" w:type="dxa"/>
            </w:tcMar>
            <w:vAlign w:val="center"/>
            <w:tcPrChange w:id="3267" w:author="刘佳" w:date="2020-03-09T09:18:04Z">
              <w:tcPr>
                <w:tcW w:w="347"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269"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268"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270"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3</w:t>
            </w:r>
          </w:p>
        </w:tc>
        <w:tc>
          <w:tcPr>
            <w:tcW w:w="1257" w:type="dxa"/>
            <w:vMerge w:val="restart"/>
            <w:shd w:val="clear" w:color="auto" w:fill="auto"/>
            <w:tcMar>
              <w:top w:w="10" w:type="dxa"/>
              <w:left w:w="10" w:type="dxa"/>
              <w:right w:w="10" w:type="dxa"/>
            </w:tcMar>
            <w:vAlign w:val="center"/>
            <w:tcPrChange w:id="3271" w:author="刘佳" w:date="2020-03-09T09:18:04Z">
              <w:tcPr>
                <w:tcW w:w="1134"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ins w:id="3273" w:author="刘佳" w:date="2020-03-09T09:12:15Z"/>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pPrChange w:id="3272"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274"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实施生态</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276"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275"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277"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修复</w:t>
            </w:r>
          </w:p>
        </w:tc>
        <w:tc>
          <w:tcPr>
            <w:tcW w:w="1541" w:type="dxa"/>
            <w:vMerge w:val="restart"/>
            <w:shd w:val="clear" w:color="auto" w:fill="auto"/>
            <w:tcMar>
              <w:top w:w="10" w:type="dxa"/>
              <w:left w:w="10" w:type="dxa"/>
              <w:right w:w="10" w:type="dxa"/>
            </w:tcMar>
            <w:vAlign w:val="center"/>
            <w:tcPrChange w:id="3278" w:author="刘佳" w:date="2020-03-09T09:18:04Z">
              <w:tcPr>
                <w:tcW w:w="1541"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280"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279"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281"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重点岸线海洋环境监测</w:t>
            </w:r>
          </w:p>
        </w:tc>
        <w:tc>
          <w:tcPr>
            <w:tcW w:w="2659" w:type="dxa"/>
            <w:vMerge w:val="restart"/>
            <w:shd w:val="clear" w:color="auto" w:fill="auto"/>
            <w:tcMar>
              <w:top w:w="10" w:type="dxa"/>
              <w:left w:w="10" w:type="dxa"/>
              <w:right w:w="10" w:type="dxa"/>
            </w:tcMar>
            <w:vAlign w:val="center"/>
            <w:tcPrChange w:id="3282" w:author="刘佳" w:date="2020-03-09T09:18:04Z">
              <w:tcPr>
                <w:tcW w:w="2659"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284"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283"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285"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统筹粤西海域监测任务；组织粤西海域海水质量</w:t>
            </w:r>
            <w:r>
              <w:rPr>
                <w:rStyle w:val="13"/>
                <w:rFonts w:hint="default" w:ascii="Times New Roman" w:hAnsi="Times New Roman" w:eastAsia="楷体_GB2312" w:cs="Times New Roman"/>
                <w:color w:val="000000" w:themeColor="text1"/>
                <w:sz w:val="24"/>
                <w:szCs w:val="24"/>
                <w:lang w:val="en-US" w:eastAsia="zh-CN" w:bidi="ar"/>
                <w:rPrChange w:id="3286"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r>
              <w:rPr>
                <w:rStyle w:val="12"/>
                <w:rFonts w:hint="default" w:ascii="Times New Roman" w:hAnsi="Times New Roman" w:eastAsia="楷体_GB2312" w:cs="Times New Roman"/>
                <w:color w:val="000000" w:themeColor="text1"/>
                <w:sz w:val="24"/>
                <w:szCs w:val="24"/>
                <w:lang w:val="en-US" w:eastAsia="zh-CN" w:bidi="ar"/>
                <w:rPrChange w:id="3287"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19</w:t>
            </w:r>
            <w:r>
              <w:rPr>
                <w:rStyle w:val="13"/>
                <w:rFonts w:hint="default" w:ascii="Times New Roman" w:hAnsi="Times New Roman" w:eastAsia="楷体_GB2312" w:cs="Times New Roman"/>
                <w:color w:val="000000" w:themeColor="text1"/>
                <w:sz w:val="24"/>
                <w:szCs w:val="24"/>
                <w:lang w:val="en-US" w:eastAsia="zh-CN" w:bidi="ar"/>
                <w:rPrChange w:id="3288"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个点位）</w:t>
            </w:r>
            <w:r>
              <w:rPr>
                <w:rStyle w:val="8"/>
                <w:rFonts w:hint="default" w:ascii="Times New Roman" w:hAnsi="Times New Roman" w:eastAsia="楷体_GB2312" w:cs="Times New Roman"/>
                <w:color w:val="000000" w:themeColor="text1"/>
                <w:sz w:val="24"/>
                <w:szCs w:val="24"/>
                <w:lang w:val="en-US" w:eastAsia="zh-CN" w:bidi="ar"/>
                <w:rPrChange w:id="3289" w:author="刘佳" w:date="2020-03-09T09:10:51Z">
                  <w:rPr>
                    <w:rStyle w:val="8"/>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监测工作，承担辖区</w:t>
            </w:r>
            <w:r>
              <w:rPr>
                <w:rStyle w:val="12"/>
                <w:rFonts w:hint="default" w:ascii="Times New Roman" w:hAnsi="Times New Roman" w:eastAsia="楷体_GB2312" w:cs="Times New Roman"/>
                <w:color w:val="000000" w:themeColor="text1"/>
                <w:sz w:val="24"/>
                <w:szCs w:val="24"/>
                <w:lang w:val="en-US" w:eastAsia="zh-CN" w:bidi="ar"/>
                <w:rPrChange w:id="3290"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291"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个海滩垃圾监测任务等；提升海洋沉积物监测能力等。</w:t>
            </w:r>
          </w:p>
        </w:tc>
        <w:tc>
          <w:tcPr>
            <w:tcW w:w="791" w:type="dxa"/>
            <w:vMerge w:val="restart"/>
            <w:shd w:val="clear" w:color="auto" w:fill="auto"/>
            <w:tcMar>
              <w:top w:w="10" w:type="dxa"/>
              <w:left w:w="10" w:type="dxa"/>
              <w:right w:w="10" w:type="dxa"/>
            </w:tcMar>
            <w:vAlign w:val="center"/>
            <w:tcPrChange w:id="3292" w:author="刘佳" w:date="2020-03-09T09:18:04Z">
              <w:tcPr>
                <w:tcW w:w="791"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294"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293"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295"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约束性</w:t>
            </w:r>
            <w:r>
              <w:rPr>
                <w:rStyle w:val="13"/>
                <w:rFonts w:hint="default" w:ascii="Times New Roman" w:hAnsi="Times New Roman" w:eastAsia="楷体_GB2312" w:cs="Times New Roman"/>
                <w:color w:val="000000" w:themeColor="text1"/>
                <w:sz w:val="24"/>
                <w:szCs w:val="24"/>
                <w:lang w:val="en-US" w:eastAsia="zh-CN" w:bidi="ar"/>
                <w:rPrChange w:id="3296"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p>
        </w:tc>
        <w:tc>
          <w:tcPr>
            <w:tcW w:w="1023" w:type="dxa"/>
            <w:vMerge w:val="restart"/>
            <w:shd w:val="clear" w:color="auto" w:fill="auto"/>
            <w:tcMar>
              <w:top w:w="10" w:type="dxa"/>
              <w:left w:w="10" w:type="dxa"/>
              <w:right w:w="10" w:type="dxa"/>
            </w:tcMar>
            <w:vAlign w:val="center"/>
            <w:tcPrChange w:id="3297" w:author="刘佳" w:date="2020-03-09T09:18:04Z">
              <w:tcPr>
                <w:tcW w:w="1023"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299"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298"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300"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财政补助</w:t>
            </w:r>
          </w:p>
        </w:tc>
        <w:tc>
          <w:tcPr>
            <w:tcW w:w="900" w:type="dxa"/>
            <w:vMerge w:val="restart"/>
            <w:shd w:val="clear" w:color="auto" w:fill="auto"/>
            <w:tcMar>
              <w:top w:w="10" w:type="dxa"/>
              <w:left w:w="10" w:type="dxa"/>
              <w:right w:w="10" w:type="dxa"/>
            </w:tcMar>
            <w:vAlign w:val="center"/>
            <w:tcPrChange w:id="3301" w:author="刘佳" w:date="2020-03-09T09:18:04Z">
              <w:tcPr>
                <w:tcW w:w="900"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303"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302" w:author="刘佳" w:date="2020-03-09T09:18:04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304"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不超过项目投资总额。</w:t>
            </w:r>
          </w:p>
        </w:tc>
        <w:tc>
          <w:tcPr>
            <w:tcW w:w="5102" w:type="dxa"/>
            <w:vMerge w:val="restart"/>
            <w:shd w:val="clear" w:color="auto" w:fill="auto"/>
            <w:tcMar>
              <w:top w:w="10" w:type="dxa"/>
              <w:left w:w="10" w:type="dxa"/>
              <w:right w:w="10" w:type="dxa"/>
            </w:tcMar>
            <w:vAlign w:val="center"/>
            <w:tcPrChange w:id="3305" w:author="刘佳" w:date="2020-03-09T09:18:04Z">
              <w:tcPr>
                <w:tcW w:w="4964"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Style w:val="13"/>
                <w:rFonts w:hint="default" w:ascii="Times New Roman" w:hAnsi="Times New Roman" w:eastAsia="楷体_GB2312" w:cs="Times New Roman"/>
                <w:color w:val="000000" w:themeColor="text1"/>
                <w:sz w:val="24"/>
                <w:szCs w:val="24"/>
                <w:lang w:val="en-US" w:eastAsia="zh-CN" w:bidi="ar"/>
                <w:rPrChange w:id="330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pPrChange w:id="3306"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3"/>
                <w:rFonts w:hint="default" w:ascii="Times New Roman" w:hAnsi="Times New Roman" w:eastAsia="楷体_GB2312" w:cs="Times New Roman"/>
                <w:color w:val="000000" w:themeColor="text1"/>
                <w:sz w:val="24"/>
                <w:szCs w:val="24"/>
                <w:lang w:val="en-US" w:eastAsia="zh-CN" w:bidi="ar"/>
                <w:rPrChange w:id="3308"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根据</w:t>
            </w:r>
            <w:r>
              <w:rPr>
                <w:rStyle w:val="12"/>
                <w:rFonts w:hint="default" w:ascii="Times New Roman" w:hAnsi="Times New Roman" w:eastAsia="楷体_GB2312" w:cs="Times New Roman"/>
                <w:color w:val="000000" w:themeColor="text1"/>
                <w:sz w:val="24"/>
                <w:szCs w:val="24"/>
                <w:lang w:val="en-US" w:eastAsia="zh-CN" w:bidi="ar"/>
                <w:rPrChange w:id="3309"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《2020</w:t>
            </w:r>
            <w:r>
              <w:rPr>
                <w:rStyle w:val="13"/>
                <w:rFonts w:hint="default" w:ascii="Times New Roman" w:hAnsi="Times New Roman" w:eastAsia="楷体_GB2312" w:cs="Times New Roman"/>
                <w:color w:val="000000" w:themeColor="text1"/>
                <w:sz w:val="24"/>
                <w:szCs w:val="24"/>
                <w:lang w:val="en-US" w:eastAsia="zh-CN" w:bidi="ar"/>
                <w:rPrChange w:id="3310"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年广东省生态环境监测方案》要求，统筹组织</w:t>
            </w:r>
            <w:r>
              <w:rPr>
                <w:rStyle w:val="12"/>
                <w:rFonts w:hint="default" w:ascii="Times New Roman" w:hAnsi="Times New Roman" w:eastAsia="楷体_GB2312" w:cs="Times New Roman"/>
                <w:color w:val="000000" w:themeColor="text1"/>
                <w:sz w:val="24"/>
                <w:szCs w:val="24"/>
                <w:lang w:val="en-US" w:eastAsia="zh-CN" w:bidi="ar"/>
                <w:rPrChange w:id="3311"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开展</w:t>
            </w:r>
            <w:r>
              <w:rPr>
                <w:rStyle w:val="13"/>
                <w:rFonts w:hint="default" w:ascii="Times New Roman" w:hAnsi="Times New Roman" w:eastAsia="楷体_GB2312" w:cs="Times New Roman"/>
                <w:color w:val="000000" w:themeColor="text1"/>
                <w:sz w:val="24"/>
                <w:szCs w:val="24"/>
                <w:lang w:val="en-US" w:eastAsia="zh-CN" w:bidi="ar"/>
                <w:rPrChange w:id="3312"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粤西海域</w:t>
            </w:r>
            <w:r>
              <w:rPr>
                <w:rStyle w:val="12"/>
                <w:rFonts w:hint="default" w:ascii="Times New Roman" w:hAnsi="Times New Roman" w:eastAsia="楷体_GB2312" w:cs="Times New Roman"/>
                <w:color w:val="000000" w:themeColor="text1"/>
                <w:sz w:val="24"/>
                <w:szCs w:val="24"/>
                <w:lang w:val="en-US" w:eastAsia="zh-CN" w:bidi="ar"/>
                <w:rPrChange w:id="3313"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w:t>
            </w:r>
            <w:r>
              <w:rPr>
                <w:rStyle w:val="13"/>
                <w:rFonts w:hint="default" w:ascii="Times New Roman" w:hAnsi="Times New Roman" w:eastAsia="楷体_GB2312" w:cs="Times New Roman"/>
                <w:color w:val="000000" w:themeColor="text1"/>
                <w:sz w:val="24"/>
                <w:szCs w:val="24"/>
                <w:lang w:val="en-US" w:eastAsia="zh-CN" w:bidi="ar"/>
                <w:rPrChange w:id="3314"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r>
              <w:rPr>
                <w:rStyle w:val="12"/>
                <w:rFonts w:hint="default" w:ascii="Times New Roman" w:hAnsi="Times New Roman" w:eastAsia="楷体_GB2312" w:cs="Times New Roman"/>
                <w:color w:val="000000" w:themeColor="text1"/>
                <w:sz w:val="24"/>
                <w:szCs w:val="24"/>
                <w:lang w:val="en-US" w:eastAsia="zh-CN" w:bidi="ar"/>
                <w:rPrChange w:id="3315"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并上报数据</w:t>
            </w:r>
            <w:r>
              <w:rPr>
                <w:rStyle w:val="13"/>
                <w:rFonts w:hint="default" w:ascii="Times New Roman" w:hAnsi="Times New Roman" w:eastAsia="楷体_GB2312" w:cs="Times New Roman"/>
                <w:color w:val="000000" w:themeColor="text1"/>
                <w:sz w:val="24"/>
                <w:szCs w:val="24"/>
                <w:lang w:val="en-US" w:eastAsia="zh-CN" w:bidi="ar"/>
                <w:rPrChange w:id="3316"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，完成相关监测结果分析评价；提升海洋沉积物监测能力。具体如下：</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318"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317"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319"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1、组织完成</w:t>
            </w:r>
            <w:r>
              <w:rPr>
                <w:rStyle w:val="13"/>
                <w:rFonts w:hint="default" w:ascii="Times New Roman" w:hAnsi="Times New Roman" w:eastAsia="楷体_GB2312" w:cs="Times New Roman"/>
                <w:color w:val="000000" w:themeColor="text1"/>
                <w:sz w:val="24"/>
                <w:szCs w:val="24"/>
                <w:lang w:val="en-US" w:eastAsia="zh-CN" w:bidi="ar"/>
                <w:rPrChange w:id="3320"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19</w:t>
            </w:r>
            <w:r>
              <w:rPr>
                <w:rStyle w:val="12"/>
                <w:rFonts w:hint="default" w:ascii="Times New Roman" w:hAnsi="Times New Roman" w:eastAsia="楷体_GB2312" w:cs="Times New Roman"/>
                <w:color w:val="000000" w:themeColor="text1"/>
                <w:sz w:val="24"/>
                <w:szCs w:val="24"/>
                <w:lang w:val="en-US" w:eastAsia="zh-CN" w:bidi="ar"/>
                <w:rPrChange w:id="3321"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个省控点位海水质量监测工作。</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323"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322"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324"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2、完成</w:t>
            </w:r>
            <w:r>
              <w:rPr>
                <w:rStyle w:val="13"/>
                <w:rFonts w:hint="default" w:ascii="Times New Roman" w:hAnsi="Times New Roman" w:eastAsia="楷体_GB2312" w:cs="Times New Roman"/>
                <w:color w:val="000000" w:themeColor="text1"/>
                <w:sz w:val="24"/>
                <w:szCs w:val="24"/>
                <w:lang w:val="en-US" w:eastAsia="zh-CN" w:bidi="ar"/>
                <w:rPrChange w:id="3325"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1个</w:t>
            </w:r>
            <w:r>
              <w:rPr>
                <w:rStyle w:val="12"/>
                <w:rFonts w:hint="default" w:ascii="Times New Roman" w:hAnsi="Times New Roman" w:eastAsia="楷体_GB2312" w:cs="Times New Roman"/>
                <w:color w:val="000000" w:themeColor="text1"/>
                <w:sz w:val="24"/>
                <w:szCs w:val="24"/>
                <w:lang w:val="en-US" w:eastAsia="zh-CN" w:bidi="ar"/>
                <w:rPrChange w:id="3326"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海滩垃圾监测</w:t>
            </w:r>
            <w:r>
              <w:rPr>
                <w:rStyle w:val="13"/>
                <w:rFonts w:hint="default" w:ascii="Times New Roman" w:hAnsi="Times New Roman" w:eastAsia="楷体_GB2312" w:cs="Times New Roman"/>
                <w:color w:val="000000" w:themeColor="text1"/>
                <w:sz w:val="24"/>
                <w:szCs w:val="24"/>
                <w:lang w:val="en-US" w:eastAsia="zh-CN" w:bidi="ar"/>
                <w:rPrChange w:id="332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r>
              <w:rPr>
                <w:rStyle w:val="12"/>
                <w:rFonts w:hint="default" w:ascii="Times New Roman" w:hAnsi="Times New Roman" w:eastAsia="楷体_GB2312" w:cs="Times New Roman"/>
                <w:color w:val="000000" w:themeColor="text1"/>
                <w:sz w:val="24"/>
                <w:szCs w:val="24"/>
                <w:lang w:val="en-US" w:eastAsia="zh-CN" w:bidi="ar"/>
                <w:rPrChange w:id="3328"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p>
        </w:tc>
        <w:tc>
          <w:tcPr>
            <w:tcW w:w="804" w:type="dxa"/>
            <w:vMerge w:val="restart"/>
            <w:shd w:val="clear" w:color="auto" w:fill="auto"/>
            <w:tcMar>
              <w:top w:w="10" w:type="dxa"/>
              <w:left w:w="10" w:type="dxa"/>
              <w:right w:w="10" w:type="dxa"/>
            </w:tcMar>
            <w:vAlign w:val="center"/>
            <w:tcPrChange w:id="3329" w:author="刘佳" w:date="2020-03-09T09:18:04Z">
              <w:tcPr>
                <w:tcW w:w="804"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331"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330"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332"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2020年</w:t>
            </w:r>
          </w:p>
        </w:tc>
        <w:tc>
          <w:tcPr>
            <w:tcW w:w="785" w:type="dxa"/>
            <w:vMerge w:val="restart"/>
            <w:shd w:val="clear" w:color="auto" w:fill="auto"/>
            <w:tcMar>
              <w:top w:w="10" w:type="dxa"/>
              <w:left w:w="10" w:type="dxa"/>
              <w:right w:w="10" w:type="dxa"/>
            </w:tcMar>
            <w:vAlign w:val="center"/>
            <w:tcPrChange w:id="3333" w:author="刘佳" w:date="2020-03-09T09:18:04Z">
              <w:tcPr>
                <w:tcW w:w="668"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335"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334"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336"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湛江市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Change w:id="3337" w:author="刘佳" w:date="2020-03-09T09:17:4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blPrExChange>
        </w:tblPrEx>
        <w:trPr>
          <w:trHeight w:val="420" w:hRule="atLeast"/>
          <w:jc w:val="center"/>
          <w:trPrChange w:id="3337" w:author="刘佳" w:date="2020-03-09T09:17:42Z">
            <w:trPr>
              <w:trHeight w:val="312" w:hRule="atLeast"/>
              <w:jc w:val="center"/>
            </w:trPr>
          </w:trPrChange>
        </w:trPr>
        <w:tc>
          <w:tcPr>
            <w:tcW w:w="428" w:type="dxa"/>
            <w:vMerge w:val="restart"/>
            <w:shd w:val="clear" w:color="auto" w:fill="auto"/>
            <w:tcMar>
              <w:top w:w="10" w:type="dxa"/>
              <w:left w:w="10" w:type="dxa"/>
              <w:right w:w="10" w:type="dxa"/>
            </w:tcMar>
            <w:vAlign w:val="center"/>
            <w:tcPrChange w:id="3338" w:author="刘佳" w:date="2020-03-09T09:17:42Z">
              <w:tcPr>
                <w:tcW w:w="347"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340"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339"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341"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4</w:t>
            </w:r>
          </w:p>
        </w:tc>
        <w:tc>
          <w:tcPr>
            <w:tcW w:w="1257" w:type="dxa"/>
            <w:vMerge w:val="restart"/>
            <w:shd w:val="clear" w:color="auto" w:fill="auto"/>
            <w:tcMar>
              <w:top w:w="10" w:type="dxa"/>
              <w:left w:w="10" w:type="dxa"/>
              <w:right w:w="10" w:type="dxa"/>
            </w:tcMar>
            <w:vAlign w:val="center"/>
            <w:tcPrChange w:id="3342" w:author="刘佳" w:date="2020-03-09T09:17:42Z">
              <w:tcPr>
                <w:tcW w:w="1134"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ins w:id="3344" w:author="刘佳" w:date="2020-03-09T09:12:17Z"/>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pPrChange w:id="3343"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345"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实施生态</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themeColor="text1"/>
                <w:sz w:val="24"/>
                <w:szCs w:val="24"/>
                <w:rPrChange w:id="3347" w:author="刘佳" w:date="2020-03-09T09:10:51Z">
                  <w:rPr>
                    <w:rFonts w:hint="default" w:ascii="Times New Roman" w:hAnsi="Times New Roman" w:eastAsia="楷体_GB2312" w:cs="Times New Roman"/>
                    <w:color w:val="000000" w:themeColor="text1"/>
                    <w:sz w:val="24"/>
                    <w:szCs w:val="24"/>
                    <w14:textFill>
                      <w14:solidFill>
                        <w14:schemeClr w14:val="tx1"/>
                      </w14:solidFill>
                    </w14:textFill>
                  </w:rPr>
                </w:rPrChange>
                <w14:textFill>
                  <w14:solidFill>
                    <w14:schemeClr w14:val="tx1"/>
                  </w14:solidFill>
                </w14:textFill>
              </w:rPr>
              <w:pPrChange w:id="3346"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348"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修复</w:t>
            </w:r>
          </w:p>
        </w:tc>
        <w:tc>
          <w:tcPr>
            <w:tcW w:w="1541" w:type="dxa"/>
            <w:vMerge w:val="restart"/>
            <w:shd w:val="clear" w:color="auto" w:fill="auto"/>
            <w:tcMar>
              <w:top w:w="10" w:type="dxa"/>
              <w:left w:w="10" w:type="dxa"/>
              <w:right w:w="10" w:type="dxa"/>
            </w:tcMar>
            <w:vAlign w:val="center"/>
            <w:tcPrChange w:id="3349" w:author="刘佳" w:date="2020-03-09T09:17:42Z">
              <w:tcPr>
                <w:tcW w:w="1541"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color w:val="000000" w:themeColor="text1"/>
                <w:sz w:val="24"/>
                <w:szCs w:val="24"/>
                <w:rPrChange w:id="3351" w:author="刘佳" w:date="2020-03-09T09:10:51Z">
                  <w:rPr>
                    <w:rFonts w:hint="default" w:ascii="Times New Roman" w:hAnsi="Times New Roman" w:eastAsia="楷体_GB2312" w:cs="Times New Roman"/>
                    <w:color w:val="000000" w:themeColor="text1"/>
                    <w:sz w:val="24"/>
                    <w:szCs w:val="24"/>
                    <w14:textFill>
                      <w14:solidFill>
                        <w14:schemeClr w14:val="tx1"/>
                      </w14:solidFill>
                    </w14:textFill>
                  </w:rPr>
                </w:rPrChange>
                <w14:textFill>
                  <w14:solidFill>
                    <w14:schemeClr w14:val="tx1"/>
                  </w14:solidFill>
                </w14:textFill>
              </w:rPr>
              <w:pPrChange w:id="3350"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352"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重点岸线海洋环境监测</w:t>
            </w:r>
          </w:p>
        </w:tc>
        <w:tc>
          <w:tcPr>
            <w:tcW w:w="2659" w:type="dxa"/>
            <w:vMerge w:val="restart"/>
            <w:shd w:val="clear" w:color="auto" w:fill="auto"/>
            <w:tcMar>
              <w:top w:w="10" w:type="dxa"/>
              <w:left w:w="10" w:type="dxa"/>
              <w:right w:w="10" w:type="dxa"/>
            </w:tcMar>
            <w:vAlign w:val="center"/>
            <w:tcPrChange w:id="3353" w:author="刘佳" w:date="2020-03-09T09:17:42Z">
              <w:tcPr>
                <w:tcW w:w="2659"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355"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354"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356"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协助开展珠江口海域海水质量监测工作，承担辖区</w:t>
            </w:r>
            <w:r>
              <w:rPr>
                <w:rStyle w:val="12"/>
                <w:rFonts w:hint="default" w:ascii="Times New Roman" w:hAnsi="Times New Roman" w:eastAsia="楷体_GB2312" w:cs="Times New Roman"/>
                <w:color w:val="000000" w:themeColor="text1"/>
                <w:sz w:val="24"/>
                <w:szCs w:val="24"/>
                <w:lang w:val="en-US" w:eastAsia="zh-CN" w:bidi="ar"/>
                <w:rPrChange w:id="3357"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358"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个海滩垃圾工作</w:t>
            </w:r>
            <w:r>
              <w:rPr>
                <w:rStyle w:val="8"/>
                <w:rFonts w:hint="default" w:ascii="Times New Roman" w:hAnsi="Times New Roman" w:eastAsia="楷体_GB2312" w:cs="Times New Roman"/>
                <w:color w:val="000000" w:themeColor="text1"/>
                <w:sz w:val="24"/>
                <w:szCs w:val="24"/>
                <w:lang w:val="en-US" w:eastAsia="zh-CN" w:bidi="ar"/>
                <w:rPrChange w:id="3359" w:author="刘佳" w:date="2020-03-09T09:10:51Z">
                  <w:rPr>
                    <w:rStyle w:val="8"/>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等；提升海洋沉积物监测能力等。</w:t>
            </w:r>
          </w:p>
        </w:tc>
        <w:tc>
          <w:tcPr>
            <w:tcW w:w="791" w:type="dxa"/>
            <w:vMerge w:val="restart"/>
            <w:shd w:val="clear" w:color="auto" w:fill="auto"/>
            <w:tcMar>
              <w:top w:w="10" w:type="dxa"/>
              <w:left w:w="10" w:type="dxa"/>
              <w:right w:w="10" w:type="dxa"/>
            </w:tcMar>
            <w:vAlign w:val="center"/>
            <w:tcPrChange w:id="3360" w:author="刘佳" w:date="2020-03-09T09:17:42Z">
              <w:tcPr>
                <w:tcW w:w="791"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362"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361"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363"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约束性</w:t>
            </w:r>
            <w:r>
              <w:rPr>
                <w:rStyle w:val="13"/>
                <w:rFonts w:hint="default" w:ascii="Times New Roman" w:hAnsi="Times New Roman" w:eastAsia="楷体_GB2312" w:cs="Times New Roman"/>
                <w:color w:val="000000" w:themeColor="text1"/>
                <w:sz w:val="24"/>
                <w:szCs w:val="24"/>
                <w:lang w:val="en-US" w:eastAsia="zh-CN" w:bidi="ar"/>
                <w:rPrChange w:id="3364"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p>
        </w:tc>
        <w:tc>
          <w:tcPr>
            <w:tcW w:w="1023" w:type="dxa"/>
            <w:vMerge w:val="restart"/>
            <w:shd w:val="clear" w:color="auto" w:fill="auto"/>
            <w:tcMar>
              <w:top w:w="10" w:type="dxa"/>
              <w:left w:w="10" w:type="dxa"/>
              <w:right w:w="10" w:type="dxa"/>
            </w:tcMar>
            <w:vAlign w:val="center"/>
            <w:tcPrChange w:id="3365" w:author="刘佳" w:date="2020-03-09T09:17:42Z">
              <w:tcPr>
                <w:tcW w:w="1023"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367"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366"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368"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财政补助</w:t>
            </w:r>
          </w:p>
        </w:tc>
        <w:tc>
          <w:tcPr>
            <w:tcW w:w="900" w:type="dxa"/>
            <w:vMerge w:val="restart"/>
            <w:shd w:val="clear" w:color="auto" w:fill="auto"/>
            <w:tcMar>
              <w:top w:w="10" w:type="dxa"/>
              <w:left w:w="10" w:type="dxa"/>
              <w:right w:w="10" w:type="dxa"/>
            </w:tcMar>
            <w:vAlign w:val="center"/>
            <w:tcPrChange w:id="3369" w:author="刘佳" w:date="2020-03-09T09:17:42Z">
              <w:tcPr>
                <w:tcW w:w="900"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371"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370" w:author="刘佳" w:date="2020-03-09T09:17:42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372"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不超过项目投资总额。</w:t>
            </w:r>
          </w:p>
        </w:tc>
        <w:tc>
          <w:tcPr>
            <w:tcW w:w="5102" w:type="dxa"/>
            <w:vMerge w:val="restart"/>
            <w:shd w:val="clear" w:color="auto" w:fill="auto"/>
            <w:tcMar>
              <w:top w:w="10" w:type="dxa"/>
              <w:left w:w="10" w:type="dxa"/>
              <w:right w:w="10" w:type="dxa"/>
            </w:tcMar>
            <w:vAlign w:val="center"/>
            <w:tcPrChange w:id="3373" w:author="刘佳" w:date="2020-03-09T09:17:42Z">
              <w:tcPr>
                <w:tcW w:w="4964"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375"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374"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3"/>
                <w:rFonts w:hint="default" w:ascii="Times New Roman" w:hAnsi="Times New Roman" w:eastAsia="楷体_GB2312" w:cs="Times New Roman"/>
                <w:color w:val="000000" w:themeColor="text1"/>
                <w:sz w:val="24"/>
                <w:szCs w:val="24"/>
                <w:lang w:val="en-US" w:eastAsia="zh-CN" w:bidi="ar"/>
                <w:rPrChange w:id="3376"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根据</w:t>
            </w:r>
            <w:r>
              <w:rPr>
                <w:rStyle w:val="12"/>
                <w:rFonts w:hint="default" w:ascii="Times New Roman" w:hAnsi="Times New Roman" w:eastAsia="楷体_GB2312" w:cs="Times New Roman"/>
                <w:color w:val="000000" w:themeColor="text1"/>
                <w:sz w:val="24"/>
                <w:szCs w:val="24"/>
                <w:lang w:val="en-US" w:eastAsia="zh-CN" w:bidi="ar"/>
                <w:rPrChange w:id="3377"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《2020</w:t>
            </w:r>
            <w:r>
              <w:rPr>
                <w:rStyle w:val="13"/>
                <w:rFonts w:hint="default" w:ascii="Times New Roman" w:hAnsi="Times New Roman" w:eastAsia="楷体_GB2312" w:cs="Times New Roman"/>
                <w:color w:val="000000" w:themeColor="text1"/>
                <w:sz w:val="24"/>
                <w:szCs w:val="24"/>
                <w:lang w:val="en-US" w:eastAsia="zh-CN" w:bidi="ar"/>
                <w:rPrChange w:id="3378"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年广东省生态环境监测方案》要求，协助组织开展珠江口海域监测工作，完成辖区</w:t>
            </w:r>
            <w:r>
              <w:rPr>
                <w:rStyle w:val="12"/>
                <w:rFonts w:hint="default" w:ascii="Times New Roman" w:hAnsi="Times New Roman" w:eastAsia="楷体_GB2312" w:cs="Times New Roman"/>
                <w:color w:val="000000" w:themeColor="text1"/>
                <w:sz w:val="24"/>
                <w:szCs w:val="24"/>
                <w:lang w:val="en-US" w:eastAsia="zh-CN" w:bidi="ar"/>
                <w:rPrChange w:id="3379"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380"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个海滩垃圾</w:t>
            </w:r>
            <w:r>
              <w:rPr>
                <w:rStyle w:val="12"/>
                <w:rFonts w:hint="default" w:ascii="Times New Roman" w:hAnsi="Times New Roman" w:eastAsia="楷体_GB2312" w:cs="Times New Roman"/>
                <w:color w:val="000000" w:themeColor="text1"/>
                <w:sz w:val="24"/>
                <w:szCs w:val="24"/>
                <w:lang w:val="en-US" w:eastAsia="zh-CN" w:bidi="ar"/>
                <w:rPrChange w:id="3381"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w:t>
            </w:r>
            <w:r>
              <w:rPr>
                <w:rStyle w:val="13"/>
                <w:rFonts w:hint="default" w:ascii="Times New Roman" w:hAnsi="Times New Roman" w:eastAsia="楷体_GB2312" w:cs="Times New Roman"/>
                <w:color w:val="000000" w:themeColor="text1"/>
                <w:sz w:val="24"/>
                <w:szCs w:val="24"/>
                <w:lang w:val="en-US" w:eastAsia="zh-CN" w:bidi="ar"/>
                <w:rPrChange w:id="3382"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任务</w:t>
            </w:r>
            <w:r>
              <w:rPr>
                <w:rStyle w:val="12"/>
                <w:rFonts w:hint="default" w:ascii="Times New Roman" w:hAnsi="Times New Roman" w:eastAsia="楷体_GB2312" w:cs="Times New Roman"/>
                <w:color w:val="000000" w:themeColor="text1"/>
                <w:sz w:val="24"/>
                <w:szCs w:val="24"/>
                <w:lang w:val="en-US" w:eastAsia="zh-CN" w:bidi="ar"/>
                <w:rPrChange w:id="3383"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并上报数据</w:t>
            </w:r>
            <w:r>
              <w:rPr>
                <w:rStyle w:val="13"/>
                <w:rFonts w:hint="default" w:ascii="Times New Roman" w:hAnsi="Times New Roman" w:eastAsia="楷体_GB2312" w:cs="Times New Roman"/>
                <w:color w:val="000000" w:themeColor="text1"/>
                <w:sz w:val="24"/>
                <w:szCs w:val="24"/>
                <w:lang w:val="en-US" w:eastAsia="zh-CN" w:bidi="ar"/>
                <w:rPrChange w:id="3384"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，完成相关监测结果分析评价；提升海洋沉积物监测能力。协助省中心完成其他相关工作</w:t>
            </w:r>
            <w:r>
              <w:rPr>
                <w:rStyle w:val="12"/>
                <w:rFonts w:hint="default" w:ascii="Times New Roman" w:hAnsi="Times New Roman" w:eastAsia="楷体_GB2312" w:cs="Times New Roman"/>
                <w:color w:val="000000" w:themeColor="text1"/>
                <w:sz w:val="24"/>
                <w:szCs w:val="24"/>
                <w:lang w:val="en-US" w:eastAsia="zh-CN" w:bidi="ar"/>
                <w:rPrChange w:id="3385"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p>
        </w:tc>
        <w:tc>
          <w:tcPr>
            <w:tcW w:w="804" w:type="dxa"/>
            <w:vMerge w:val="restart"/>
            <w:shd w:val="clear" w:color="auto" w:fill="auto"/>
            <w:tcMar>
              <w:top w:w="10" w:type="dxa"/>
              <w:left w:w="10" w:type="dxa"/>
              <w:right w:w="10" w:type="dxa"/>
            </w:tcMar>
            <w:vAlign w:val="center"/>
            <w:tcPrChange w:id="3386" w:author="刘佳" w:date="2020-03-09T09:17:42Z">
              <w:tcPr>
                <w:tcW w:w="804"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388"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387"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389"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2020年</w:t>
            </w:r>
          </w:p>
        </w:tc>
        <w:tc>
          <w:tcPr>
            <w:tcW w:w="785" w:type="dxa"/>
            <w:vMerge w:val="restart"/>
            <w:shd w:val="clear" w:color="auto" w:fill="auto"/>
            <w:tcMar>
              <w:top w:w="10" w:type="dxa"/>
              <w:left w:w="10" w:type="dxa"/>
              <w:right w:w="10" w:type="dxa"/>
            </w:tcMar>
            <w:vAlign w:val="center"/>
            <w:tcPrChange w:id="3390" w:author="刘佳" w:date="2020-03-09T09:17:42Z">
              <w:tcPr>
                <w:tcW w:w="668" w:type="dxa"/>
                <w:vMerge w:val="restart"/>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392"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391"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393"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广州市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Change w:id="3394" w:author="刘佳" w:date="2020-03-09T09:17:4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blPrExChange>
        </w:tblPrEx>
        <w:trPr>
          <w:trHeight w:val="420" w:hRule="atLeast"/>
          <w:jc w:val="center"/>
          <w:trPrChange w:id="3394" w:author="刘佳" w:date="2020-03-09T09:17:42Z">
            <w:trPr>
              <w:trHeight w:val="312" w:hRule="atLeast"/>
              <w:jc w:val="center"/>
            </w:trPr>
          </w:trPrChange>
        </w:trPr>
        <w:tc>
          <w:tcPr>
            <w:tcW w:w="428" w:type="dxa"/>
            <w:vMerge w:val="continue"/>
            <w:shd w:val="clear" w:color="auto" w:fill="auto"/>
            <w:tcMar>
              <w:top w:w="10" w:type="dxa"/>
              <w:left w:w="10" w:type="dxa"/>
              <w:right w:w="10" w:type="dxa"/>
            </w:tcMar>
            <w:vAlign w:val="center"/>
            <w:tcPrChange w:id="3395" w:author="刘佳" w:date="2020-03-09T09:17:42Z">
              <w:tcPr>
                <w:tcW w:w="347" w:type="dxa"/>
                <w:vMerge w:val="continue"/>
                <w:shd w:val="clear" w:color="auto" w:fill="auto"/>
                <w:tcMar>
                  <w:top w:w="10" w:type="dxa"/>
                  <w:left w:w="10" w:type="dxa"/>
                  <w:right w:w="10" w:type="dxa"/>
                </w:tcMar>
                <w:vAlign w:val="center"/>
              </w:tcPr>
            </w:tcPrChange>
          </w:tcPr>
          <w:p>
            <w:pPr>
              <w:keepNext w:val="0"/>
              <w:keepLines w:val="0"/>
              <w:pageBreakBefore w:val="0"/>
              <w:kinsoku/>
              <w:wordWrap/>
              <w:overflowPunct/>
              <w:topLinePunct w:val="0"/>
              <w:autoSpaceDE/>
              <w:autoSpaceDN/>
              <w:bidi w:val="0"/>
              <w:adjustRightInd/>
              <w:snapToGrid/>
              <w:spacing w:beforeLines="0" w:afterLines="0" w:line="300" w:lineRule="exact"/>
              <w:ind w:left="0" w:leftChars="0" w:right="0" w:rightChars="0" w:firstLine="0" w:firstLineChars="0"/>
              <w:jc w:val="center"/>
              <w:outlineLvl w:val="9"/>
              <w:rPr>
                <w:rFonts w:hint="default" w:ascii="Times New Roman" w:hAnsi="Times New Roman" w:eastAsia="楷体_GB2312" w:cs="Times New Roman"/>
                <w:i w:val="0"/>
                <w:color w:val="000000" w:themeColor="text1"/>
                <w:sz w:val="24"/>
                <w:szCs w:val="24"/>
                <w:u w:val="none"/>
                <w:rPrChange w:id="3397"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396" w:author="刘佳" w:date="2020-03-09T09:10:59Z">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pPr>
              </w:pPrChange>
            </w:pPr>
          </w:p>
        </w:tc>
        <w:tc>
          <w:tcPr>
            <w:tcW w:w="1257" w:type="dxa"/>
            <w:vMerge w:val="continue"/>
            <w:shd w:val="clear" w:color="auto" w:fill="auto"/>
            <w:tcMar>
              <w:top w:w="10" w:type="dxa"/>
              <w:left w:w="10" w:type="dxa"/>
              <w:right w:w="10" w:type="dxa"/>
            </w:tcMar>
            <w:vAlign w:val="center"/>
            <w:tcPrChange w:id="3398" w:author="刘佳" w:date="2020-03-09T09:17:42Z">
              <w:tcPr>
                <w:tcW w:w="1134" w:type="dxa"/>
                <w:vMerge w:val="continue"/>
                <w:shd w:val="clear" w:color="auto" w:fill="auto"/>
                <w:tcMar>
                  <w:top w:w="10" w:type="dxa"/>
                  <w:left w:w="10" w:type="dxa"/>
                  <w:right w:w="10" w:type="dxa"/>
                </w:tcMar>
                <w:vAlign w:val="center"/>
              </w:tcPr>
            </w:tcPrChange>
          </w:tcPr>
          <w:p>
            <w:pPr>
              <w:keepNext w:val="0"/>
              <w:keepLines w:val="0"/>
              <w:pageBreakBefore w:val="0"/>
              <w:kinsoku/>
              <w:wordWrap/>
              <w:overflowPunct/>
              <w:topLinePunct w:val="0"/>
              <w:autoSpaceDE/>
              <w:autoSpaceDN/>
              <w:bidi w:val="0"/>
              <w:adjustRightInd/>
              <w:snapToGrid/>
              <w:spacing w:beforeLines="0" w:afterLines="0" w:line="300" w:lineRule="exact"/>
              <w:ind w:left="0" w:leftChars="0" w:right="0" w:rightChars="0" w:firstLine="0" w:firstLineChars="0"/>
              <w:jc w:val="center"/>
              <w:outlineLvl w:val="9"/>
              <w:rPr>
                <w:rFonts w:hint="default" w:ascii="Times New Roman" w:hAnsi="Times New Roman" w:eastAsia="楷体_GB2312" w:cs="Times New Roman"/>
                <w:i w:val="0"/>
                <w:color w:val="000000" w:themeColor="text1"/>
                <w:sz w:val="24"/>
                <w:szCs w:val="24"/>
                <w:u w:val="none"/>
                <w:rPrChange w:id="3400"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399" w:author="刘佳" w:date="2020-03-09T09:10:59Z">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pPr>
              </w:pPrChange>
            </w:pPr>
          </w:p>
        </w:tc>
        <w:tc>
          <w:tcPr>
            <w:tcW w:w="1541" w:type="dxa"/>
            <w:vMerge w:val="continue"/>
            <w:shd w:val="clear" w:color="auto" w:fill="auto"/>
            <w:tcMar>
              <w:top w:w="10" w:type="dxa"/>
              <w:left w:w="10" w:type="dxa"/>
              <w:right w:w="10" w:type="dxa"/>
            </w:tcMar>
            <w:vAlign w:val="center"/>
            <w:tcPrChange w:id="3401" w:author="刘佳" w:date="2020-03-09T09:17:42Z">
              <w:tcPr>
                <w:tcW w:w="1541" w:type="dxa"/>
                <w:vMerge w:val="continue"/>
                <w:shd w:val="clear" w:color="auto" w:fill="auto"/>
                <w:tcMar>
                  <w:top w:w="10" w:type="dxa"/>
                  <w:left w:w="10" w:type="dxa"/>
                  <w:right w:w="10" w:type="dxa"/>
                </w:tcMar>
                <w:vAlign w:val="center"/>
              </w:tcPr>
            </w:tcPrChange>
          </w:tcPr>
          <w:p>
            <w:pPr>
              <w:keepNext w:val="0"/>
              <w:keepLines w:val="0"/>
              <w:pageBreakBefore w:val="0"/>
              <w:kinsoku/>
              <w:wordWrap/>
              <w:overflowPunct/>
              <w:topLinePunct w:val="0"/>
              <w:autoSpaceDE/>
              <w:autoSpaceDN/>
              <w:bidi w:val="0"/>
              <w:adjustRightInd/>
              <w:snapToGrid/>
              <w:spacing w:beforeLines="0" w:afterLines="0" w:line="300" w:lineRule="exact"/>
              <w:ind w:left="0" w:leftChars="0" w:right="0" w:rightChars="0" w:firstLine="0" w:firstLineChars="0"/>
              <w:jc w:val="both"/>
              <w:outlineLvl w:val="9"/>
              <w:rPr>
                <w:rFonts w:hint="default" w:ascii="Times New Roman" w:hAnsi="Times New Roman" w:eastAsia="楷体_GB2312" w:cs="Times New Roman"/>
                <w:i w:val="0"/>
                <w:color w:val="000000" w:themeColor="text1"/>
                <w:sz w:val="24"/>
                <w:szCs w:val="24"/>
                <w:u w:val="none"/>
                <w:rPrChange w:id="3403"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402" w:author="刘佳" w:date="2020-03-09T09:10:59Z">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pPr>
              </w:pPrChange>
            </w:pPr>
          </w:p>
        </w:tc>
        <w:tc>
          <w:tcPr>
            <w:tcW w:w="2659" w:type="dxa"/>
            <w:vMerge w:val="continue"/>
            <w:shd w:val="clear" w:color="auto" w:fill="auto"/>
            <w:tcMar>
              <w:top w:w="10" w:type="dxa"/>
              <w:left w:w="10" w:type="dxa"/>
              <w:right w:w="10" w:type="dxa"/>
            </w:tcMar>
            <w:vAlign w:val="center"/>
            <w:tcPrChange w:id="3404" w:author="刘佳" w:date="2020-03-09T09:17:42Z">
              <w:tcPr>
                <w:tcW w:w="2659" w:type="dxa"/>
                <w:vMerge w:val="continue"/>
                <w:shd w:val="clear" w:color="auto" w:fill="auto"/>
                <w:tcMar>
                  <w:top w:w="10" w:type="dxa"/>
                  <w:left w:w="10" w:type="dxa"/>
                  <w:right w:w="10" w:type="dxa"/>
                </w:tcMar>
                <w:vAlign w:val="center"/>
              </w:tcPr>
            </w:tcPrChange>
          </w:tcPr>
          <w:p>
            <w:pPr>
              <w:keepNext w:val="0"/>
              <w:keepLines w:val="0"/>
              <w:pageBreakBefore w:val="0"/>
              <w:kinsoku/>
              <w:wordWrap/>
              <w:overflowPunct/>
              <w:topLinePunct w:val="0"/>
              <w:autoSpaceDE/>
              <w:autoSpaceDN/>
              <w:bidi w:val="0"/>
              <w:adjustRightInd/>
              <w:snapToGrid/>
              <w:spacing w:beforeLines="0" w:afterLines="0" w:line="300" w:lineRule="exact"/>
              <w:ind w:left="0" w:leftChars="0" w:right="0" w:rightChars="0" w:firstLine="0" w:firstLineChars="0"/>
              <w:jc w:val="both"/>
              <w:outlineLvl w:val="9"/>
              <w:rPr>
                <w:rFonts w:hint="default" w:ascii="Times New Roman" w:hAnsi="Times New Roman" w:eastAsia="楷体_GB2312" w:cs="Times New Roman"/>
                <w:i w:val="0"/>
                <w:color w:val="000000" w:themeColor="text1"/>
                <w:sz w:val="24"/>
                <w:szCs w:val="24"/>
                <w:u w:val="none"/>
                <w:rPrChange w:id="3406"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405" w:author="刘佳" w:date="2020-03-09T09:10:59Z">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pPr>
              </w:pPrChange>
            </w:pPr>
          </w:p>
        </w:tc>
        <w:tc>
          <w:tcPr>
            <w:tcW w:w="791" w:type="dxa"/>
            <w:vMerge w:val="continue"/>
            <w:shd w:val="clear" w:color="auto" w:fill="auto"/>
            <w:tcMar>
              <w:top w:w="10" w:type="dxa"/>
              <w:left w:w="10" w:type="dxa"/>
              <w:right w:w="10" w:type="dxa"/>
            </w:tcMar>
            <w:vAlign w:val="center"/>
            <w:tcPrChange w:id="3407" w:author="刘佳" w:date="2020-03-09T09:17:42Z">
              <w:tcPr>
                <w:tcW w:w="791" w:type="dxa"/>
                <w:vMerge w:val="continue"/>
                <w:shd w:val="clear" w:color="auto" w:fill="auto"/>
                <w:tcMar>
                  <w:top w:w="10" w:type="dxa"/>
                  <w:left w:w="10" w:type="dxa"/>
                  <w:right w:w="10" w:type="dxa"/>
                </w:tcMar>
                <w:vAlign w:val="center"/>
              </w:tcPr>
            </w:tcPrChange>
          </w:tcPr>
          <w:p>
            <w:pPr>
              <w:keepNext w:val="0"/>
              <w:keepLines w:val="0"/>
              <w:pageBreakBefore w:val="0"/>
              <w:kinsoku/>
              <w:wordWrap/>
              <w:overflowPunct/>
              <w:topLinePunct w:val="0"/>
              <w:autoSpaceDE/>
              <w:autoSpaceDN/>
              <w:bidi w:val="0"/>
              <w:adjustRightInd/>
              <w:snapToGrid/>
              <w:spacing w:beforeLines="0" w:afterLines="0" w:line="300" w:lineRule="exact"/>
              <w:ind w:left="0" w:leftChars="0" w:right="0" w:rightChars="0" w:firstLine="0" w:firstLineChars="0"/>
              <w:jc w:val="center"/>
              <w:outlineLvl w:val="9"/>
              <w:rPr>
                <w:rFonts w:hint="default" w:ascii="Times New Roman" w:hAnsi="Times New Roman" w:eastAsia="楷体_GB2312" w:cs="Times New Roman"/>
                <w:i w:val="0"/>
                <w:color w:val="000000" w:themeColor="text1"/>
                <w:sz w:val="24"/>
                <w:szCs w:val="24"/>
                <w:u w:val="none"/>
                <w:rPrChange w:id="3409"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408" w:author="刘佳" w:date="2020-03-09T09:10:59Z">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pPr>
              </w:pPrChange>
            </w:pPr>
          </w:p>
        </w:tc>
        <w:tc>
          <w:tcPr>
            <w:tcW w:w="1023" w:type="dxa"/>
            <w:vMerge w:val="continue"/>
            <w:shd w:val="clear" w:color="auto" w:fill="auto"/>
            <w:tcMar>
              <w:top w:w="10" w:type="dxa"/>
              <w:left w:w="10" w:type="dxa"/>
              <w:right w:w="10" w:type="dxa"/>
            </w:tcMar>
            <w:vAlign w:val="center"/>
            <w:tcPrChange w:id="3410" w:author="刘佳" w:date="2020-03-09T09:17:42Z">
              <w:tcPr>
                <w:tcW w:w="1023" w:type="dxa"/>
                <w:vMerge w:val="continue"/>
                <w:shd w:val="clear" w:color="auto" w:fill="auto"/>
                <w:tcMar>
                  <w:top w:w="10" w:type="dxa"/>
                  <w:left w:w="10" w:type="dxa"/>
                  <w:right w:w="10" w:type="dxa"/>
                </w:tcMar>
                <w:vAlign w:val="center"/>
              </w:tcPr>
            </w:tcPrChange>
          </w:tcPr>
          <w:p>
            <w:pPr>
              <w:keepNext w:val="0"/>
              <w:keepLines w:val="0"/>
              <w:pageBreakBefore w:val="0"/>
              <w:kinsoku/>
              <w:wordWrap/>
              <w:overflowPunct/>
              <w:topLinePunct w:val="0"/>
              <w:autoSpaceDE/>
              <w:autoSpaceDN/>
              <w:bidi w:val="0"/>
              <w:adjustRightInd/>
              <w:snapToGrid/>
              <w:spacing w:beforeLines="0" w:afterLines="0" w:line="300" w:lineRule="exact"/>
              <w:ind w:left="0" w:leftChars="0" w:right="0" w:rightChars="0" w:firstLine="0" w:firstLineChars="0"/>
              <w:jc w:val="center"/>
              <w:outlineLvl w:val="9"/>
              <w:rPr>
                <w:rFonts w:hint="default" w:ascii="Times New Roman" w:hAnsi="Times New Roman" w:eastAsia="楷体_GB2312" w:cs="Times New Roman"/>
                <w:i w:val="0"/>
                <w:color w:val="000000" w:themeColor="text1"/>
                <w:sz w:val="24"/>
                <w:szCs w:val="24"/>
                <w:u w:val="none"/>
                <w:rPrChange w:id="3412"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411" w:author="刘佳" w:date="2020-03-09T09:10:59Z">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pPr>
              </w:pPrChange>
            </w:pPr>
          </w:p>
        </w:tc>
        <w:tc>
          <w:tcPr>
            <w:tcW w:w="900" w:type="dxa"/>
            <w:vMerge w:val="continue"/>
            <w:shd w:val="clear" w:color="auto" w:fill="auto"/>
            <w:tcMar>
              <w:top w:w="10" w:type="dxa"/>
              <w:left w:w="10" w:type="dxa"/>
              <w:right w:w="10" w:type="dxa"/>
            </w:tcMar>
            <w:vAlign w:val="center"/>
            <w:tcPrChange w:id="3413" w:author="刘佳" w:date="2020-03-09T09:17:42Z">
              <w:tcPr>
                <w:tcW w:w="900" w:type="dxa"/>
                <w:vMerge w:val="continue"/>
                <w:shd w:val="clear" w:color="auto" w:fill="auto"/>
                <w:tcMar>
                  <w:top w:w="10" w:type="dxa"/>
                  <w:left w:w="10" w:type="dxa"/>
                  <w:right w:w="10" w:type="dxa"/>
                </w:tcMar>
                <w:vAlign w:val="center"/>
              </w:tcPr>
            </w:tcPrChange>
          </w:tcPr>
          <w:p>
            <w:pPr>
              <w:keepNext w:val="0"/>
              <w:keepLines w:val="0"/>
              <w:pageBreakBefore w:val="0"/>
              <w:kinsoku/>
              <w:wordWrap/>
              <w:overflowPunct/>
              <w:topLinePunct w:val="0"/>
              <w:autoSpaceDE/>
              <w:autoSpaceDN/>
              <w:bidi w:val="0"/>
              <w:adjustRightInd/>
              <w:snapToGrid/>
              <w:spacing w:beforeLines="0" w:afterLines="0" w:line="300" w:lineRule="exact"/>
              <w:ind w:left="0" w:leftChars="0" w:right="0" w:rightChars="0" w:firstLine="0" w:firstLineChars="0"/>
              <w:jc w:val="center"/>
              <w:outlineLvl w:val="9"/>
              <w:rPr>
                <w:rFonts w:hint="default" w:ascii="Times New Roman" w:hAnsi="Times New Roman" w:eastAsia="楷体_GB2312" w:cs="Times New Roman"/>
                <w:i w:val="0"/>
                <w:color w:val="000000" w:themeColor="text1"/>
                <w:sz w:val="24"/>
                <w:szCs w:val="24"/>
                <w:u w:val="none"/>
                <w:rPrChange w:id="3415"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414" w:author="刘佳" w:date="2020-03-09T09:17:42Z">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pPr>
              </w:pPrChange>
            </w:pPr>
          </w:p>
        </w:tc>
        <w:tc>
          <w:tcPr>
            <w:tcW w:w="5102" w:type="dxa"/>
            <w:vMerge w:val="continue"/>
            <w:shd w:val="clear" w:color="auto" w:fill="auto"/>
            <w:tcMar>
              <w:top w:w="10" w:type="dxa"/>
              <w:left w:w="10" w:type="dxa"/>
              <w:right w:w="10" w:type="dxa"/>
            </w:tcMar>
            <w:vAlign w:val="center"/>
            <w:tcPrChange w:id="3416" w:author="刘佳" w:date="2020-03-09T09:17:42Z">
              <w:tcPr>
                <w:tcW w:w="4964" w:type="dxa"/>
                <w:vMerge w:val="continue"/>
                <w:shd w:val="clear" w:color="auto" w:fill="auto"/>
                <w:tcMar>
                  <w:top w:w="10" w:type="dxa"/>
                  <w:left w:w="10" w:type="dxa"/>
                  <w:right w:w="10" w:type="dxa"/>
                </w:tcMar>
                <w:vAlign w:val="center"/>
              </w:tcPr>
            </w:tcPrChange>
          </w:tcPr>
          <w:p>
            <w:pPr>
              <w:keepNext w:val="0"/>
              <w:keepLines w:val="0"/>
              <w:pageBreakBefore w:val="0"/>
              <w:kinsoku/>
              <w:wordWrap/>
              <w:overflowPunct/>
              <w:topLinePunct w:val="0"/>
              <w:autoSpaceDE/>
              <w:autoSpaceDN/>
              <w:bidi w:val="0"/>
              <w:adjustRightInd/>
              <w:snapToGrid/>
              <w:spacing w:beforeLines="0" w:afterLines="0" w:line="300" w:lineRule="exact"/>
              <w:ind w:left="0" w:leftChars="0" w:right="0" w:rightChars="0" w:firstLine="0" w:firstLineChars="0"/>
              <w:jc w:val="both"/>
              <w:outlineLvl w:val="9"/>
              <w:rPr>
                <w:rFonts w:hint="default" w:ascii="Times New Roman" w:hAnsi="Times New Roman" w:eastAsia="楷体_GB2312" w:cs="Times New Roman"/>
                <w:i w:val="0"/>
                <w:color w:val="000000" w:themeColor="text1"/>
                <w:sz w:val="24"/>
                <w:szCs w:val="24"/>
                <w:u w:val="none"/>
                <w:rPrChange w:id="3418"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417" w:author="刘佳" w:date="2020-03-09T09:10:59Z">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pPr>
              </w:pPrChange>
            </w:pPr>
          </w:p>
        </w:tc>
        <w:tc>
          <w:tcPr>
            <w:tcW w:w="804" w:type="dxa"/>
            <w:vMerge w:val="continue"/>
            <w:shd w:val="clear" w:color="auto" w:fill="auto"/>
            <w:tcMar>
              <w:top w:w="10" w:type="dxa"/>
              <w:left w:w="10" w:type="dxa"/>
              <w:right w:w="10" w:type="dxa"/>
            </w:tcMar>
            <w:vAlign w:val="center"/>
            <w:tcPrChange w:id="3419" w:author="刘佳" w:date="2020-03-09T09:17:42Z">
              <w:tcPr>
                <w:tcW w:w="804" w:type="dxa"/>
                <w:vMerge w:val="continue"/>
                <w:shd w:val="clear" w:color="auto" w:fill="auto"/>
                <w:tcMar>
                  <w:top w:w="10" w:type="dxa"/>
                  <w:left w:w="10" w:type="dxa"/>
                  <w:right w:w="10" w:type="dxa"/>
                </w:tcMar>
                <w:vAlign w:val="center"/>
              </w:tcPr>
            </w:tcPrChange>
          </w:tcPr>
          <w:p>
            <w:pPr>
              <w:keepNext w:val="0"/>
              <w:keepLines w:val="0"/>
              <w:pageBreakBefore w:val="0"/>
              <w:kinsoku/>
              <w:wordWrap/>
              <w:overflowPunct/>
              <w:topLinePunct w:val="0"/>
              <w:autoSpaceDE/>
              <w:autoSpaceDN/>
              <w:bidi w:val="0"/>
              <w:adjustRightInd/>
              <w:snapToGrid/>
              <w:spacing w:beforeLines="0" w:afterLines="0" w:line="300" w:lineRule="exact"/>
              <w:ind w:left="0" w:leftChars="0" w:right="0" w:rightChars="0" w:firstLine="0" w:firstLineChars="0"/>
              <w:jc w:val="center"/>
              <w:outlineLvl w:val="9"/>
              <w:rPr>
                <w:rFonts w:hint="default" w:ascii="Times New Roman" w:hAnsi="Times New Roman" w:eastAsia="楷体_GB2312" w:cs="Times New Roman"/>
                <w:i w:val="0"/>
                <w:color w:val="000000" w:themeColor="text1"/>
                <w:sz w:val="24"/>
                <w:szCs w:val="24"/>
                <w:u w:val="none"/>
                <w:rPrChange w:id="3421"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420" w:author="刘佳" w:date="2020-03-09T09:10:59Z">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pPr>
              </w:pPrChange>
            </w:pPr>
          </w:p>
        </w:tc>
        <w:tc>
          <w:tcPr>
            <w:tcW w:w="785" w:type="dxa"/>
            <w:vMerge w:val="continue"/>
            <w:shd w:val="clear" w:color="auto" w:fill="auto"/>
            <w:tcMar>
              <w:top w:w="10" w:type="dxa"/>
              <w:left w:w="10" w:type="dxa"/>
              <w:right w:w="10" w:type="dxa"/>
            </w:tcMar>
            <w:vAlign w:val="center"/>
            <w:tcPrChange w:id="3422" w:author="刘佳" w:date="2020-03-09T09:17:42Z">
              <w:tcPr>
                <w:tcW w:w="668" w:type="dxa"/>
                <w:vMerge w:val="continue"/>
                <w:shd w:val="clear" w:color="auto" w:fill="auto"/>
                <w:tcMar>
                  <w:top w:w="10" w:type="dxa"/>
                  <w:left w:w="10" w:type="dxa"/>
                  <w:right w:w="10" w:type="dxa"/>
                </w:tcMar>
                <w:vAlign w:val="center"/>
              </w:tcPr>
            </w:tcPrChange>
          </w:tcPr>
          <w:p>
            <w:pPr>
              <w:keepNext w:val="0"/>
              <w:keepLines w:val="0"/>
              <w:pageBreakBefore w:val="0"/>
              <w:kinsoku/>
              <w:wordWrap/>
              <w:overflowPunct/>
              <w:topLinePunct w:val="0"/>
              <w:autoSpaceDE/>
              <w:autoSpaceDN/>
              <w:bidi w:val="0"/>
              <w:adjustRightInd/>
              <w:snapToGrid/>
              <w:spacing w:beforeLines="0" w:afterLines="0" w:line="300" w:lineRule="exact"/>
              <w:ind w:left="0" w:leftChars="0" w:right="0" w:rightChars="0" w:firstLine="0" w:firstLineChars="0"/>
              <w:jc w:val="center"/>
              <w:outlineLvl w:val="9"/>
              <w:rPr>
                <w:rFonts w:hint="default" w:ascii="Times New Roman" w:hAnsi="Times New Roman" w:eastAsia="楷体_GB2312" w:cs="Times New Roman"/>
                <w:i w:val="0"/>
                <w:color w:val="000000" w:themeColor="text1"/>
                <w:sz w:val="24"/>
                <w:szCs w:val="24"/>
                <w:u w:val="none"/>
                <w:rPrChange w:id="3424"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423" w:author="刘佳" w:date="2020-03-09T09:10:59Z">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pPr>
              </w:pPrChang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Change w:id="3425" w:author="刘佳" w:date="2020-03-09T09:17:4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blPrExChange>
        </w:tblPrEx>
        <w:trPr>
          <w:trHeight w:val="420" w:hRule="atLeast"/>
          <w:jc w:val="center"/>
          <w:trPrChange w:id="3425" w:author="刘佳" w:date="2020-03-09T09:17:42Z">
            <w:trPr>
              <w:trHeight w:val="306" w:hRule="atLeast"/>
              <w:jc w:val="center"/>
            </w:trPr>
          </w:trPrChange>
        </w:trPr>
        <w:tc>
          <w:tcPr>
            <w:tcW w:w="428" w:type="dxa"/>
            <w:shd w:val="clear" w:color="auto" w:fill="auto"/>
            <w:tcMar>
              <w:top w:w="10" w:type="dxa"/>
              <w:left w:w="10" w:type="dxa"/>
              <w:right w:w="10" w:type="dxa"/>
            </w:tcMar>
            <w:vAlign w:val="center"/>
            <w:tcPrChange w:id="3426" w:author="刘佳" w:date="2020-03-09T09:17:42Z">
              <w:tcPr>
                <w:tcW w:w="347"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428"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427"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429"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5</w:t>
            </w:r>
          </w:p>
        </w:tc>
        <w:tc>
          <w:tcPr>
            <w:tcW w:w="1257" w:type="dxa"/>
            <w:shd w:val="clear" w:color="auto" w:fill="auto"/>
            <w:tcMar>
              <w:top w:w="10" w:type="dxa"/>
              <w:left w:w="10" w:type="dxa"/>
              <w:right w:w="10" w:type="dxa"/>
            </w:tcMar>
            <w:vAlign w:val="center"/>
            <w:tcPrChange w:id="3430" w:author="刘佳" w:date="2020-03-09T09:17:42Z">
              <w:tcPr>
                <w:tcW w:w="113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ins w:id="3432" w:author="刘佳" w:date="2020-03-09T09:12:18Z"/>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pPrChange w:id="3431"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433"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实施生态</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435"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434"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436"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修复</w:t>
            </w:r>
          </w:p>
        </w:tc>
        <w:tc>
          <w:tcPr>
            <w:tcW w:w="1541" w:type="dxa"/>
            <w:shd w:val="clear" w:color="auto" w:fill="auto"/>
            <w:tcMar>
              <w:top w:w="10" w:type="dxa"/>
              <w:left w:w="10" w:type="dxa"/>
              <w:right w:w="10" w:type="dxa"/>
            </w:tcMar>
            <w:vAlign w:val="center"/>
            <w:tcPrChange w:id="3437" w:author="刘佳" w:date="2020-03-09T09:17:42Z">
              <w:tcPr>
                <w:tcW w:w="154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439"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438"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440"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重点岸线海洋环境监测</w:t>
            </w:r>
          </w:p>
        </w:tc>
        <w:tc>
          <w:tcPr>
            <w:tcW w:w="2659" w:type="dxa"/>
            <w:shd w:val="clear" w:color="auto" w:fill="auto"/>
            <w:tcMar>
              <w:top w:w="10" w:type="dxa"/>
              <w:left w:w="10" w:type="dxa"/>
              <w:right w:w="10" w:type="dxa"/>
            </w:tcMar>
            <w:vAlign w:val="center"/>
            <w:tcPrChange w:id="3441" w:author="刘佳" w:date="2020-03-09T09:17:42Z">
              <w:tcPr>
                <w:tcW w:w="2659"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443"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442"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444"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协助开展粤西海域海水质量（</w:t>
            </w:r>
            <w:r>
              <w:rPr>
                <w:rStyle w:val="12"/>
                <w:rFonts w:hint="default" w:ascii="Times New Roman" w:hAnsi="Times New Roman" w:eastAsia="楷体_GB2312" w:cs="Times New Roman"/>
                <w:color w:val="000000" w:themeColor="text1"/>
                <w:sz w:val="24"/>
                <w:szCs w:val="24"/>
                <w:lang w:val="en-US" w:eastAsia="zh-CN" w:bidi="ar"/>
                <w:rPrChange w:id="3445"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19</w:t>
            </w:r>
            <w:r>
              <w:rPr>
                <w:rStyle w:val="13"/>
                <w:rFonts w:hint="default" w:ascii="Times New Roman" w:hAnsi="Times New Roman" w:eastAsia="楷体_GB2312" w:cs="Times New Roman"/>
                <w:color w:val="000000" w:themeColor="text1"/>
                <w:sz w:val="24"/>
                <w:szCs w:val="24"/>
                <w:lang w:val="en-US" w:eastAsia="zh-CN" w:bidi="ar"/>
                <w:rPrChange w:id="3446"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个点位）监测工作，承担辖区</w:t>
            </w:r>
            <w:r>
              <w:rPr>
                <w:rStyle w:val="12"/>
                <w:rFonts w:hint="default" w:ascii="Times New Roman" w:hAnsi="Times New Roman" w:eastAsia="楷体_GB2312" w:cs="Times New Roman"/>
                <w:color w:val="000000" w:themeColor="text1"/>
                <w:sz w:val="24"/>
                <w:szCs w:val="24"/>
                <w:lang w:val="en-US" w:eastAsia="zh-CN" w:bidi="ar"/>
                <w:rPrChange w:id="3447"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448"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个海滩垃圾、小东江邻近海域（</w:t>
            </w:r>
            <w:r>
              <w:rPr>
                <w:rStyle w:val="12"/>
                <w:rFonts w:hint="default" w:ascii="Times New Roman" w:hAnsi="Times New Roman" w:eastAsia="楷体_GB2312" w:cs="Times New Roman"/>
                <w:color w:val="000000" w:themeColor="text1"/>
                <w:sz w:val="24"/>
                <w:szCs w:val="24"/>
                <w:lang w:val="en-US" w:eastAsia="zh-CN" w:bidi="ar"/>
                <w:rPrChange w:id="3449"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10</w:t>
            </w:r>
            <w:r>
              <w:rPr>
                <w:rStyle w:val="13"/>
                <w:rFonts w:hint="default" w:ascii="Times New Roman" w:hAnsi="Times New Roman" w:eastAsia="楷体_GB2312" w:cs="Times New Roman"/>
                <w:color w:val="000000" w:themeColor="text1"/>
                <w:sz w:val="24"/>
                <w:szCs w:val="24"/>
                <w:lang w:val="en-US" w:eastAsia="zh-CN" w:bidi="ar"/>
                <w:rPrChange w:id="3450"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个点位）监测工作</w:t>
            </w:r>
            <w:r>
              <w:rPr>
                <w:rStyle w:val="8"/>
                <w:rFonts w:hint="default" w:ascii="Times New Roman" w:hAnsi="Times New Roman" w:eastAsia="楷体_GB2312" w:cs="Times New Roman"/>
                <w:color w:val="000000" w:themeColor="text1"/>
                <w:sz w:val="24"/>
                <w:szCs w:val="24"/>
                <w:lang w:val="en-US" w:eastAsia="zh-CN" w:bidi="ar"/>
                <w:rPrChange w:id="3451" w:author="刘佳" w:date="2020-03-09T09:10:51Z">
                  <w:rPr>
                    <w:rStyle w:val="8"/>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等；提升</w:t>
            </w:r>
            <w:r>
              <w:rPr>
                <w:rStyle w:val="13"/>
                <w:rFonts w:hint="default" w:ascii="Times New Roman" w:hAnsi="Times New Roman" w:eastAsia="楷体_GB2312" w:cs="Times New Roman"/>
                <w:color w:val="000000" w:themeColor="text1"/>
                <w:sz w:val="24"/>
                <w:szCs w:val="24"/>
                <w:lang w:val="en-US" w:eastAsia="zh-CN" w:bidi="ar"/>
                <w:rPrChange w:id="3452"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海洋沉积物监测</w:t>
            </w:r>
            <w:r>
              <w:rPr>
                <w:rStyle w:val="8"/>
                <w:rFonts w:hint="default" w:ascii="Times New Roman" w:hAnsi="Times New Roman" w:eastAsia="楷体_GB2312" w:cs="Times New Roman"/>
                <w:color w:val="000000" w:themeColor="text1"/>
                <w:sz w:val="24"/>
                <w:szCs w:val="24"/>
                <w:lang w:val="en-US" w:eastAsia="zh-CN" w:bidi="ar"/>
                <w:rPrChange w:id="3453" w:author="刘佳" w:date="2020-03-09T09:10:51Z">
                  <w:rPr>
                    <w:rStyle w:val="8"/>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能力等。</w:t>
            </w:r>
          </w:p>
        </w:tc>
        <w:tc>
          <w:tcPr>
            <w:tcW w:w="791" w:type="dxa"/>
            <w:shd w:val="clear" w:color="auto" w:fill="auto"/>
            <w:tcMar>
              <w:top w:w="10" w:type="dxa"/>
              <w:left w:w="10" w:type="dxa"/>
              <w:right w:w="10" w:type="dxa"/>
            </w:tcMar>
            <w:vAlign w:val="center"/>
            <w:tcPrChange w:id="3454" w:author="刘佳" w:date="2020-03-09T09:17:42Z">
              <w:tcPr>
                <w:tcW w:w="79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456"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455"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457"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约束性</w:t>
            </w:r>
            <w:r>
              <w:rPr>
                <w:rStyle w:val="13"/>
                <w:rFonts w:hint="default" w:ascii="Times New Roman" w:hAnsi="Times New Roman" w:eastAsia="楷体_GB2312" w:cs="Times New Roman"/>
                <w:color w:val="000000" w:themeColor="text1"/>
                <w:sz w:val="24"/>
                <w:szCs w:val="24"/>
                <w:lang w:val="en-US" w:eastAsia="zh-CN" w:bidi="ar"/>
                <w:rPrChange w:id="3458"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p>
        </w:tc>
        <w:tc>
          <w:tcPr>
            <w:tcW w:w="1023" w:type="dxa"/>
            <w:shd w:val="clear" w:color="auto" w:fill="auto"/>
            <w:tcMar>
              <w:top w:w="10" w:type="dxa"/>
              <w:left w:w="10" w:type="dxa"/>
              <w:right w:w="10" w:type="dxa"/>
            </w:tcMar>
            <w:vAlign w:val="center"/>
            <w:tcPrChange w:id="3459" w:author="刘佳" w:date="2020-03-09T09:17:42Z">
              <w:tcPr>
                <w:tcW w:w="1023"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461"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460"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462"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财政补助</w:t>
            </w:r>
          </w:p>
        </w:tc>
        <w:tc>
          <w:tcPr>
            <w:tcW w:w="900" w:type="dxa"/>
            <w:shd w:val="clear" w:color="auto" w:fill="auto"/>
            <w:tcMar>
              <w:top w:w="10" w:type="dxa"/>
              <w:left w:w="10" w:type="dxa"/>
              <w:right w:w="10" w:type="dxa"/>
            </w:tcMar>
            <w:vAlign w:val="center"/>
            <w:tcPrChange w:id="3463" w:author="刘佳" w:date="2020-03-09T09:17:42Z">
              <w:tcPr>
                <w:tcW w:w="900"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465"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464" w:author="刘佳" w:date="2020-03-09T09:17:42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466"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不超过项目投资总额。</w:t>
            </w:r>
          </w:p>
        </w:tc>
        <w:tc>
          <w:tcPr>
            <w:tcW w:w="5102" w:type="dxa"/>
            <w:shd w:val="clear" w:color="auto" w:fill="auto"/>
            <w:tcMar>
              <w:top w:w="10" w:type="dxa"/>
              <w:left w:w="10" w:type="dxa"/>
              <w:right w:w="10" w:type="dxa"/>
            </w:tcMar>
            <w:vAlign w:val="center"/>
            <w:tcPrChange w:id="3467" w:author="刘佳" w:date="2020-03-09T09:17:42Z">
              <w:tcPr>
                <w:tcW w:w="496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Style w:val="13"/>
                <w:rFonts w:hint="default" w:ascii="Times New Roman" w:hAnsi="Times New Roman" w:eastAsia="楷体_GB2312" w:cs="Times New Roman"/>
                <w:color w:val="000000" w:themeColor="text1"/>
                <w:sz w:val="24"/>
                <w:szCs w:val="24"/>
                <w:lang w:val="en-US" w:eastAsia="zh-CN" w:bidi="ar"/>
                <w:rPrChange w:id="3469"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pPrChange w:id="3468"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3"/>
                <w:rFonts w:hint="default" w:ascii="Times New Roman" w:hAnsi="Times New Roman" w:eastAsia="楷体_GB2312" w:cs="Times New Roman"/>
                <w:color w:val="000000" w:themeColor="text1"/>
                <w:sz w:val="24"/>
                <w:szCs w:val="24"/>
                <w:lang w:val="en-US" w:eastAsia="zh-CN" w:bidi="ar"/>
                <w:rPrChange w:id="3470"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根据</w:t>
            </w:r>
            <w:r>
              <w:rPr>
                <w:rStyle w:val="12"/>
                <w:rFonts w:hint="default" w:ascii="Times New Roman" w:hAnsi="Times New Roman" w:eastAsia="楷体_GB2312" w:cs="Times New Roman"/>
                <w:color w:val="000000" w:themeColor="text1"/>
                <w:sz w:val="24"/>
                <w:szCs w:val="24"/>
                <w:lang w:val="en-US" w:eastAsia="zh-CN" w:bidi="ar"/>
                <w:rPrChange w:id="3471"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《2020</w:t>
            </w:r>
            <w:r>
              <w:rPr>
                <w:rStyle w:val="13"/>
                <w:rFonts w:hint="default" w:ascii="Times New Roman" w:hAnsi="Times New Roman" w:eastAsia="楷体_GB2312" w:cs="Times New Roman"/>
                <w:color w:val="000000" w:themeColor="text1"/>
                <w:sz w:val="24"/>
                <w:szCs w:val="24"/>
                <w:lang w:val="en-US" w:eastAsia="zh-CN" w:bidi="ar"/>
                <w:rPrChange w:id="3472"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年广东省生态环境监测方案》要求，协助开展粤西海域监测工作，完成辖区</w:t>
            </w:r>
            <w:r>
              <w:rPr>
                <w:rStyle w:val="12"/>
                <w:rFonts w:hint="default" w:ascii="Times New Roman" w:hAnsi="Times New Roman" w:eastAsia="楷体_GB2312" w:cs="Times New Roman"/>
                <w:color w:val="000000" w:themeColor="text1"/>
                <w:sz w:val="24"/>
                <w:szCs w:val="24"/>
                <w:lang w:val="en-US" w:eastAsia="zh-CN" w:bidi="ar"/>
                <w:rPrChange w:id="3473"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w:t>
            </w:r>
            <w:r>
              <w:rPr>
                <w:rStyle w:val="13"/>
                <w:rFonts w:hint="default" w:ascii="Times New Roman" w:hAnsi="Times New Roman" w:eastAsia="楷体_GB2312" w:cs="Times New Roman"/>
                <w:color w:val="000000" w:themeColor="text1"/>
                <w:sz w:val="24"/>
                <w:szCs w:val="24"/>
                <w:lang w:val="en-US" w:eastAsia="zh-CN" w:bidi="ar"/>
                <w:rPrChange w:id="3474"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任务</w:t>
            </w:r>
            <w:r>
              <w:rPr>
                <w:rStyle w:val="12"/>
                <w:rFonts w:hint="default" w:ascii="Times New Roman" w:hAnsi="Times New Roman" w:eastAsia="楷体_GB2312" w:cs="Times New Roman"/>
                <w:color w:val="000000" w:themeColor="text1"/>
                <w:sz w:val="24"/>
                <w:szCs w:val="24"/>
                <w:lang w:val="en-US" w:eastAsia="zh-CN" w:bidi="ar"/>
                <w:rPrChange w:id="3475"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并上报数据</w:t>
            </w:r>
            <w:r>
              <w:rPr>
                <w:rStyle w:val="13"/>
                <w:rFonts w:hint="default" w:ascii="Times New Roman" w:hAnsi="Times New Roman" w:eastAsia="楷体_GB2312" w:cs="Times New Roman"/>
                <w:color w:val="000000" w:themeColor="text1"/>
                <w:sz w:val="24"/>
                <w:szCs w:val="24"/>
                <w:lang w:val="en-US" w:eastAsia="zh-CN" w:bidi="ar"/>
                <w:rPrChange w:id="3476"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，完成相关监测结果分析评价；提升</w:t>
            </w:r>
            <w:r>
              <w:rPr>
                <w:rStyle w:val="12"/>
                <w:rFonts w:hint="default" w:ascii="Times New Roman" w:hAnsi="Times New Roman" w:eastAsia="楷体_GB2312" w:cs="Times New Roman"/>
                <w:color w:val="000000" w:themeColor="text1"/>
                <w:sz w:val="24"/>
                <w:szCs w:val="24"/>
                <w:lang w:val="en-US" w:eastAsia="zh-CN" w:bidi="ar"/>
                <w:rPrChange w:id="3477"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海洋沉积物</w:t>
            </w:r>
            <w:r>
              <w:rPr>
                <w:rStyle w:val="13"/>
                <w:rFonts w:hint="default" w:ascii="Times New Roman" w:hAnsi="Times New Roman" w:eastAsia="楷体_GB2312" w:cs="Times New Roman"/>
                <w:color w:val="000000" w:themeColor="text1"/>
                <w:sz w:val="24"/>
                <w:szCs w:val="24"/>
                <w:lang w:val="en-US" w:eastAsia="zh-CN" w:bidi="ar"/>
                <w:rPrChange w:id="3478"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w:t>
            </w:r>
            <w:r>
              <w:rPr>
                <w:rStyle w:val="12"/>
                <w:rFonts w:hint="default" w:ascii="Times New Roman" w:hAnsi="Times New Roman" w:eastAsia="楷体_GB2312" w:cs="Times New Roman"/>
                <w:color w:val="000000" w:themeColor="text1"/>
                <w:sz w:val="24"/>
                <w:szCs w:val="24"/>
                <w:lang w:val="en-US" w:eastAsia="zh-CN" w:bidi="ar"/>
                <w:rPrChange w:id="3479"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能力</w:t>
            </w:r>
            <w:r>
              <w:rPr>
                <w:rStyle w:val="13"/>
                <w:rFonts w:hint="default" w:ascii="Times New Roman" w:hAnsi="Times New Roman" w:eastAsia="楷体_GB2312" w:cs="Times New Roman"/>
                <w:color w:val="000000" w:themeColor="text1"/>
                <w:sz w:val="24"/>
                <w:szCs w:val="24"/>
                <w:lang w:val="en-US" w:eastAsia="zh-CN" w:bidi="ar"/>
                <w:rPrChange w:id="3480"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。具体如下：</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482"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481"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3"/>
                <w:rFonts w:hint="default" w:ascii="Times New Roman" w:hAnsi="Times New Roman" w:eastAsia="楷体_GB2312" w:cs="Times New Roman"/>
                <w:color w:val="000000" w:themeColor="text1"/>
                <w:sz w:val="24"/>
                <w:szCs w:val="24"/>
                <w:lang w:val="en-US" w:eastAsia="zh-CN" w:bidi="ar"/>
                <w:rPrChange w:id="3483"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1、协助完成19个省控点位海水质量监测工作。</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485"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484"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486"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2、完成</w:t>
            </w:r>
            <w:r>
              <w:rPr>
                <w:rStyle w:val="13"/>
                <w:rFonts w:hint="default" w:ascii="Times New Roman" w:hAnsi="Times New Roman" w:eastAsia="楷体_GB2312" w:cs="Times New Roman"/>
                <w:color w:val="000000" w:themeColor="text1"/>
                <w:sz w:val="24"/>
                <w:szCs w:val="24"/>
                <w:lang w:val="en-US" w:eastAsia="zh-CN" w:bidi="ar"/>
                <w:rPrChange w:id="348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1个</w:t>
            </w:r>
            <w:r>
              <w:rPr>
                <w:rStyle w:val="12"/>
                <w:rFonts w:hint="default" w:ascii="Times New Roman" w:hAnsi="Times New Roman" w:eastAsia="楷体_GB2312" w:cs="Times New Roman"/>
                <w:color w:val="000000" w:themeColor="text1"/>
                <w:sz w:val="24"/>
                <w:szCs w:val="24"/>
                <w:lang w:val="en-US" w:eastAsia="zh-CN" w:bidi="ar"/>
                <w:rPrChange w:id="3488"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海滩垃圾监测</w:t>
            </w:r>
            <w:r>
              <w:rPr>
                <w:rStyle w:val="13"/>
                <w:rFonts w:hint="default" w:ascii="Times New Roman" w:hAnsi="Times New Roman" w:eastAsia="楷体_GB2312" w:cs="Times New Roman"/>
                <w:color w:val="000000" w:themeColor="text1"/>
                <w:sz w:val="24"/>
                <w:szCs w:val="24"/>
                <w:lang w:val="en-US" w:eastAsia="zh-CN" w:bidi="ar"/>
                <w:rPrChange w:id="3489"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r>
              <w:rPr>
                <w:rStyle w:val="12"/>
                <w:rFonts w:hint="default" w:ascii="Times New Roman" w:hAnsi="Times New Roman" w:eastAsia="楷体_GB2312" w:cs="Times New Roman"/>
                <w:color w:val="000000" w:themeColor="text1"/>
                <w:sz w:val="24"/>
                <w:szCs w:val="24"/>
                <w:lang w:val="en-US" w:eastAsia="zh-CN" w:bidi="ar"/>
                <w:rPrChange w:id="3490"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492"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491"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3"/>
                <w:rFonts w:hint="default" w:ascii="Times New Roman" w:hAnsi="Times New Roman" w:eastAsia="楷体_GB2312" w:cs="Times New Roman"/>
                <w:color w:val="000000" w:themeColor="text1"/>
                <w:sz w:val="24"/>
                <w:szCs w:val="24"/>
                <w:lang w:val="en-US" w:eastAsia="zh-CN" w:bidi="ar"/>
                <w:rPrChange w:id="3493"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3、完成小东江邻近海域</w:t>
            </w:r>
            <w:r>
              <w:rPr>
                <w:rStyle w:val="12"/>
                <w:rFonts w:hint="default" w:ascii="Times New Roman" w:hAnsi="Times New Roman" w:eastAsia="楷体_GB2312" w:cs="Times New Roman"/>
                <w:color w:val="000000" w:themeColor="text1"/>
                <w:sz w:val="24"/>
                <w:szCs w:val="24"/>
                <w:lang w:val="en-US" w:eastAsia="zh-CN" w:bidi="ar"/>
                <w:rPrChange w:id="3494"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10</w:t>
            </w:r>
            <w:r>
              <w:rPr>
                <w:rStyle w:val="13"/>
                <w:rFonts w:hint="default" w:ascii="Times New Roman" w:hAnsi="Times New Roman" w:eastAsia="楷体_GB2312" w:cs="Times New Roman"/>
                <w:color w:val="000000" w:themeColor="text1"/>
                <w:sz w:val="24"/>
                <w:szCs w:val="24"/>
                <w:lang w:val="en-US" w:eastAsia="zh-CN" w:bidi="ar"/>
                <w:rPrChange w:id="3495"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个点位监测工作。</w:t>
            </w:r>
          </w:p>
        </w:tc>
        <w:tc>
          <w:tcPr>
            <w:tcW w:w="804" w:type="dxa"/>
            <w:shd w:val="clear" w:color="auto" w:fill="auto"/>
            <w:tcMar>
              <w:top w:w="10" w:type="dxa"/>
              <w:left w:w="10" w:type="dxa"/>
              <w:right w:w="10" w:type="dxa"/>
            </w:tcMar>
            <w:vAlign w:val="center"/>
            <w:tcPrChange w:id="3496" w:author="刘佳" w:date="2020-03-09T09:17:42Z">
              <w:tcPr>
                <w:tcW w:w="80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498"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497"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499"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2020年</w:t>
            </w:r>
          </w:p>
        </w:tc>
        <w:tc>
          <w:tcPr>
            <w:tcW w:w="785" w:type="dxa"/>
            <w:shd w:val="clear" w:color="auto" w:fill="auto"/>
            <w:tcMar>
              <w:top w:w="10" w:type="dxa"/>
              <w:left w:w="10" w:type="dxa"/>
              <w:right w:w="10" w:type="dxa"/>
            </w:tcMar>
            <w:vAlign w:val="center"/>
            <w:tcPrChange w:id="3500" w:author="刘佳" w:date="2020-03-09T09:17:42Z">
              <w:tcPr>
                <w:tcW w:w="668"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502"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501"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503"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茂名市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Change w:id="3504" w:author="刘佳" w:date="2020-03-09T09:17:4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blPrExChange>
        </w:tblPrEx>
        <w:trPr>
          <w:trHeight w:val="420" w:hRule="atLeast"/>
          <w:jc w:val="center"/>
          <w:trPrChange w:id="3504" w:author="刘佳" w:date="2020-03-09T09:17:42Z">
            <w:trPr>
              <w:trHeight w:val="306" w:hRule="atLeast"/>
              <w:jc w:val="center"/>
            </w:trPr>
          </w:trPrChange>
        </w:trPr>
        <w:tc>
          <w:tcPr>
            <w:tcW w:w="428" w:type="dxa"/>
            <w:shd w:val="clear" w:color="auto" w:fill="auto"/>
            <w:tcMar>
              <w:top w:w="10" w:type="dxa"/>
              <w:left w:w="10" w:type="dxa"/>
              <w:right w:w="10" w:type="dxa"/>
            </w:tcMar>
            <w:vAlign w:val="center"/>
            <w:tcPrChange w:id="3505" w:author="刘佳" w:date="2020-03-09T09:17:42Z">
              <w:tcPr>
                <w:tcW w:w="347"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507"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506"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508"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6</w:t>
            </w:r>
          </w:p>
        </w:tc>
        <w:tc>
          <w:tcPr>
            <w:tcW w:w="1257" w:type="dxa"/>
            <w:shd w:val="clear" w:color="auto" w:fill="auto"/>
            <w:tcMar>
              <w:top w:w="10" w:type="dxa"/>
              <w:left w:w="10" w:type="dxa"/>
              <w:right w:w="10" w:type="dxa"/>
            </w:tcMar>
            <w:vAlign w:val="center"/>
            <w:tcPrChange w:id="3509" w:author="刘佳" w:date="2020-03-09T09:17:42Z">
              <w:tcPr>
                <w:tcW w:w="113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ins w:id="3511" w:author="刘佳" w:date="2020-03-09T09:12:20Z"/>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pPrChange w:id="3510"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512"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实施生态</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514"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513"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515"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修复</w:t>
            </w:r>
          </w:p>
        </w:tc>
        <w:tc>
          <w:tcPr>
            <w:tcW w:w="1541" w:type="dxa"/>
            <w:shd w:val="clear" w:color="auto" w:fill="auto"/>
            <w:tcMar>
              <w:top w:w="10" w:type="dxa"/>
              <w:left w:w="10" w:type="dxa"/>
              <w:right w:w="10" w:type="dxa"/>
            </w:tcMar>
            <w:vAlign w:val="center"/>
            <w:tcPrChange w:id="3516" w:author="刘佳" w:date="2020-03-09T09:17:42Z">
              <w:tcPr>
                <w:tcW w:w="154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518"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517"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519"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重点岸线海洋环境监测</w:t>
            </w:r>
          </w:p>
        </w:tc>
        <w:tc>
          <w:tcPr>
            <w:tcW w:w="2659" w:type="dxa"/>
            <w:shd w:val="clear" w:color="auto" w:fill="auto"/>
            <w:tcMar>
              <w:top w:w="10" w:type="dxa"/>
              <w:left w:w="10" w:type="dxa"/>
              <w:right w:w="10" w:type="dxa"/>
            </w:tcMar>
            <w:vAlign w:val="center"/>
            <w:tcPrChange w:id="3520" w:author="刘佳" w:date="2020-03-09T09:17:42Z">
              <w:tcPr>
                <w:tcW w:w="2659"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522"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521"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523"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协助开展辖区海水质量监测，承担辖区</w:t>
            </w:r>
            <w:r>
              <w:rPr>
                <w:rStyle w:val="12"/>
                <w:rFonts w:hint="default" w:ascii="Times New Roman" w:hAnsi="Times New Roman" w:eastAsia="楷体_GB2312" w:cs="Times New Roman"/>
                <w:color w:val="000000" w:themeColor="text1"/>
                <w:sz w:val="24"/>
                <w:szCs w:val="24"/>
                <w:lang w:val="en-US" w:eastAsia="zh-CN" w:bidi="ar"/>
                <w:rPrChange w:id="3524"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525"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个海滩垃圾、大亚湾海域（</w:t>
            </w:r>
            <w:r>
              <w:rPr>
                <w:rStyle w:val="12"/>
                <w:rFonts w:hint="default" w:ascii="Times New Roman" w:hAnsi="Times New Roman" w:eastAsia="楷体_GB2312" w:cs="Times New Roman"/>
                <w:color w:val="000000" w:themeColor="text1"/>
                <w:sz w:val="24"/>
                <w:szCs w:val="24"/>
                <w:lang w:val="en-US" w:eastAsia="zh-CN" w:bidi="ar"/>
                <w:rPrChange w:id="3526"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18</w:t>
            </w:r>
            <w:r>
              <w:rPr>
                <w:rStyle w:val="13"/>
                <w:rFonts w:hint="default" w:ascii="Times New Roman" w:hAnsi="Times New Roman" w:eastAsia="楷体_GB2312" w:cs="Times New Roman"/>
                <w:color w:val="000000" w:themeColor="text1"/>
                <w:sz w:val="24"/>
                <w:szCs w:val="24"/>
                <w:lang w:val="en-US" w:eastAsia="zh-CN" w:bidi="ar"/>
                <w:rPrChange w:id="352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个水质点位、</w:t>
            </w:r>
            <w:r>
              <w:rPr>
                <w:rStyle w:val="12"/>
                <w:rFonts w:hint="default" w:ascii="Times New Roman" w:hAnsi="Times New Roman" w:eastAsia="楷体_GB2312" w:cs="Times New Roman"/>
                <w:color w:val="000000" w:themeColor="text1"/>
                <w:sz w:val="24"/>
                <w:szCs w:val="24"/>
                <w:lang w:val="en-US" w:eastAsia="zh-CN" w:bidi="ar"/>
                <w:rPrChange w:id="3528"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18</w:t>
            </w:r>
            <w:r>
              <w:rPr>
                <w:rStyle w:val="13"/>
                <w:rFonts w:hint="default" w:ascii="Times New Roman" w:hAnsi="Times New Roman" w:eastAsia="楷体_GB2312" w:cs="Times New Roman"/>
                <w:color w:val="000000" w:themeColor="text1"/>
                <w:sz w:val="24"/>
                <w:szCs w:val="24"/>
                <w:lang w:val="en-US" w:eastAsia="zh-CN" w:bidi="ar"/>
                <w:rPrChange w:id="3529"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个沉积物点位）生态监测工作</w:t>
            </w:r>
            <w:r>
              <w:rPr>
                <w:rStyle w:val="8"/>
                <w:rFonts w:hint="default" w:ascii="Times New Roman" w:hAnsi="Times New Roman" w:eastAsia="楷体_GB2312" w:cs="Times New Roman"/>
                <w:color w:val="000000" w:themeColor="text1"/>
                <w:sz w:val="24"/>
                <w:szCs w:val="24"/>
                <w:lang w:val="en-US" w:eastAsia="zh-CN" w:bidi="ar"/>
                <w:rPrChange w:id="3530" w:author="刘佳" w:date="2020-03-09T09:10:51Z">
                  <w:rPr>
                    <w:rStyle w:val="8"/>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等；提升海洋沉积物监测能力等。</w:t>
            </w:r>
          </w:p>
        </w:tc>
        <w:tc>
          <w:tcPr>
            <w:tcW w:w="791" w:type="dxa"/>
            <w:shd w:val="clear" w:color="auto" w:fill="auto"/>
            <w:tcMar>
              <w:top w:w="10" w:type="dxa"/>
              <w:left w:w="10" w:type="dxa"/>
              <w:right w:w="10" w:type="dxa"/>
            </w:tcMar>
            <w:vAlign w:val="center"/>
            <w:tcPrChange w:id="3531" w:author="刘佳" w:date="2020-03-09T09:17:42Z">
              <w:tcPr>
                <w:tcW w:w="79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533"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532"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534"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约束性</w:t>
            </w:r>
            <w:r>
              <w:rPr>
                <w:rStyle w:val="13"/>
                <w:rFonts w:hint="default" w:ascii="Times New Roman" w:hAnsi="Times New Roman" w:eastAsia="楷体_GB2312" w:cs="Times New Roman"/>
                <w:color w:val="000000" w:themeColor="text1"/>
                <w:sz w:val="24"/>
                <w:szCs w:val="24"/>
                <w:lang w:val="en-US" w:eastAsia="zh-CN" w:bidi="ar"/>
                <w:rPrChange w:id="3535"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p>
        </w:tc>
        <w:tc>
          <w:tcPr>
            <w:tcW w:w="1023" w:type="dxa"/>
            <w:shd w:val="clear" w:color="auto" w:fill="auto"/>
            <w:tcMar>
              <w:top w:w="10" w:type="dxa"/>
              <w:left w:w="10" w:type="dxa"/>
              <w:right w:w="10" w:type="dxa"/>
            </w:tcMar>
            <w:vAlign w:val="center"/>
            <w:tcPrChange w:id="3536" w:author="刘佳" w:date="2020-03-09T09:17:42Z">
              <w:tcPr>
                <w:tcW w:w="1023"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538"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537"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539"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财政补助</w:t>
            </w:r>
          </w:p>
        </w:tc>
        <w:tc>
          <w:tcPr>
            <w:tcW w:w="900" w:type="dxa"/>
            <w:shd w:val="clear" w:color="auto" w:fill="auto"/>
            <w:tcMar>
              <w:top w:w="10" w:type="dxa"/>
              <w:left w:w="10" w:type="dxa"/>
              <w:right w:w="10" w:type="dxa"/>
            </w:tcMar>
            <w:vAlign w:val="center"/>
            <w:tcPrChange w:id="3540" w:author="刘佳" w:date="2020-03-09T09:17:42Z">
              <w:tcPr>
                <w:tcW w:w="900"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542"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541" w:author="刘佳" w:date="2020-03-09T09:17:42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543"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不超过项目投资总额。</w:t>
            </w:r>
          </w:p>
        </w:tc>
        <w:tc>
          <w:tcPr>
            <w:tcW w:w="5102" w:type="dxa"/>
            <w:shd w:val="clear" w:color="auto" w:fill="auto"/>
            <w:tcMar>
              <w:top w:w="10" w:type="dxa"/>
              <w:left w:w="10" w:type="dxa"/>
              <w:right w:w="10" w:type="dxa"/>
            </w:tcMar>
            <w:vAlign w:val="center"/>
            <w:tcPrChange w:id="3544" w:author="刘佳" w:date="2020-03-09T09:17:42Z">
              <w:tcPr>
                <w:tcW w:w="496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546"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545"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3"/>
                <w:rFonts w:hint="default" w:ascii="Times New Roman" w:hAnsi="Times New Roman" w:eastAsia="楷体_GB2312" w:cs="Times New Roman"/>
                <w:color w:val="000000" w:themeColor="text1"/>
                <w:sz w:val="24"/>
                <w:szCs w:val="24"/>
                <w:lang w:val="en-US" w:eastAsia="zh-CN" w:bidi="ar"/>
                <w:rPrChange w:id="354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根据</w:t>
            </w:r>
            <w:r>
              <w:rPr>
                <w:rStyle w:val="12"/>
                <w:rFonts w:hint="default" w:ascii="Times New Roman" w:hAnsi="Times New Roman" w:eastAsia="楷体_GB2312" w:cs="Times New Roman"/>
                <w:color w:val="000000" w:themeColor="text1"/>
                <w:sz w:val="24"/>
                <w:szCs w:val="24"/>
                <w:lang w:val="en-US" w:eastAsia="zh-CN" w:bidi="ar"/>
                <w:rPrChange w:id="3548"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《2020</w:t>
            </w:r>
            <w:r>
              <w:rPr>
                <w:rStyle w:val="13"/>
                <w:rFonts w:hint="default" w:ascii="Times New Roman" w:hAnsi="Times New Roman" w:eastAsia="楷体_GB2312" w:cs="Times New Roman"/>
                <w:color w:val="000000" w:themeColor="text1"/>
                <w:sz w:val="24"/>
                <w:szCs w:val="24"/>
                <w:lang w:val="en-US" w:eastAsia="zh-CN" w:bidi="ar"/>
                <w:rPrChange w:id="3549"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年广东省生态环境监测方案》要求，协助</w:t>
            </w:r>
            <w:r>
              <w:rPr>
                <w:rStyle w:val="12"/>
                <w:rFonts w:hint="default" w:ascii="Times New Roman" w:hAnsi="Times New Roman" w:eastAsia="楷体_GB2312" w:cs="Times New Roman"/>
                <w:color w:val="000000" w:themeColor="text1"/>
                <w:sz w:val="24"/>
                <w:szCs w:val="24"/>
                <w:lang w:val="en-US" w:eastAsia="zh-CN" w:bidi="ar"/>
                <w:rPrChange w:id="3550"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开展</w:t>
            </w:r>
            <w:r>
              <w:rPr>
                <w:rStyle w:val="13"/>
                <w:rFonts w:hint="default" w:ascii="Times New Roman" w:hAnsi="Times New Roman" w:eastAsia="楷体_GB2312" w:cs="Times New Roman"/>
                <w:color w:val="000000" w:themeColor="text1"/>
                <w:sz w:val="24"/>
                <w:szCs w:val="24"/>
                <w:lang w:val="en-US" w:eastAsia="zh-CN" w:bidi="ar"/>
                <w:rPrChange w:id="3551"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珠江口海域</w:t>
            </w:r>
            <w:r>
              <w:rPr>
                <w:rStyle w:val="12"/>
                <w:rFonts w:hint="default" w:ascii="Times New Roman" w:hAnsi="Times New Roman" w:eastAsia="楷体_GB2312" w:cs="Times New Roman"/>
                <w:color w:val="000000" w:themeColor="text1"/>
                <w:sz w:val="24"/>
                <w:szCs w:val="24"/>
                <w:lang w:val="en-US" w:eastAsia="zh-CN" w:bidi="ar"/>
                <w:rPrChange w:id="3552"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w:t>
            </w:r>
            <w:r>
              <w:rPr>
                <w:rStyle w:val="13"/>
                <w:rFonts w:hint="default" w:ascii="Times New Roman" w:hAnsi="Times New Roman" w:eastAsia="楷体_GB2312" w:cs="Times New Roman"/>
                <w:color w:val="000000" w:themeColor="text1"/>
                <w:sz w:val="24"/>
                <w:szCs w:val="24"/>
                <w:lang w:val="en-US" w:eastAsia="zh-CN" w:bidi="ar"/>
                <w:rPrChange w:id="3553"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工作，完成辖区</w:t>
            </w:r>
            <w:r>
              <w:rPr>
                <w:rStyle w:val="12"/>
                <w:rFonts w:hint="default" w:ascii="Times New Roman" w:hAnsi="Times New Roman" w:eastAsia="楷体_GB2312" w:cs="Times New Roman"/>
                <w:color w:val="000000" w:themeColor="text1"/>
                <w:sz w:val="24"/>
                <w:szCs w:val="24"/>
                <w:lang w:val="en-US" w:eastAsia="zh-CN" w:bidi="ar"/>
                <w:rPrChange w:id="3554"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555"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w:t>
            </w:r>
            <w:r>
              <w:rPr>
                <w:rStyle w:val="12"/>
                <w:rFonts w:hint="default" w:ascii="Times New Roman" w:hAnsi="Times New Roman" w:eastAsia="楷体_GB2312" w:cs="Times New Roman"/>
                <w:color w:val="000000" w:themeColor="text1"/>
                <w:sz w:val="24"/>
                <w:szCs w:val="24"/>
                <w:lang w:val="en-US" w:eastAsia="zh-CN" w:bidi="ar"/>
                <w:rPrChange w:id="3556"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海滩垃圾</w:t>
            </w:r>
            <w:r>
              <w:rPr>
                <w:rStyle w:val="13"/>
                <w:rFonts w:hint="default" w:ascii="Times New Roman" w:hAnsi="Times New Roman" w:eastAsia="楷体_GB2312" w:cs="Times New Roman"/>
                <w:color w:val="000000" w:themeColor="text1"/>
                <w:sz w:val="24"/>
                <w:szCs w:val="24"/>
                <w:lang w:val="en-US" w:eastAsia="zh-CN" w:bidi="ar"/>
                <w:rPrChange w:id="355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和大亚湾海洋生态系统健康状况水质和沉积物</w:t>
            </w:r>
            <w:r>
              <w:rPr>
                <w:rStyle w:val="12"/>
                <w:rFonts w:hint="default" w:ascii="Times New Roman" w:hAnsi="Times New Roman" w:eastAsia="楷体_GB2312" w:cs="Times New Roman"/>
                <w:color w:val="000000" w:themeColor="text1"/>
                <w:sz w:val="24"/>
                <w:szCs w:val="24"/>
                <w:lang w:val="en-US" w:eastAsia="zh-CN" w:bidi="ar"/>
                <w:rPrChange w:id="3558"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w:t>
            </w:r>
            <w:r>
              <w:rPr>
                <w:rStyle w:val="13"/>
                <w:rFonts w:hint="default" w:ascii="Times New Roman" w:hAnsi="Times New Roman" w:eastAsia="楷体_GB2312" w:cs="Times New Roman"/>
                <w:color w:val="000000" w:themeColor="text1"/>
                <w:sz w:val="24"/>
                <w:szCs w:val="24"/>
                <w:lang w:val="en-US" w:eastAsia="zh-CN" w:bidi="ar"/>
                <w:rPrChange w:id="3559"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任务</w:t>
            </w:r>
            <w:r>
              <w:rPr>
                <w:rStyle w:val="12"/>
                <w:rFonts w:hint="default" w:ascii="Times New Roman" w:hAnsi="Times New Roman" w:eastAsia="楷体_GB2312" w:cs="Times New Roman"/>
                <w:color w:val="000000" w:themeColor="text1"/>
                <w:sz w:val="24"/>
                <w:szCs w:val="24"/>
                <w:lang w:val="en-US" w:eastAsia="zh-CN" w:bidi="ar"/>
                <w:rPrChange w:id="3560"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并上报数据</w:t>
            </w:r>
            <w:r>
              <w:rPr>
                <w:rStyle w:val="13"/>
                <w:rFonts w:hint="default" w:ascii="Times New Roman" w:hAnsi="Times New Roman" w:eastAsia="楷体_GB2312" w:cs="Times New Roman"/>
                <w:color w:val="000000" w:themeColor="text1"/>
                <w:sz w:val="24"/>
                <w:szCs w:val="24"/>
                <w:lang w:val="en-US" w:eastAsia="zh-CN" w:bidi="ar"/>
                <w:rPrChange w:id="3561"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，完成相关监测结果分析评价；提升</w:t>
            </w:r>
            <w:r>
              <w:rPr>
                <w:rStyle w:val="12"/>
                <w:rFonts w:hint="default" w:ascii="Times New Roman" w:hAnsi="Times New Roman" w:eastAsia="楷体_GB2312" w:cs="Times New Roman"/>
                <w:color w:val="000000" w:themeColor="text1"/>
                <w:sz w:val="24"/>
                <w:szCs w:val="24"/>
                <w:lang w:val="en-US" w:eastAsia="zh-CN" w:bidi="ar"/>
                <w:rPrChange w:id="3562"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海洋沉积物监测能力</w:t>
            </w:r>
            <w:r>
              <w:rPr>
                <w:rStyle w:val="13"/>
                <w:rFonts w:hint="default" w:ascii="Times New Roman" w:hAnsi="Times New Roman" w:eastAsia="楷体_GB2312" w:cs="Times New Roman"/>
                <w:color w:val="000000" w:themeColor="text1"/>
                <w:sz w:val="24"/>
                <w:szCs w:val="24"/>
                <w:lang w:val="en-US" w:eastAsia="zh-CN" w:bidi="ar"/>
                <w:rPrChange w:id="3563"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p>
        </w:tc>
        <w:tc>
          <w:tcPr>
            <w:tcW w:w="804" w:type="dxa"/>
            <w:shd w:val="clear" w:color="auto" w:fill="auto"/>
            <w:tcMar>
              <w:top w:w="10" w:type="dxa"/>
              <w:left w:w="10" w:type="dxa"/>
              <w:right w:w="10" w:type="dxa"/>
            </w:tcMar>
            <w:vAlign w:val="center"/>
            <w:tcPrChange w:id="3564" w:author="刘佳" w:date="2020-03-09T09:17:42Z">
              <w:tcPr>
                <w:tcW w:w="80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566"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565"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567"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2020年</w:t>
            </w:r>
          </w:p>
        </w:tc>
        <w:tc>
          <w:tcPr>
            <w:tcW w:w="785" w:type="dxa"/>
            <w:shd w:val="clear" w:color="auto" w:fill="auto"/>
            <w:tcMar>
              <w:top w:w="10" w:type="dxa"/>
              <w:left w:w="10" w:type="dxa"/>
              <w:right w:w="10" w:type="dxa"/>
            </w:tcMar>
            <w:vAlign w:val="center"/>
            <w:tcPrChange w:id="3568" w:author="刘佳" w:date="2020-03-09T09:17:42Z">
              <w:tcPr>
                <w:tcW w:w="668"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570"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569"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571"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惠州市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Change w:id="3572" w:author="刘佳" w:date="2020-03-09T09:17:4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blPrExChange>
        </w:tblPrEx>
        <w:trPr>
          <w:trHeight w:val="420" w:hRule="atLeast"/>
          <w:jc w:val="center"/>
          <w:trPrChange w:id="3572" w:author="刘佳" w:date="2020-03-09T09:17:42Z">
            <w:trPr>
              <w:trHeight w:val="306" w:hRule="atLeast"/>
              <w:jc w:val="center"/>
            </w:trPr>
          </w:trPrChange>
        </w:trPr>
        <w:tc>
          <w:tcPr>
            <w:tcW w:w="428" w:type="dxa"/>
            <w:shd w:val="clear" w:color="auto" w:fill="auto"/>
            <w:tcMar>
              <w:top w:w="10" w:type="dxa"/>
              <w:left w:w="10" w:type="dxa"/>
              <w:right w:w="10" w:type="dxa"/>
            </w:tcMar>
            <w:vAlign w:val="center"/>
            <w:tcPrChange w:id="3573" w:author="刘佳" w:date="2020-03-09T09:17:42Z">
              <w:tcPr>
                <w:tcW w:w="347"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575"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574"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576"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7</w:t>
            </w:r>
          </w:p>
        </w:tc>
        <w:tc>
          <w:tcPr>
            <w:tcW w:w="1257" w:type="dxa"/>
            <w:shd w:val="clear" w:color="auto" w:fill="auto"/>
            <w:tcMar>
              <w:top w:w="10" w:type="dxa"/>
              <w:left w:w="10" w:type="dxa"/>
              <w:right w:w="10" w:type="dxa"/>
            </w:tcMar>
            <w:vAlign w:val="center"/>
            <w:tcPrChange w:id="3577" w:author="刘佳" w:date="2020-03-09T09:17:42Z">
              <w:tcPr>
                <w:tcW w:w="113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ins w:id="3579" w:author="刘佳" w:date="2020-03-09T09:12:20Z"/>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pPrChange w:id="3578"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580"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实施生态</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582"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581"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583"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修复</w:t>
            </w:r>
          </w:p>
        </w:tc>
        <w:tc>
          <w:tcPr>
            <w:tcW w:w="1541" w:type="dxa"/>
            <w:shd w:val="clear" w:color="auto" w:fill="auto"/>
            <w:tcMar>
              <w:top w:w="10" w:type="dxa"/>
              <w:left w:w="10" w:type="dxa"/>
              <w:right w:w="10" w:type="dxa"/>
            </w:tcMar>
            <w:vAlign w:val="center"/>
            <w:tcPrChange w:id="3584" w:author="刘佳" w:date="2020-03-09T09:17:42Z">
              <w:tcPr>
                <w:tcW w:w="154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586"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585"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587"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重点岸线海洋环境监测</w:t>
            </w:r>
          </w:p>
        </w:tc>
        <w:tc>
          <w:tcPr>
            <w:tcW w:w="2659" w:type="dxa"/>
            <w:shd w:val="clear" w:color="auto" w:fill="auto"/>
            <w:tcMar>
              <w:top w:w="10" w:type="dxa"/>
              <w:left w:w="10" w:type="dxa"/>
              <w:right w:w="10" w:type="dxa"/>
            </w:tcMar>
            <w:vAlign w:val="center"/>
            <w:tcPrChange w:id="3588" w:author="刘佳" w:date="2020-03-09T09:17:42Z">
              <w:tcPr>
                <w:tcW w:w="2659"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590"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589"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591"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协助开展辖区海水质量监测，承担辖区</w:t>
            </w:r>
            <w:r>
              <w:rPr>
                <w:rStyle w:val="12"/>
                <w:rFonts w:hint="default" w:ascii="Times New Roman" w:hAnsi="Times New Roman" w:eastAsia="楷体_GB2312" w:cs="Times New Roman"/>
                <w:color w:val="000000" w:themeColor="text1"/>
                <w:sz w:val="24"/>
                <w:szCs w:val="24"/>
                <w:lang w:val="en-US" w:eastAsia="zh-CN" w:bidi="ar"/>
                <w:rPrChange w:id="3592"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593"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个海滩垃圾监测工作</w:t>
            </w:r>
            <w:r>
              <w:rPr>
                <w:rStyle w:val="8"/>
                <w:rFonts w:hint="default" w:ascii="Times New Roman" w:hAnsi="Times New Roman" w:eastAsia="楷体_GB2312" w:cs="Times New Roman"/>
                <w:color w:val="000000" w:themeColor="text1"/>
                <w:sz w:val="24"/>
                <w:szCs w:val="24"/>
                <w:lang w:val="en-US" w:eastAsia="zh-CN" w:bidi="ar"/>
                <w:rPrChange w:id="3594" w:author="刘佳" w:date="2020-03-09T09:10:51Z">
                  <w:rPr>
                    <w:rStyle w:val="8"/>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等；提升海洋沉积物采样能力等。</w:t>
            </w:r>
          </w:p>
        </w:tc>
        <w:tc>
          <w:tcPr>
            <w:tcW w:w="791" w:type="dxa"/>
            <w:shd w:val="clear" w:color="auto" w:fill="auto"/>
            <w:tcMar>
              <w:top w:w="10" w:type="dxa"/>
              <w:left w:w="10" w:type="dxa"/>
              <w:right w:w="10" w:type="dxa"/>
            </w:tcMar>
            <w:vAlign w:val="center"/>
            <w:tcPrChange w:id="3595" w:author="刘佳" w:date="2020-03-09T09:17:42Z">
              <w:tcPr>
                <w:tcW w:w="79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597"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596"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598"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约束性</w:t>
            </w:r>
            <w:r>
              <w:rPr>
                <w:rStyle w:val="13"/>
                <w:rFonts w:hint="default" w:ascii="Times New Roman" w:hAnsi="Times New Roman" w:eastAsia="楷体_GB2312" w:cs="Times New Roman"/>
                <w:color w:val="000000" w:themeColor="text1"/>
                <w:sz w:val="24"/>
                <w:szCs w:val="24"/>
                <w:lang w:val="en-US" w:eastAsia="zh-CN" w:bidi="ar"/>
                <w:rPrChange w:id="3599"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p>
        </w:tc>
        <w:tc>
          <w:tcPr>
            <w:tcW w:w="1023" w:type="dxa"/>
            <w:shd w:val="clear" w:color="auto" w:fill="auto"/>
            <w:tcMar>
              <w:top w:w="10" w:type="dxa"/>
              <w:left w:w="10" w:type="dxa"/>
              <w:right w:w="10" w:type="dxa"/>
            </w:tcMar>
            <w:vAlign w:val="center"/>
            <w:tcPrChange w:id="3600" w:author="刘佳" w:date="2020-03-09T09:17:42Z">
              <w:tcPr>
                <w:tcW w:w="1023"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602"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601"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603"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财政补助</w:t>
            </w:r>
          </w:p>
        </w:tc>
        <w:tc>
          <w:tcPr>
            <w:tcW w:w="900" w:type="dxa"/>
            <w:shd w:val="clear" w:color="auto" w:fill="auto"/>
            <w:tcMar>
              <w:top w:w="10" w:type="dxa"/>
              <w:left w:w="10" w:type="dxa"/>
              <w:right w:w="10" w:type="dxa"/>
            </w:tcMar>
            <w:vAlign w:val="center"/>
            <w:tcPrChange w:id="3604" w:author="刘佳" w:date="2020-03-09T09:17:42Z">
              <w:tcPr>
                <w:tcW w:w="900"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606"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605" w:author="刘佳" w:date="2020-03-09T09:17:42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607"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不超过项目投资总额。</w:t>
            </w:r>
          </w:p>
        </w:tc>
        <w:tc>
          <w:tcPr>
            <w:tcW w:w="5102" w:type="dxa"/>
            <w:shd w:val="clear" w:color="auto" w:fill="auto"/>
            <w:tcMar>
              <w:top w:w="10" w:type="dxa"/>
              <w:left w:w="10" w:type="dxa"/>
              <w:right w:w="10" w:type="dxa"/>
            </w:tcMar>
            <w:vAlign w:val="center"/>
            <w:tcPrChange w:id="3608" w:author="刘佳" w:date="2020-03-09T09:17:42Z">
              <w:tcPr>
                <w:tcW w:w="496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610"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609"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3"/>
                <w:rFonts w:hint="default" w:ascii="Times New Roman" w:hAnsi="Times New Roman" w:eastAsia="楷体_GB2312" w:cs="Times New Roman"/>
                <w:color w:val="000000" w:themeColor="text1"/>
                <w:sz w:val="24"/>
                <w:szCs w:val="24"/>
                <w:lang w:val="en-US" w:eastAsia="zh-CN" w:bidi="ar"/>
                <w:rPrChange w:id="3611"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根据</w:t>
            </w:r>
            <w:r>
              <w:rPr>
                <w:rStyle w:val="12"/>
                <w:rFonts w:hint="default" w:ascii="Times New Roman" w:hAnsi="Times New Roman" w:eastAsia="楷体_GB2312" w:cs="Times New Roman"/>
                <w:color w:val="000000" w:themeColor="text1"/>
                <w:sz w:val="24"/>
                <w:szCs w:val="24"/>
                <w:lang w:val="en-US" w:eastAsia="zh-CN" w:bidi="ar"/>
                <w:rPrChange w:id="3612"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《2020</w:t>
            </w:r>
            <w:r>
              <w:rPr>
                <w:rStyle w:val="13"/>
                <w:rFonts w:hint="default" w:ascii="Times New Roman" w:hAnsi="Times New Roman" w:eastAsia="楷体_GB2312" w:cs="Times New Roman"/>
                <w:color w:val="000000" w:themeColor="text1"/>
                <w:sz w:val="24"/>
                <w:szCs w:val="24"/>
                <w:lang w:val="en-US" w:eastAsia="zh-CN" w:bidi="ar"/>
                <w:rPrChange w:id="3613"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年广东省生态环境监测方案》要求，协助</w:t>
            </w:r>
            <w:r>
              <w:rPr>
                <w:rStyle w:val="12"/>
                <w:rFonts w:hint="default" w:ascii="Times New Roman" w:hAnsi="Times New Roman" w:eastAsia="楷体_GB2312" w:cs="Times New Roman"/>
                <w:color w:val="000000" w:themeColor="text1"/>
                <w:sz w:val="24"/>
                <w:szCs w:val="24"/>
                <w:lang w:val="en-US" w:eastAsia="zh-CN" w:bidi="ar"/>
                <w:rPrChange w:id="3614"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开展</w:t>
            </w:r>
            <w:r>
              <w:rPr>
                <w:rStyle w:val="13"/>
                <w:rFonts w:hint="default" w:ascii="Times New Roman" w:hAnsi="Times New Roman" w:eastAsia="楷体_GB2312" w:cs="Times New Roman"/>
                <w:color w:val="000000" w:themeColor="text1"/>
                <w:sz w:val="24"/>
                <w:szCs w:val="24"/>
                <w:lang w:val="en-US" w:eastAsia="zh-CN" w:bidi="ar"/>
                <w:rPrChange w:id="3615"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粤东海域</w:t>
            </w:r>
            <w:r>
              <w:rPr>
                <w:rStyle w:val="12"/>
                <w:rFonts w:hint="default" w:ascii="Times New Roman" w:hAnsi="Times New Roman" w:eastAsia="楷体_GB2312" w:cs="Times New Roman"/>
                <w:color w:val="000000" w:themeColor="text1"/>
                <w:sz w:val="24"/>
                <w:szCs w:val="24"/>
                <w:lang w:val="en-US" w:eastAsia="zh-CN" w:bidi="ar"/>
                <w:rPrChange w:id="3616"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w:t>
            </w:r>
            <w:r>
              <w:rPr>
                <w:rStyle w:val="13"/>
                <w:rFonts w:hint="default" w:ascii="Times New Roman" w:hAnsi="Times New Roman" w:eastAsia="楷体_GB2312" w:cs="Times New Roman"/>
                <w:color w:val="000000" w:themeColor="text1"/>
                <w:sz w:val="24"/>
                <w:szCs w:val="24"/>
                <w:lang w:val="en-US" w:eastAsia="zh-CN" w:bidi="ar"/>
                <w:rPrChange w:id="361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工作，完成辖区</w:t>
            </w:r>
            <w:r>
              <w:rPr>
                <w:rStyle w:val="12"/>
                <w:rFonts w:hint="default" w:ascii="Times New Roman" w:hAnsi="Times New Roman" w:eastAsia="楷体_GB2312" w:cs="Times New Roman"/>
                <w:color w:val="000000" w:themeColor="text1"/>
                <w:sz w:val="24"/>
                <w:szCs w:val="24"/>
                <w:lang w:val="en-US" w:eastAsia="zh-CN" w:bidi="ar"/>
                <w:rPrChange w:id="3618"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619"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个海滩垃圾</w:t>
            </w:r>
            <w:r>
              <w:rPr>
                <w:rStyle w:val="12"/>
                <w:rFonts w:hint="default" w:ascii="Times New Roman" w:hAnsi="Times New Roman" w:eastAsia="楷体_GB2312" w:cs="Times New Roman"/>
                <w:color w:val="000000" w:themeColor="text1"/>
                <w:sz w:val="24"/>
                <w:szCs w:val="24"/>
                <w:lang w:val="en-US" w:eastAsia="zh-CN" w:bidi="ar"/>
                <w:rPrChange w:id="3620"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w:t>
            </w:r>
            <w:r>
              <w:rPr>
                <w:rStyle w:val="13"/>
                <w:rFonts w:hint="default" w:ascii="Times New Roman" w:hAnsi="Times New Roman" w:eastAsia="楷体_GB2312" w:cs="Times New Roman"/>
                <w:color w:val="000000" w:themeColor="text1"/>
                <w:sz w:val="24"/>
                <w:szCs w:val="24"/>
                <w:lang w:val="en-US" w:eastAsia="zh-CN" w:bidi="ar"/>
                <w:rPrChange w:id="3621"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任务</w:t>
            </w:r>
            <w:r>
              <w:rPr>
                <w:rStyle w:val="12"/>
                <w:rFonts w:hint="default" w:ascii="Times New Roman" w:hAnsi="Times New Roman" w:eastAsia="楷体_GB2312" w:cs="Times New Roman"/>
                <w:color w:val="000000" w:themeColor="text1"/>
                <w:sz w:val="24"/>
                <w:szCs w:val="24"/>
                <w:lang w:val="en-US" w:eastAsia="zh-CN" w:bidi="ar"/>
                <w:rPrChange w:id="3622"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并上报数据</w:t>
            </w:r>
            <w:r>
              <w:rPr>
                <w:rStyle w:val="13"/>
                <w:rFonts w:hint="default" w:ascii="Times New Roman" w:hAnsi="Times New Roman" w:eastAsia="楷体_GB2312" w:cs="Times New Roman"/>
                <w:color w:val="000000" w:themeColor="text1"/>
                <w:sz w:val="24"/>
                <w:szCs w:val="24"/>
                <w:lang w:val="en-US" w:eastAsia="zh-CN" w:bidi="ar"/>
                <w:rPrChange w:id="3623"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，完成相关监测结果分析评价；提升</w:t>
            </w:r>
            <w:r>
              <w:rPr>
                <w:rStyle w:val="12"/>
                <w:rFonts w:hint="default" w:ascii="Times New Roman" w:hAnsi="Times New Roman" w:eastAsia="楷体_GB2312" w:cs="Times New Roman"/>
                <w:color w:val="000000" w:themeColor="text1"/>
                <w:sz w:val="24"/>
                <w:szCs w:val="24"/>
                <w:lang w:val="en-US" w:eastAsia="zh-CN" w:bidi="ar"/>
                <w:rPrChange w:id="3624"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海洋沉积物采样能力</w:t>
            </w:r>
            <w:r>
              <w:rPr>
                <w:rStyle w:val="13"/>
                <w:rFonts w:hint="default" w:ascii="Times New Roman" w:hAnsi="Times New Roman" w:eastAsia="楷体_GB2312" w:cs="Times New Roman"/>
                <w:color w:val="000000" w:themeColor="text1"/>
                <w:sz w:val="24"/>
                <w:szCs w:val="24"/>
                <w:lang w:val="en-US" w:eastAsia="zh-CN" w:bidi="ar"/>
                <w:rPrChange w:id="3625"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p>
        </w:tc>
        <w:tc>
          <w:tcPr>
            <w:tcW w:w="804" w:type="dxa"/>
            <w:shd w:val="clear" w:color="auto" w:fill="auto"/>
            <w:tcMar>
              <w:top w:w="10" w:type="dxa"/>
              <w:left w:w="10" w:type="dxa"/>
              <w:right w:w="10" w:type="dxa"/>
            </w:tcMar>
            <w:vAlign w:val="center"/>
            <w:tcPrChange w:id="3626" w:author="刘佳" w:date="2020-03-09T09:17:42Z">
              <w:tcPr>
                <w:tcW w:w="80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628"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627"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629"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2020年</w:t>
            </w:r>
          </w:p>
        </w:tc>
        <w:tc>
          <w:tcPr>
            <w:tcW w:w="785" w:type="dxa"/>
            <w:shd w:val="clear" w:color="auto" w:fill="auto"/>
            <w:tcMar>
              <w:top w:w="10" w:type="dxa"/>
              <w:left w:w="10" w:type="dxa"/>
              <w:right w:w="10" w:type="dxa"/>
            </w:tcMar>
            <w:vAlign w:val="center"/>
            <w:tcPrChange w:id="3630" w:author="刘佳" w:date="2020-03-09T09:17:42Z">
              <w:tcPr>
                <w:tcW w:w="668"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632"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631"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633"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潮州市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Change w:id="3634" w:author="刘佳" w:date="2020-03-09T09:17:4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blPrExChange>
        </w:tblPrEx>
        <w:trPr>
          <w:trHeight w:val="420" w:hRule="atLeast"/>
          <w:jc w:val="center"/>
          <w:trPrChange w:id="3634" w:author="刘佳" w:date="2020-03-09T09:17:42Z">
            <w:trPr>
              <w:trHeight w:val="1260" w:hRule="atLeast"/>
              <w:jc w:val="center"/>
            </w:trPr>
          </w:trPrChange>
        </w:trPr>
        <w:tc>
          <w:tcPr>
            <w:tcW w:w="428" w:type="dxa"/>
            <w:shd w:val="clear" w:color="auto" w:fill="auto"/>
            <w:tcMar>
              <w:top w:w="10" w:type="dxa"/>
              <w:left w:w="10" w:type="dxa"/>
              <w:right w:w="10" w:type="dxa"/>
            </w:tcMar>
            <w:vAlign w:val="center"/>
            <w:tcPrChange w:id="3635" w:author="刘佳" w:date="2020-03-09T09:17:42Z">
              <w:tcPr>
                <w:tcW w:w="347"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637"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636"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638"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8</w:t>
            </w:r>
          </w:p>
        </w:tc>
        <w:tc>
          <w:tcPr>
            <w:tcW w:w="1257" w:type="dxa"/>
            <w:shd w:val="clear" w:color="auto" w:fill="auto"/>
            <w:tcMar>
              <w:top w:w="10" w:type="dxa"/>
              <w:left w:w="10" w:type="dxa"/>
              <w:right w:w="10" w:type="dxa"/>
            </w:tcMar>
            <w:vAlign w:val="center"/>
            <w:tcPrChange w:id="3639" w:author="刘佳" w:date="2020-03-09T09:17:42Z">
              <w:tcPr>
                <w:tcW w:w="113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ins w:id="3641" w:author="刘佳" w:date="2020-03-09T09:12:21Z"/>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pPrChange w:id="3640"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642"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实施生态</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644"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643"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645"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修复</w:t>
            </w:r>
          </w:p>
        </w:tc>
        <w:tc>
          <w:tcPr>
            <w:tcW w:w="1541" w:type="dxa"/>
            <w:shd w:val="clear" w:color="auto" w:fill="auto"/>
            <w:tcMar>
              <w:top w:w="10" w:type="dxa"/>
              <w:left w:w="10" w:type="dxa"/>
              <w:right w:w="10" w:type="dxa"/>
            </w:tcMar>
            <w:vAlign w:val="center"/>
            <w:tcPrChange w:id="3646" w:author="刘佳" w:date="2020-03-09T09:17:42Z">
              <w:tcPr>
                <w:tcW w:w="154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648"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647"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649"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重点岸线海洋环境监测</w:t>
            </w:r>
          </w:p>
        </w:tc>
        <w:tc>
          <w:tcPr>
            <w:tcW w:w="2659" w:type="dxa"/>
            <w:shd w:val="clear" w:color="auto" w:fill="auto"/>
            <w:tcMar>
              <w:top w:w="10" w:type="dxa"/>
              <w:left w:w="10" w:type="dxa"/>
              <w:right w:w="10" w:type="dxa"/>
            </w:tcMar>
            <w:vAlign w:val="center"/>
            <w:tcPrChange w:id="3650" w:author="刘佳" w:date="2020-03-09T09:17:42Z">
              <w:tcPr>
                <w:tcW w:w="2659"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652"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651"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653"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协助开展辖区海水质量监测，承担辖区</w:t>
            </w:r>
            <w:r>
              <w:rPr>
                <w:rStyle w:val="12"/>
                <w:rFonts w:hint="default" w:ascii="Times New Roman" w:hAnsi="Times New Roman" w:eastAsia="楷体_GB2312" w:cs="Times New Roman"/>
                <w:color w:val="000000" w:themeColor="text1"/>
                <w:sz w:val="24"/>
                <w:szCs w:val="24"/>
                <w:lang w:val="en-US" w:eastAsia="zh-CN" w:bidi="ar"/>
                <w:rPrChange w:id="3654"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655"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个海滩垃圾监测工作</w:t>
            </w:r>
            <w:r>
              <w:rPr>
                <w:rStyle w:val="8"/>
                <w:rFonts w:hint="default" w:ascii="Times New Roman" w:hAnsi="Times New Roman" w:eastAsia="楷体_GB2312" w:cs="Times New Roman"/>
                <w:color w:val="000000" w:themeColor="text1"/>
                <w:sz w:val="24"/>
                <w:szCs w:val="24"/>
                <w:lang w:val="en-US" w:eastAsia="zh-CN" w:bidi="ar"/>
                <w:rPrChange w:id="3656" w:author="刘佳" w:date="2020-03-09T09:10:51Z">
                  <w:rPr>
                    <w:rStyle w:val="8"/>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等；提升海洋沉积物采样能力等。</w:t>
            </w:r>
          </w:p>
        </w:tc>
        <w:tc>
          <w:tcPr>
            <w:tcW w:w="791" w:type="dxa"/>
            <w:shd w:val="clear" w:color="auto" w:fill="auto"/>
            <w:tcMar>
              <w:top w:w="10" w:type="dxa"/>
              <w:left w:w="10" w:type="dxa"/>
              <w:right w:w="10" w:type="dxa"/>
            </w:tcMar>
            <w:vAlign w:val="center"/>
            <w:tcPrChange w:id="3657" w:author="刘佳" w:date="2020-03-09T09:17:42Z">
              <w:tcPr>
                <w:tcW w:w="79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659"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658"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660"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约束性</w:t>
            </w:r>
            <w:r>
              <w:rPr>
                <w:rStyle w:val="13"/>
                <w:rFonts w:hint="default" w:ascii="Times New Roman" w:hAnsi="Times New Roman" w:eastAsia="楷体_GB2312" w:cs="Times New Roman"/>
                <w:color w:val="000000" w:themeColor="text1"/>
                <w:sz w:val="24"/>
                <w:szCs w:val="24"/>
                <w:lang w:val="en-US" w:eastAsia="zh-CN" w:bidi="ar"/>
                <w:rPrChange w:id="3661"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p>
        </w:tc>
        <w:tc>
          <w:tcPr>
            <w:tcW w:w="1023" w:type="dxa"/>
            <w:shd w:val="clear" w:color="auto" w:fill="auto"/>
            <w:tcMar>
              <w:top w:w="10" w:type="dxa"/>
              <w:left w:w="10" w:type="dxa"/>
              <w:right w:w="10" w:type="dxa"/>
            </w:tcMar>
            <w:vAlign w:val="center"/>
            <w:tcPrChange w:id="3662" w:author="刘佳" w:date="2020-03-09T09:17:42Z">
              <w:tcPr>
                <w:tcW w:w="1023"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664"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663"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665"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财政补助</w:t>
            </w:r>
          </w:p>
        </w:tc>
        <w:tc>
          <w:tcPr>
            <w:tcW w:w="900" w:type="dxa"/>
            <w:shd w:val="clear" w:color="auto" w:fill="auto"/>
            <w:tcMar>
              <w:top w:w="10" w:type="dxa"/>
              <w:left w:w="10" w:type="dxa"/>
              <w:right w:w="10" w:type="dxa"/>
            </w:tcMar>
            <w:vAlign w:val="center"/>
            <w:tcPrChange w:id="3666" w:author="刘佳" w:date="2020-03-09T09:17:42Z">
              <w:tcPr>
                <w:tcW w:w="900"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668"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667" w:author="刘佳" w:date="2020-03-09T09:17:42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669"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不超过项目投资总额。</w:t>
            </w:r>
          </w:p>
        </w:tc>
        <w:tc>
          <w:tcPr>
            <w:tcW w:w="5102" w:type="dxa"/>
            <w:shd w:val="clear" w:color="auto" w:fill="auto"/>
            <w:tcMar>
              <w:top w:w="10" w:type="dxa"/>
              <w:left w:w="10" w:type="dxa"/>
              <w:right w:w="10" w:type="dxa"/>
            </w:tcMar>
            <w:vAlign w:val="center"/>
            <w:tcPrChange w:id="3670" w:author="刘佳" w:date="2020-03-09T09:17:42Z">
              <w:tcPr>
                <w:tcW w:w="496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672"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671"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3"/>
                <w:rFonts w:hint="default" w:ascii="Times New Roman" w:hAnsi="Times New Roman" w:eastAsia="楷体_GB2312" w:cs="Times New Roman"/>
                <w:color w:val="000000" w:themeColor="text1"/>
                <w:sz w:val="24"/>
                <w:szCs w:val="24"/>
                <w:lang w:val="en-US" w:eastAsia="zh-CN" w:bidi="ar"/>
                <w:rPrChange w:id="3673"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根据</w:t>
            </w:r>
            <w:r>
              <w:rPr>
                <w:rStyle w:val="12"/>
                <w:rFonts w:hint="default" w:ascii="Times New Roman" w:hAnsi="Times New Roman" w:eastAsia="楷体_GB2312" w:cs="Times New Roman"/>
                <w:color w:val="000000" w:themeColor="text1"/>
                <w:sz w:val="24"/>
                <w:szCs w:val="24"/>
                <w:lang w:val="en-US" w:eastAsia="zh-CN" w:bidi="ar"/>
                <w:rPrChange w:id="3674"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《2020</w:t>
            </w:r>
            <w:r>
              <w:rPr>
                <w:rStyle w:val="13"/>
                <w:rFonts w:hint="default" w:ascii="Times New Roman" w:hAnsi="Times New Roman" w:eastAsia="楷体_GB2312" w:cs="Times New Roman"/>
                <w:color w:val="000000" w:themeColor="text1"/>
                <w:sz w:val="24"/>
                <w:szCs w:val="24"/>
                <w:lang w:val="en-US" w:eastAsia="zh-CN" w:bidi="ar"/>
                <w:rPrChange w:id="3675"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年广东省生态环境监测方案》要求，协助</w:t>
            </w:r>
            <w:r>
              <w:rPr>
                <w:rStyle w:val="12"/>
                <w:rFonts w:hint="default" w:ascii="Times New Roman" w:hAnsi="Times New Roman" w:eastAsia="楷体_GB2312" w:cs="Times New Roman"/>
                <w:color w:val="000000" w:themeColor="text1"/>
                <w:sz w:val="24"/>
                <w:szCs w:val="24"/>
                <w:lang w:val="en-US" w:eastAsia="zh-CN" w:bidi="ar"/>
                <w:rPrChange w:id="3676"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开展</w:t>
            </w:r>
            <w:r>
              <w:rPr>
                <w:rStyle w:val="13"/>
                <w:rFonts w:hint="default" w:ascii="Times New Roman" w:hAnsi="Times New Roman" w:eastAsia="楷体_GB2312" w:cs="Times New Roman"/>
                <w:color w:val="000000" w:themeColor="text1"/>
                <w:sz w:val="24"/>
                <w:szCs w:val="24"/>
                <w:lang w:val="en-US" w:eastAsia="zh-CN" w:bidi="ar"/>
                <w:rPrChange w:id="367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粤东海域</w:t>
            </w:r>
            <w:r>
              <w:rPr>
                <w:rStyle w:val="12"/>
                <w:rFonts w:hint="default" w:ascii="Times New Roman" w:hAnsi="Times New Roman" w:eastAsia="楷体_GB2312" w:cs="Times New Roman"/>
                <w:color w:val="000000" w:themeColor="text1"/>
                <w:sz w:val="24"/>
                <w:szCs w:val="24"/>
                <w:lang w:val="en-US" w:eastAsia="zh-CN" w:bidi="ar"/>
                <w:rPrChange w:id="3678"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w:t>
            </w:r>
            <w:r>
              <w:rPr>
                <w:rStyle w:val="13"/>
                <w:rFonts w:hint="default" w:ascii="Times New Roman" w:hAnsi="Times New Roman" w:eastAsia="楷体_GB2312" w:cs="Times New Roman"/>
                <w:color w:val="000000" w:themeColor="text1"/>
                <w:sz w:val="24"/>
                <w:szCs w:val="24"/>
                <w:lang w:val="en-US" w:eastAsia="zh-CN" w:bidi="ar"/>
                <w:rPrChange w:id="3679"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工作，完成辖区</w:t>
            </w:r>
            <w:r>
              <w:rPr>
                <w:rStyle w:val="12"/>
                <w:rFonts w:hint="default" w:ascii="Times New Roman" w:hAnsi="Times New Roman" w:eastAsia="楷体_GB2312" w:cs="Times New Roman"/>
                <w:color w:val="000000" w:themeColor="text1"/>
                <w:sz w:val="24"/>
                <w:szCs w:val="24"/>
                <w:lang w:val="en-US" w:eastAsia="zh-CN" w:bidi="ar"/>
                <w:rPrChange w:id="3680"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681"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个海滩垃圾</w:t>
            </w:r>
            <w:r>
              <w:rPr>
                <w:rStyle w:val="12"/>
                <w:rFonts w:hint="default" w:ascii="Times New Roman" w:hAnsi="Times New Roman" w:eastAsia="楷体_GB2312" w:cs="Times New Roman"/>
                <w:color w:val="000000" w:themeColor="text1"/>
                <w:sz w:val="24"/>
                <w:szCs w:val="24"/>
                <w:lang w:val="en-US" w:eastAsia="zh-CN" w:bidi="ar"/>
                <w:rPrChange w:id="3682"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w:t>
            </w:r>
            <w:r>
              <w:rPr>
                <w:rStyle w:val="13"/>
                <w:rFonts w:hint="default" w:ascii="Times New Roman" w:hAnsi="Times New Roman" w:eastAsia="楷体_GB2312" w:cs="Times New Roman"/>
                <w:color w:val="000000" w:themeColor="text1"/>
                <w:sz w:val="24"/>
                <w:szCs w:val="24"/>
                <w:lang w:val="en-US" w:eastAsia="zh-CN" w:bidi="ar"/>
                <w:rPrChange w:id="3683"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任务</w:t>
            </w:r>
            <w:r>
              <w:rPr>
                <w:rStyle w:val="12"/>
                <w:rFonts w:hint="default" w:ascii="Times New Roman" w:hAnsi="Times New Roman" w:eastAsia="楷体_GB2312" w:cs="Times New Roman"/>
                <w:color w:val="000000" w:themeColor="text1"/>
                <w:sz w:val="24"/>
                <w:szCs w:val="24"/>
                <w:lang w:val="en-US" w:eastAsia="zh-CN" w:bidi="ar"/>
                <w:rPrChange w:id="3684"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并上报数据</w:t>
            </w:r>
            <w:r>
              <w:rPr>
                <w:rStyle w:val="13"/>
                <w:rFonts w:hint="default" w:ascii="Times New Roman" w:hAnsi="Times New Roman" w:eastAsia="楷体_GB2312" w:cs="Times New Roman"/>
                <w:color w:val="000000" w:themeColor="text1"/>
                <w:sz w:val="24"/>
                <w:szCs w:val="24"/>
                <w:lang w:val="en-US" w:eastAsia="zh-CN" w:bidi="ar"/>
                <w:rPrChange w:id="3685"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，完成相关监测结果分析评价；提升</w:t>
            </w:r>
            <w:r>
              <w:rPr>
                <w:rStyle w:val="12"/>
                <w:rFonts w:hint="default" w:ascii="Times New Roman" w:hAnsi="Times New Roman" w:eastAsia="楷体_GB2312" w:cs="Times New Roman"/>
                <w:color w:val="000000" w:themeColor="text1"/>
                <w:sz w:val="24"/>
                <w:szCs w:val="24"/>
                <w:lang w:val="en-US" w:eastAsia="zh-CN" w:bidi="ar"/>
                <w:rPrChange w:id="3686"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海洋沉积物采样能力</w:t>
            </w:r>
            <w:r>
              <w:rPr>
                <w:rStyle w:val="13"/>
                <w:rFonts w:hint="default" w:ascii="Times New Roman" w:hAnsi="Times New Roman" w:eastAsia="楷体_GB2312" w:cs="Times New Roman"/>
                <w:color w:val="000000" w:themeColor="text1"/>
                <w:sz w:val="24"/>
                <w:szCs w:val="24"/>
                <w:lang w:val="en-US" w:eastAsia="zh-CN" w:bidi="ar"/>
                <w:rPrChange w:id="368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p>
        </w:tc>
        <w:tc>
          <w:tcPr>
            <w:tcW w:w="804" w:type="dxa"/>
            <w:shd w:val="clear" w:color="auto" w:fill="auto"/>
            <w:tcMar>
              <w:top w:w="10" w:type="dxa"/>
              <w:left w:w="10" w:type="dxa"/>
              <w:right w:w="10" w:type="dxa"/>
            </w:tcMar>
            <w:vAlign w:val="center"/>
            <w:tcPrChange w:id="3688" w:author="刘佳" w:date="2020-03-09T09:17:42Z">
              <w:tcPr>
                <w:tcW w:w="80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690"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689"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691"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2020年</w:t>
            </w:r>
          </w:p>
        </w:tc>
        <w:tc>
          <w:tcPr>
            <w:tcW w:w="785" w:type="dxa"/>
            <w:shd w:val="clear" w:color="auto" w:fill="auto"/>
            <w:tcMar>
              <w:top w:w="10" w:type="dxa"/>
              <w:left w:w="10" w:type="dxa"/>
              <w:right w:w="10" w:type="dxa"/>
            </w:tcMar>
            <w:vAlign w:val="center"/>
            <w:tcPrChange w:id="3692" w:author="刘佳" w:date="2020-03-09T09:17:42Z">
              <w:tcPr>
                <w:tcW w:w="668"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694"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693"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695"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揭阳市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Change w:id="3696" w:author="刘佳" w:date="2020-03-09T09:17:49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blPrExChange>
        </w:tblPrEx>
        <w:trPr>
          <w:trHeight w:val="420" w:hRule="atLeast"/>
          <w:jc w:val="center"/>
          <w:trPrChange w:id="3696" w:author="刘佳" w:date="2020-03-09T09:17:49Z">
            <w:trPr>
              <w:trHeight w:val="306" w:hRule="atLeast"/>
              <w:jc w:val="center"/>
            </w:trPr>
          </w:trPrChange>
        </w:trPr>
        <w:tc>
          <w:tcPr>
            <w:tcW w:w="428" w:type="dxa"/>
            <w:shd w:val="clear" w:color="auto" w:fill="auto"/>
            <w:tcMar>
              <w:top w:w="10" w:type="dxa"/>
              <w:left w:w="10" w:type="dxa"/>
              <w:right w:w="10" w:type="dxa"/>
            </w:tcMar>
            <w:vAlign w:val="center"/>
            <w:tcPrChange w:id="3697" w:author="刘佳" w:date="2020-03-09T09:17:49Z">
              <w:tcPr>
                <w:tcW w:w="347"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699"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698"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700"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9</w:t>
            </w:r>
          </w:p>
        </w:tc>
        <w:tc>
          <w:tcPr>
            <w:tcW w:w="1257" w:type="dxa"/>
            <w:shd w:val="clear" w:color="auto" w:fill="auto"/>
            <w:tcMar>
              <w:top w:w="10" w:type="dxa"/>
              <w:left w:w="10" w:type="dxa"/>
              <w:right w:w="10" w:type="dxa"/>
            </w:tcMar>
            <w:vAlign w:val="center"/>
            <w:tcPrChange w:id="3701" w:author="刘佳" w:date="2020-03-09T09:17:49Z">
              <w:tcPr>
                <w:tcW w:w="113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ins w:id="3703" w:author="刘佳" w:date="2020-03-09T09:12:23Z"/>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pPrChange w:id="3702"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704"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实施生态</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706"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705"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707"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修复</w:t>
            </w:r>
          </w:p>
        </w:tc>
        <w:tc>
          <w:tcPr>
            <w:tcW w:w="1541" w:type="dxa"/>
            <w:shd w:val="clear" w:color="auto" w:fill="auto"/>
            <w:tcMar>
              <w:top w:w="10" w:type="dxa"/>
              <w:left w:w="10" w:type="dxa"/>
              <w:right w:w="10" w:type="dxa"/>
            </w:tcMar>
            <w:vAlign w:val="center"/>
            <w:tcPrChange w:id="3708" w:author="刘佳" w:date="2020-03-09T09:17:49Z">
              <w:tcPr>
                <w:tcW w:w="154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710"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709"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711"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重点岸线海洋环境监测</w:t>
            </w:r>
          </w:p>
        </w:tc>
        <w:tc>
          <w:tcPr>
            <w:tcW w:w="2659" w:type="dxa"/>
            <w:shd w:val="clear" w:color="auto" w:fill="auto"/>
            <w:tcMar>
              <w:top w:w="10" w:type="dxa"/>
              <w:left w:w="10" w:type="dxa"/>
              <w:right w:w="10" w:type="dxa"/>
            </w:tcMar>
            <w:vAlign w:val="center"/>
            <w:tcPrChange w:id="3712" w:author="刘佳" w:date="2020-03-09T09:17:49Z">
              <w:tcPr>
                <w:tcW w:w="2659"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714"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713"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715"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协助开展辖区海水质量监测，承担辖区</w:t>
            </w:r>
            <w:r>
              <w:rPr>
                <w:rStyle w:val="12"/>
                <w:rFonts w:hint="default" w:ascii="Times New Roman" w:hAnsi="Times New Roman" w:eastAsia="楷体_GB2312" w:cs="Times New Roman"/>
                <w:color w:val="000000" w:themeColor="text1"/>
                <w:sz w:val="24"/>
                <w:szCs w:val="24"/>
                <w:lang w:val="en-US" w:eastAsia="zh-CN" w:bidi="ar"/>
                <w:rPrChange w:id="3716"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71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个海水浴场监测、</w:t>
            </w:r>
            <w:r>
              <w:rPr>
                <w:rStyle w:val="12"/>
                <w:rFonts w:hint="default" w:ascii="Times New Roman" w:hAnsi="Times New Roman" w:eastAsia="楷体_GB2312" w:cs="Times New Roman"/>
                <w:color w:val="000000" w:themeColor="text1"/>
                <w:sz w:val="24"/>
                <w:szCs w:val="24"/>
                <w:lang w:val="en-US" w:eastAsia="zh-CN" w:bidi="ar"/>
                <w:rPrChange w:id="3718"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719"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个海滩垃圾监测任务等；提升海洋沉积物采样能力等。</w:t>
            </w:r>
          </w:p>
        </w:tc>
        <w:tc>
          <w:tcPr>
            <w:tcW w:w="791" w:type="dxa"/>
            <w:shd w:val="clear" w:color="auto" w:fill="auto"/>
            <w:tcMar>
              <w:top w:w="10" w:type="dxa"/>
              <w:left w:w="10" w:type="dxa"/>
              <w:right w:w="10" w:type="dxa"/>
            </w:tcMar>
            <w:vAlign w:val="center"/>
            <w:tcPrChange w:id="3720" w:author="刘佳" w:date="2020-03-09T09:17:49Z">
              <w:tcPr>
                <w:tcW w:w="79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722"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721"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723"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约束性</w:t>
            </w:r>
            <w:r>
              <w:rPr>
                <w:rStyle w:val="13"/>
                <w:rFonts w:hint="default" w:ascii="Times New Roman" w:hAnsi="Times New Roman" w:eastAsia="楷体_GB2312" w:cs="Times New Roman"/>
                <w:color w:val="000000" w:themeColor="text1"/>
                <w:sz w:val="24"/>
                <w:szCs w:val="24"/>
                <w:lang w:val="en-US" w:eastAsia="zh-CN" w:bidi="ar"/>
                <w:rPrChange w:id="3724"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p>
        </w:tc>
        <w:tc>
          <w:tcPr>
            <w:tcW w:w="1023" w:type="dxa"/>
            <w:shd w:val="clear" w:color="auto" w:fill="auto"/>
            <w:tcMar>
              <w:top w:w="10" w:type="dxa"/>
              <w:left w:w="10" w:type="dxa"/>
              <w:right w:w="10" w:type="dxa"/>
            </w:tcMar>
            <w:vAlign w:val="center"/>
            <w:tcPrChange w:id="3725" w:author="刘佳" w:date="2020-03-09T09:17:49Z">
              <w:tcPr>
                <w:tcW w:w="1023"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727"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726"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728"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财政补助</w:t>
            </w:r>
          </w:p>
        </w:tc>
        <w:tc>
          <w:tcPr>
            <w:tcW w:w="900" w:type="dxa"/>
            <w:shd w:val="clear" w:color="auto" w:fill="auto"/>
            <w:tcMar>
              <w:top w:w="10" w:type="dxa"/>
              <w:left w:w="10" w:type="dxa"/>
              <w:right w:w="10" w:type="dxa"/>
            </w:tcMar>
            <w:vAlign w:val="center"/>
            <w:tcPrChange w:id="3729" w:author="刘佳" w:date="2020-03-09T09:17:49Z">
              <w:tcPr>
                <w:tcW w:w="900"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731"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730" w:author="刘佳" w:date="2020-03-09T09:17:4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732"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不超过项目投资总额。</w:t>
            </w:r>
          </w:p>
        </w:tc>
        <w:tc>
          <w:tcPr>
            <w:tcW w:w="5102" w:type="dxa"/>
            <w:shd w:val="clear" w:color="auto" w:fill="auto"/>
            <w:tcMar>
              <w:top w:w="10" w:type="dxa"/>
              <w:left w:w="10" w:type="dxa"/>
              <w:right w:w="10" w:type="dxa"/>
            </w:tcMar>
            <w:vAlign w:val="center"/>
            <w:tcPrChange w:id="3733" w:author="刘佳" w:date="2020-03-09T09:17:49Z">
              <w:tcPr>
                <w:tcW w:w="496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735"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734"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3"/>
                <w:rFonts w:hint="default" w:ascii="Times New Roman" w:hAnsi="Times New Roman" w:eastAsia="楷体_GB2312" w:cs="Times New Roman"/>
                <w:color w:val="000000" w:themeColor="text1"/>
                <w:sz w:val="24"/>
                <w:szCs w:val="24"/>
                <w:lang w:val="en-US" w:eastAsia="zh-CN" w:bidi="ar"/>
                <w:rPrChange w:id="3736"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根据</w:t>
            </w:r>
            <w:r>
              <w:rPr>
                <w:rStyle w:val="12"/>
                <w:rFonts w:hint="default" w:ascii="Times New Roman" w:hAnsi="Times New Roman" w:eastAsia="楷体_GB2312" w:cs="Times New Roman"/>
                <w:color w:val="000000" w:themeColor="text1"/>
                <w:sz w:val="24"/>
                <w:szCs w:val="24"/>
                <w:lang w:val="en-US" w:eastAsia="zh-CN" w:bidi="ar"/>
                <w:rPrChange w:id="3737"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《2020</w:t>
            </w:r>
            <w:r>
              <w:rPr>
                <w:rStyle w:val="13"/>
                <w:rFonts w:hint="default" w:ascii="Times New Roman" w:hAnsi="Times New Roman" w:eastAsia="楷体_GB2312" w:cs="Times New Roman"/>
                <w:color w:val="000000" w:themeColor="text1"/>
                <w:sz w:val="24"/>
                <w:szCs w:val="24"/>
                <w:lang w:val="en-US" w:eastAsia="zh-CN" w:bidi="ar"/>
                <w:rPrChange w:id="3738"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年广东省生态环境监测方案》要求，协助</w:t>
            </w:r>
            <w:r>
              <w:rPr>
                <w:rStyle w:val="12"/>
                <w:rFonts w:hint="default" w:ascii="Times New Roman" w:hAnsi="Times New Roman" w:eastAsia="楷体_GB2312" w:cs="Times New Roman"/>
                <w:color w:val="000000" w:themeColor="text1"/>
                <w:sz w:val="24"/>
                <w:szCs w:val="24"/>
                <w:lang w:val="en-US" w:eastAsia="zh-CN" w:bidi="ar"/>
                <w:rPrChange w:id="3739"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开展</w:t>
            </w:r>
            <w:r>
              <w:rPr>
                <w:rStyle w:val="13"/>
                <w:rFonts w:hint="default" w:ascii="Times New Roman" w:hAnsi="Times New Roman" w:eastAsia="楷体_GB2312" w:cs="Times New Roman"/>
                <w:color w:val="000000" w:themeColor="text1"/>
                <w:sz w:val="24"/>
                <w:szCs w:val="24"/>
                <w:lang w:val="en-US" w:eastAsia="zh-CN" w:bidi="ar"/>
                <w:rPrChange w:id="3740"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粤东海域</w:t>
            </w:r>
            <w:r>
              <w:rPr>
                <w:rStyle w:val="12"/>
                <w:rFonts w:hint="default" w:ascii="Times New Roman" w:hAnsi="Times New Roman" w:eastAsia="楷体_GB2312" w:cs="Times New Roman"/>
                <w:color w:val="000000" w:themeColor="text1"/>
                <w:sz w:val="24"/>
                <w:szCs w:val="24"/>
                <w:lang w:val="en-US" w:eastAsia="zh-CN" w:bidi="ar"/>
                <w:rPrChange w:id="3741"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w:t>
            </w:r>
            <w:r>
              <w:rPr>
                <w:rStyle w:val="13"/>
                <w:rFonts w:hint="default" w:ascii="Times New Roman" w:hAnsi="Times New Roman" w:eastAsia="楷体_GB2312" w:cs="Times New Roman"/>
                <w:color w:val="000000" w:themeColor="text1"/>
                <w:sz w:val="24"/>
                <w:szCs w:val="24"/>
                <w:lang w:val="en-US" w:eastAsia="zh-CN" w:bidi="ar"/>
                <w:rPrChange w:id="3742"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工作，完成辖区</w:t>
            </w:r>
            <w:r>
              <w:rPr>
                <w:rStyle w:val="12"/>
                <w:rFonts w:hint="default" w:ascii="Times New Roman" w:hAnsi="Times New Roman" w:eastAsia="楷体_GB2312" w:cs="Times New Roman"/>
                <w:color w:val="000000" w:themeColor="text1"/>
                <w:sz w:val="24"/>
                <w:szCs w:val="24"/>
                <w:lang w:val="en-US" w:eastAsia="zh-CN" w:bidi="ar"/>
                <w:rPrChange w:id="3743"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744"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w:t>
            </w:r>
            <w:r>
              <w:rPr>
                <w:rStyle w:val="12"/>
                <w:rFonts w:hint="default" w:ascii="Times New Roman" w:hAnsi="Times New Roman" w:eastAsia="楷体_GB2312" w:cs="Times New Roman"/>
                <w:color w:val="000000" w:themeColor="text1"/>
                <w:sz w:val="24"/>
                <w:szCs w:val="24"/>
                <w:lang w:val="en-US" w:eastAsia="zh-CN" w:bidi="ar"/>
                <w:rPrChange w:id="3745"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海水浴场</w:t>
            </w:r>
            <w:r>
              <w:rPr>
                <w:rStyle w:val="13"/>
                <w:rFonts w:hint="default" w:ascii="Times New Roman" w:hAnsi="Times New Roman" w:eastAsia="楷体_GB2312" w:cs="Times New Roman"/>
                <w:color w:val="000000" w:themeColor="text1"/>
                <w:sz w:val="24"/>
                <w:szCs w:val="24"/>
                <w:lang w:val="en-US" w:eastAsia="zh-CN" w:bidi="ar"/>
                <w:rPrChange w:id="3746"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和</w:t>
            </w:r>
            <w:r>
              <w:rPr>
                <w:rStyle w:val="12"/>
                <w:rFonts w:hint="default" w:ascii="Times New Roman" w:hAnsi="Times New Roman" w:eastAsia="楷体_GB2312" w:cs="Times New Roman"/>
                <w:color w:val="000000" w:themeColor="text1"/>
                <w:sz w:val="24"/>
                <w:szCs w:val="24"/>
                <w:lang w:val="en-US" w:eastAsia="zh-CN" w:bidi="ar"/>
                <w:rPrChange w:id="3747"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748"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w:t>
            </w:r>
            <w:r>
              <w:rPr>
                <w:rStyle w:val="12"/>
                <w:rFonts w:hint="default" w:ascii="Times New Roman" w:hAnsi="Times New Roman" w:eastAsia="楷体_GB2312" w:cs="Times New Roman"/>
                <w:color w:val="000000" w:themeColor="text1"/>
                <w:sz w:val="24"/>
                <w:szCs w:val="24"/>
                <w:lang w:val="en-US" w:eastAsia="zh-CN" w:bidi="ar"/>
                <w:rPrChange w:id="3749"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海滩垃圾监测</w:t>
            </w:r>
            <w:r>
              <w:rPr>
                <w:rStyle w:val="13"/>
                <w:rFonts w:hint="default" w:ascii="Times New Roman" w:hAnsi="Times New Roman" w:eastAsia="楷体_GB2312" w:cs="Times New Roman"/>
                <w:color w:val="000000" w:themeColor="text1"/>
                <w:sz w:val="24"/>
                <w:szCs w:val="24"/>
                <w:lang w:val="en-US" w:eastAsia="zh-CN" w:bidi="ar"/>
                <w:rPrChange w:id="3750"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任务</w:t>
            </w:r>
            <w:r>
              <w:rPr>
                <w:rStyle w:val="12"/>
                <w:rFonts w:hint="default" w:ascii="Times New Roman" w:hAnsi="Times New Roman" w:eastAsia="楷体_GB2312" w:cs="Times New Roman"/>
                <w:color w:val="000000" w:themeColor="text1"/>
                <w:sz w:val="24"/>
                <w:szCs w:val="24"/>
                <w:lang w:val="en-US" w:eastAsia="zh-CN" w:bidi="ar"/>
                <w:rPrChange w:id="3751"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并上报数据</w:t>
            </w:r>
            <w:r>
              <w:rPr>
                <w:rStyle w:val="13"/>
                <w:rFonts w:hint="default" w:ascii="Times New Roman" w:hAnsi="Times New Roman" w:eastAsia="楷体_GB2312" w:cs="Times New Roman"/>
                <w:color w:val="000000" w:themeColor="text1"/>
                <w:sz w:val="24"/>
                <w:szCs w:val="24"/>
                <w:lang w:val="en-US" w:eastAsia="zh-CN" w:bidi="ar"/>
                <w:rPrChange w:id="3752"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，完成相关监测结果分析评价；提升</w:t>
            </w:r>
            <w:r>
              <w:rPr>
                <w:rStyle w:val="12"/>
                <w:rFonts w:hint="default" w:ascii="Times New Roman" w:hAnsi="Times New Roman" w:eastAsia="楷体_GB2312" w:cs="Times New Roman"/>
                <w:color w:val="000000" w:themeColor="text1"/>
                <w:sz w:val="24"/>
                <w:szCs w:val="24"/>
                <w:lang w:val="en-US" w:eastAsia="zh-CN" w:bidi="ar"/>
                <w:rPrChange w:id="3753"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海洋沉积物采样能力</w:t>
            </w:r>
            <w:r>
              <w:rPr>
                <w:rStyle w:val="13"/>
                <w:rFonts w:hint="default" w:ascii="Times New Roman" w:hAnsi="Times New Roman" w:eastAsia="楷体_GB2312" w:cs="Times New Roman"/>
                <w:color w:val="000000" w:themeColor="text1"/>
                <w:sz w:val="24"/>
                <w:szCs w:val="24"/>
                <w:lang w:val="en-US" w:eastAsia="zh-CN" w:bidi="ar"/>
                <w:rPrChange w:id="3754"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p>
        </w:tc>
        <w:tc>
          <w:tcPr>
            <w:tcW w:w="804" w:type="dxa"/>
            <w:shd w:val="clear" w:color="auto" w:fill="auto"/>
            <w:tcMar>
              <w:top w:w="10" w:type="dxa"/>
              <w:left w:w="10" w:type="dxa"/>
              <w:right w:w="10" w:type="dxa"/>
            </w:tcMar>
            <w:vAlign w:val="center"/>
            <w:tcPrChange w:id="3755" w:author="刘佳" w:date="2020-03-09T09:17:49Z">
              <w:tcPr>
                <w:tcW w:w="80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757"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756"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758"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2020年</w:t>
            </w:r>
          </w:p>
        </w:tc>
        <w:tc>
          <w:tcPr>
            <w:tcW w:w="785" w:type="dxa"/>
            <w:shd w:val="clear" w:color="auto" w:fill="auto"/>
            <w:tcMar>
              <w:top w:w="10" w:type="dxa"/>
              <w:left w:w="10" w:type="dxa"/>
              <w:right w:w="10" w:type="dxa"/>
            </w:tcMar>
            <w:vAlign w:val="center"/>
            <w:tcPrChange w:id="3759" w:author="刘佳" w:date="2020-03-09T09:17:49Z">
              <w:tcPr>
                <w:tcW w:w="668"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761"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760"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762"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汕尾市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Change w:id="3763" w:author="刘佳" w:date="2020-03-09T09:17:49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blPrExChange>
        </w:tblPrEx>
        <w:trPr>
          <w:trHeight w:val="420" w:hRule="atLeast"/>
          <w:jc w:val="center"/>
          <w:trPrChange w:id="3763" w:author="刘佳" w:date="2020-03-09T09:17:49Z">
            <w:trPr>
              <w:trHeight w:val="306" w:hRule="atLeast"/>
              <w:jc w:val="center"/>
            </w:trPr>
          </w:trPrChange>
        </w:trPr>
        <w:tc>
          <w:tcPr>
            <w:tcW w:w="428" w:type="dxa"/>
            <w:shd w:val="clear" w:color="auto" w:fill="auto"/>
            <w:tcMar>
              <w:top w:w="10" w:type="dxa"/>
              <w:left w:w="10" w:type="dxa"/>
              <w:right w:w="10" w:type="dxa"/>
            </w:tcMar>
            <w:vAlign w:val="center"/>
            <w:tcPrChange w:id="3764" w:author="刘佳" w:date="2020-03-09T09:17:49Z">
              <w:tcPr>
                <w:tcW w:w="347"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766"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765"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767"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10</w:t>
            </w:r>
          </w:p>
        </w:tc>
        <w:tc>
          <w:tcPr>
            <w:tcW w:w="1257" w:type="dxa"/>
            <w:shd w:val="clear" w:color="auto" w:fill="auto"/>
            <w:tcMar>
              <w:top w:w="10" w:type="dxa"/>
              <w:left w:w="10" w:type="dxa"/>
              <w:right w:w="10" w:type="dxa"/>
            </w:tcMar>
            <w:vAlign w:val="center"/>
            <w:tcPrChange w:id="3768" w:author="刘佳" w:date="2020-03-09T09:17:49Z">
              <w:tcPr>
                <w:tcW w:w="113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ins w:id="3770" w:author="刘佳" w:date="2020-03-09T09:12:27Z"/>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pPrChange w:id="3769"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771"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实施生态</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773"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772"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774"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修复</w:t>
            </w:r>
          </w:p>
        </w:tc>
        <w:tc>
          <w:tcPr>
            <w:tcW w:w="1541" w:type="dxa"/>
            <w:shd w:val="clear" w:color="auto" w:fill="auto"/>
            <w:tcMar>
              <w:top w:w="10" w:type="dxa"/>
              <w:left w:w="10" w:type="dxa"/>
              <w:right w:w="10" w:type="dxa"/>
            </w:tcMar>
            <w:vAlign w:val="center"/>
            <w:tcPrChange w:id="3775" w:author="刘佳" w:date="2020-03-09T09:17:49Z">
              <w:tcPr>
                <w:tcW w:w="154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777"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776"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778"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重点岸线海洋环境监测</w:t>
            </w:r>
          </w:p>
        </w:tc>
        <w:tc>
          <w:tcPr>
            <w:tcW w:w="2659" w:type="dxa"/>
            <w:shd w:val="clear" w:color="auto" w:fill="auto"/>
            <w:tcMar>
              <w:top w:w="10" w:type="dxa"/>
              <w:left w:w="10" w:type="dxa"/>
              <w:right w:w="10" w:type="dxa"/>
            </w:tcMar>
            <w:vAlign w:val="center"/>
            <w:tcPrChange w:id="3779" w:author="刘佳" w:date="2020-03-09T09:17:49Z">
              <w:tcPr>
                <w:tcW w:w="2659"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781"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780"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782"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协助开展辖区海水质量监测，提升海洋沉积物采样能力等。</w:t>
            </w:r>
          </w:p>
        </w:tc>
        <w:tc>
          <w:tcPr>
            <w:tcW w:w="791" w:type="dxa"/>
            <w:shd w:val="clear" w:color="auto" w:fill="auto"/>
            <w:tcMar>
              <w:top w:w="10" w:type="dxa"/>
              <w:left w:w="10" w:type="dxa"/>
              <w:right w:w="10" w:type="dxa"/>
            </w:tcMar>
            <w:vAlign w:val="center"/>
            <w:tcPrChange w:id="3783" w:author="刘佳" w:date="2020-03-09T09:17:49Z">
              <w:tcPr>
                <w:tcW w:w="79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785"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784"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786"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约束性</w:t>
            </w:r>
            <w:r>
              <w:rPr>
                <w:rStyle w:val="13"/>
                <w:rFonts w:hint="default" w:ascii="Times New Roman" w:hAnsi="Times New Roman" w:eastAsia="楷体_GB2312" w:cs="Times New Roman"/>
                <w:color w:val="000000" w:themeColor="text1"/>
                <w:sz w:val="24"/>
                <w:szCs w:val="24"/>
                <w:lang w:val="en-US" w:eastAsia="zh-CN" w:bidi="ar"/>
                <w:rPrChange w:id="378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p>
        </w:tc>
        <w:tc>
          <w:tcPr>
            <w:tcW w:w="1023" w:type="dxa"/>
            <w:shd w:val="clear" w:color="auto" w:fill="auto"/>
            <w:tcMar>
              <w:top w:w="10" w:type="dxa"/>
              <w:left w:w="10" w:type="dxa"/>
              <w:right w:w="10" w:type="dxa"/>
            </w:tcMar>
            <w:vAlign w:val="center"/>
            <w:tcPrChange w:id="3788" w:author="刘佳" w:date="2020-03-09T09:17:49Z">
              <w:tcPr>
                <w:tcW w:w="1023"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790"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789"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791"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财政补助</w:t>
            </w:r>
          </w:p>
        </w:tc>
        <w:tc>
          <w:tcPr>
            <w:tcW w:w="900" w:type="dxa"/>
            <w:shd w:val="clear" w:color="auto" w:fill="auto"/>
            <w:tcMar>
              <w:top w:w="10" w:type="dxa"/>
              <w:left w:w="10" w:type="dxa"/>
              <w:right w:w="10" w:type="dxa"/>
            </w:tcMar>
            <w:vAlign w:val="center"/>
            <w:tcPrChange w:id="3792" w:author="刘佳" w:date="2020-03-09T09:17:49Z">
              <w:tcPr>
                <w:tcW w:w="900"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794"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793" w:author="刘佳" w:date="2020-03-09T09:17:4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795"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不超过项目投资总额。</w:t>
            </w:r>
          </w:p>
        </w:tc>
        <w:tc>
          <w:tcPr>
            <w:tcW w:w="5102" w:type="dxa"/>
            <w:shd w:val="clear" w:color="auto" w:fill="auto"/>
            <w:tcMar>
              <w:top w:w="10" w:type="dxa"/>
              <w:left w:w="10" w:type="dxa"/>
              <w:right w:w="10" w:type="dxa"/>
            </w:tcMar>
            <w:vAlign w:val="center"/>
            <w:tcPrChange w:id="3796" w:author="刘佳" w:date="2020-03-09T09:17:49Z">
              <w:tcPr>
                <w:tcW w:w="496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798"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797"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799"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根据《2020</w:t>
            </w:r>
            <w:r>
              <w:rPr>
                <w:rStyle w:val="13"/>
                <w:rFonts w:hint="default" w:ascii="Times New Roman" w:hAnsi="Times New Roman" w:eastAsia="楷体_GB2312" w:cs="Times New Roman"/>
                <w:color w:val="000000" w:themeColor="text1"/>
                <w:sz w:val="24"/>
                <w:szCs w:val="24"/>
                <w:lang w:val="en-US" w:eastAsia="zh-CN" w:bidi="ar"/>
                <w:rPrChange w:id="3800"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年广东省生态环境监测方案》要求，协助</w:t>
            </w:r>
            <w:r>
              <w:rPr>
                <w:rStyle w:val="12"/>
                <w:rFonts w:hint="default" w:ascii="Times New Roman" w:hAnsi="Times New Roman" w:eastAsia="楷体_GB2312" w:cs="Times New Roman"/>
                <w:color w:val="000000" w:themeColor="text1"/>
                <w:sz w:val="24"/>
                <w:szCs w:val="24"/>
                <w:lang w:val="en-US" w:eastAsia="zh-CN" w:bidi="ar"/>
                <w:rPrChange w:id="3801"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开展</w:t>
            </w:r>
            <w:r>
              <w:rPr>
                <w:rStyle w:val="13"/>
                <w:rFonts w:hint="default" w:ascii="Times New Roman" w:hAnsi="Times New Roman" w:eastAsia="楷体_GB2312" w:cs="Times New Roman"/>
                <w:color w:val="000000" w:themeColor="text1"/>
                <w:sz w:val="24"/>
                <w:szCs w:val="24"/>
                <w:lang w:val="en-US" w:eastAsia="zh-CN" w:bidi="ar"/>
                <w:rPrChange w:id="3802"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珠江口海域</w:t>
            </w:r>
            <w:r>
              <w:rPr>
                <w:rStyle w:val="12"/>
                <w:rFonts w:hint="default" w:ascii="Times New Roman" w:hAnsi="Times New Roman" w:eastAsia="楷体_GB2312" w:cs="Times New Roman"/>
                <w:color w:val="000000" w:themeColor="text1"/>
                <w:sz w:val="24"/>
                <w:szCs w:val="24"/>
                <w:lang w:val="en-US" w:eastAsia="zh-CN" w:bidi="ar"/>
                <w:rPrChange w:id="3803"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w:t>
            </w:r>
            <w:r>
              <w:rPr>
                <w:rStyle w:val="13"/>
                <w:rFonts w:hint="default" w:ascii="Times New Roman" w:hAnsi="Times New Roman" w:eastAsia="楷体_GB2312" w:cs="Times New Roman"/>
                <w:color w:val="000000" w:themeColor="text1"/>
                <w:sz w:val="24"/>
                <w:szCs w:val="24"/>
                <w:lang w:val="en-US" w:eastAsia="zh-CN" w:bidi="ar"/>
                <w:rPrChange w:id="3804"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工作；提升海洋</w:t>
            </w:r>
            <w:r>
              <w:rPr>
                <w:rStyle w:val="12"/>
                <w:rFonts w:hint="default" w:ascii="Times New Roman" w:hAnsi="Times New Roman" w:eastAsia="楷体_GB2312" w:cs="Times New Roman"/>
                <w:color w:val="000000" w:themeColor="text1"/>
                <w:sz w:val="24"/>
                <w:szCs w:val="24"/>
                <w:lang w:val="en-US" w:eastAsia="zh-CN" w:bidi="ar"/>
                <w:rPrChange w:id="3805"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沉积物采样能力</w:t>
            </w:r>
            <w:r>
              <w:rPr>
                <w:rStyle w:val="13"/>
                <w:rFonts w:hint="default" w:ascii="Times New Roman" w:hAnsi="Times New Roman" w:eastAsia="楷体_GB2312" w:cs="Times New Roman"/>
                <w:color w:val="000000" w:themeColor="text1"/>
                <w:sz w:val="24"/>
                <w:szCs w:val="24"/>
                <w:lang w:val="en-US" w:eastAsia="zh-CN" w:bidi="ar"/>
                <w:rPrChange w:id="3806"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p>
        </w:tc>
        <w:tc>
          <w:tcPr>
            <w:tcW w:w="804" w:type="dxa"/>
            <w:shd w:val="clear" w:color="auto" w:fill="auto"/>
            <w:tcMar>
              <w:top w:w="10" w:type="dxa"/>
              <w:left w:w="10" w:type="dxa"/>
              <w:right w:w="10" w:type="dxa"/>
            </w:tcMar>
            <w:vAlign w:val="center"/>
            <w:tcPrChange w:id="3807" w:author="刘佳" w:date="2020-03-09T09:17:49Z">
              <w:tcPr>
                <w:tcW w:w="80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809"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808"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810"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2020年</w:t>
            </w:r>
          </w:p>
        </w:tc>
        <w:tc>
          <w:tcPr>
            <w:tcW w:w="785" w:type="dxa"/>
            <w:shd w:val="clear" w:color="auto" w:fill="auto"/>
            <w:tcMar>
              <w:top w:w="10" w:type="dxa"/>
              <w:left w:w="10" w:type="dxa"/>
              <w:right w:w="10" w:type="dxa"/>
            </w:tcMar>
            <w:vAlign w:val="center"/>
            <w:tcPrChange w:id="3811" w:author="刘佳" w:date="2020-03-09T09:17:49Z">
              <w:tcPr>
                <w:tcW w:w="668"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813"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812"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814"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东莞市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Change w:id="3815" w:author="刘佳" w:date="2020-03-09T09:17:49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blPrExChange>
        </w:tblPrEx>
        <w:trPr>
          <w:trHeight w:val="420" w:hRule="atLeast"/>
          <w:jc w:val="center"/>
          <w:trPrChange w:id="3815" w:author="刘佳" w:date="2020-03-09T09:17:49Z">
            <w:trPr>
              <w:trHeight w:val="306" w:hRule="atLeast"/>
              <w:jc w:val="center"/>
            </w:trPr>
          </w:trPrChange>
        </w:trPr>
        <w:tc>
          <w:tcPr>
            <w:tcW w:w="428" w:type="dxa"/>
            <w:shd w:val="clear" w:color="auto" w:fill="auto"/>
            <w:tcMar>
              <w:top w:w="10" w:type="dxa"/>
              <w:left w:w="10" w:type="dxa"/>
              <w:right w:w="10" w:type="dxa"/>
            </w:tcMar>
            <w:vAlign w:val="center"/>
            <w:tcPrChange w:id="3816" w:author="刘佳" w:date="2020-03-09T09:17:49Z">
              <w:tcPr>
                <w:tcW w:w="347"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818"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817"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819"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11</w:t>
            </w:r>
          </w:p>
        </w:tc>
        <w:tc>
          <w:tcPr>
            <w:tcW w:w="1257" w:type="dxa"/>
            <w:shd w:val="clear" w:color="auto" w:fill="auto"/>
            <w:tcMar>
              <w:top w:w="10" w:type="dxa"/>
              <w:left w:w="10" w:type="dxa"/>
              <w:right w:w="10" w:type="dxa"/>
            </w:tcMar>
            <w:vAlign w:val="center"/>
            <w:tcPrChange w:id="3820" w:author="刘佳" w:date="2020-03-09T09:17:49Z">
              <w:tcPr>
                <w:tcW w:w="113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ins w:id="3822" w:author="刘佳" w:date="2020-03-09T09:12:28Z"/>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pPrChange w:id="3821"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823"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实施生态</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825"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824"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826"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修复</w:t>
            </w:r>
          </w:p>
        </w:tc>
        <w:tc>
          <w:tcPr>
            <w:tcW w:w="1541" w:type="dxa"/>
            <w:shd w:val="clear" w:color="auto" w:fill="auto"/>
            <w:tcMar>
              <w:top w:w="10" w:type="dxa"/>
              <w:left w:w="10" w:type="dxa"/>
              <w:right w:w="10" w:type="dxa"/>
            </w:tcMar>
            <w:vAlign w:val="center"/>
            <w:tcPrChange w:id="3827" w:author="刘佳" w:date="2020-03-09T09:17:49Z">
              <w:tcPr>
                <w:tcW w:w="154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829"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828"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830"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重点岸线海洋环境监测</w:t>
            </w:r>
          </w:p>
        </w:tc>
        <w:tc>
          <w:tcPr>
            <w:tcW w:w="2659" w:type="dxa"/>
            <w:shd w:val="clear" w:color="auto" w:fill="auto"/>
            <w:tcMar>
              <w:top w:w="10" w:type="dxa"/>
              <w:left w:w="10" w:type="dxa"/>
              <w:right w:w="10" w:type="dxa"/>
            </w:tcMar>
            <w:vAlign w:val="center"/>
            <w:tcPrChange w:id="3831" w:author="刘佳" w:date="2020-03-09T09:17:49Z">
              <w:tcPr>
                <w:tcW w:w="2659"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833"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832"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834"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协助开展辖区海水质量监测，提升海洋沉积物采样能力等。</w:t>
            </w:r>
          </w:p>
        </w:tc>
        <w:tc>
          <w:tcPr>
            <w:tcW w:w="791" w:type="dxa"/>
            <w:shd w:val="clear" w:color="auto" w:fill="auto"/>
            <w:tcMar>
              <w:top w:w="10" w:type="dxa"/>
              <w:left w:w="10" w:type="dxa"/>
              <w:right w:w="10" w:type="dxa"/>
            </w:tcMar>
            <w:vAlign w:val="center"/>
            <w:tcPrChange w:id="3835" w:author="刘佳" w:date="2020-03-09T09:17:49Z">
              <w:tcPr>
                <w:tcW w:w="79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837"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836"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838"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约束性</w:t>
            </w:r>
            <w:r>
              <w:rPr>
                <w:rStyle w:val="13"/>
                <w:rFonts w:hint="default" w:ascii="Times New Roman" w:hAnsi="Times New Roman" w:eastAsia="楷体_GB2312" w:cs="Times New Roman"/>
                <w:color w:val="000000" w:themeColor="text1"/>
                <w:sz w:val="24"/>
                <w:szCs w:val="24"/>
                <w:lang w:val="en-US" w:eastAsia="zh-CN" w:bidi="ar"/>
                <w:rPrChange w:id="3839"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p>
        </w:tc>
        <w:tc>
          <w:tcPr>
            <w:tcW w:w="1023" w:type="dxa"/>
            <w:shd w:val="clear" w:color="auto" w:fill="auto"/>
            <w:tcMar>
              <w:top w:w="10" w:type="dxa"/>
              <w:left w:w="10" w:type="dxa"/>
              <w:right w:w="10" w:type="dxa"/>
            </w:tcMar>
            <w:vAlign w:val="center"/>
            <w:tcPrChange w:id="3840" w:author="刘佳" w:date="2020-03-09T09:17:49Z">
              <w:tcPr>
                <w:tcW w:w="1023"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842"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841"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843"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财政补助</w:t>
            </w:r>
          </w:p>
        </w:tc>
        <w:tc>
          <w:tcPr>
            <w:tcW w:w="900" w:type="dxa"/>
            <w:shd w:val="clear" w:color="auto" w:fill="auto"/>
            <w:tcMar>
              <w:top w:w="10" w:type="dxa"/>
              <w:left w:w="10" w:type="dxa"/>
              <w:right w:w="10" w:type="dxa"/>
            </w:tcMar>
            <w:vAlign w:val="center"/>
            <w:tcPrChange w:id="3844" w:author="刘佳" w:date="2020-03-09T09:17:49Z">
              <w:tcPr>
                <w:tcW w:w="900"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846"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845" w:author="刘佳" w:date="2020-03-09T09:17:4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847"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不超过项目投资总额。</w:t>
            </w:r>
          </w:p>
        </w:tc>
        <w:tc>
          <w:tcPr>
            <w:tcW w:w="5102" w:type="dxa"/>
            <w:shd w:val="clear" w:color="auto" w:fill="auto"/>
            <w:tcMar>
              <w:top w:w="10" w:type="dxa"/>
              <w:left w:w="10" w:type="dxa"/>
              <w:right w:w="10" w:type="dxa"/>
            </w:tcMar>
            <w:vAlign w:val="center"/>
            <w:tcPrChange w:id="3848" w:author="刘佳" w:date="2020-03-09T09:17:49Z">
              <w:tcPr>
                <w:tcW w:w="496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850"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849"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851"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根据《2020</w:t>
            </w:r>
            <w:r>
              <w:rPr>
                <w:rStyle w:val="13"/>
                <w:rFonts w:hint="default" w:ascii="Times New Roman" w:hAnsi="Times New Roman" w:eastAsia="楷体_GB2312" w:cs="Times New Roman"/>
                <w:color w:val="000000" w:themeColor="text1"/>
                <w:sz w:val="24"/>
                <w:szCs w:val="24"/>
                <w:lang w:val="en-US" w:eastAsia="zh-CN" w:bidi="ar"/>
                <w:rPrChange w:id="3852"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年广东省生态环境监测方案》要求，协助</w:t>
            </w:r>
            <w:r>
              <w:rPr>
                <w:rStyle w:val="12"/>
                <w:rFonts w:hint="default" w:ascii="Times New Roman" w:hAnsi="Times New Roman" w:eastAsia="楷体_GB2312" w:cs="Times New Roman"/>
                <w:color w:val="000000" w:themeColor="text1"/>
                <w:sz w:val="24"/>
                <w:szCs w:val="24"/>
                <w:lang w:val="en-US" w:eastAsia="zh-CN" w:bidi="ar"/>
                <w:rPrChange w:id="3853"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开展</w:t>
            </w:r>
            <w:r>
              <w:rPr>
                <w:rStyle w:val="13"/>
                <w:rFonts w:hint="default" w:ascii="Times New Roman" w:hAnsi="Times New Roman" w:eastAsia="楷体_GB2312" w:cs="Times New Roman"/>
                <w:color w:val="000000" w:themeColor="text1"/>
                <w:sz w:val="24"/>
                <w:szCs w:val="24"/>
                <w:lang w:val="en-US" w:eastAsia="zh-CN" w:bidi="ar"/>
                <w:rPrChange w:id="3854"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珠江口海域</w:t>
            </w:r>
            <w:r>
              <w:rPr>
                <w:rStyle w:val="12"/>
                <w:rFonts w:hint="default" w:ascii="Times New Roman" w:hAnsi="Times New Roman" w:eastAsia="楷体_GB2312" w:cs="Times New Roman"/>
                <w:color w:val="000000" w:themeColor="text1"/>
                <w:sz w:val="24"/>
                <w:szCs w:val="24"/>
                <w:lang w:val="en-US" w:eastAsia="zh-CN" w:bidi="ar"/>
                <w:rPrChange w:id="3855"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w:t>
            </w:r>
            <w:r>
              <w:rPr>
                <w:rStyle w:val="13"/>
                <w:rFonts w:hint="default" w:ascii="Times New Roman" w:hAnsi="Times New Roman" w:eastAsia="楷体_GB2312" w:cs="Times New Roman"/>
                <w:color w:val="000000" w:themeColor="text1"/>
                <w:sz w:val="24"/>
                <w:szCs w:val="24"/>
                <w:lang w:val="en-US" w:eastAsia="zh-CN" w:bidi="ar"/>
                <w:rPrChange w:id="3856"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工作；提升海洋</w:t>
            </w:r>
            <w:r>
              <w:rPr>
                <w:rStyle w:val="12"/>
                <w:rFonts w:hint="default" w:ascii="Times New Roman" w:hAnsi="Times New Roman" w:eastAsia="楷体_GB2312" w:cs="Times New Roman"/>
                <w:color w:val="000000" w:themeColor="text1"/>
                <w:sz w:val="24"/>
                <w:szCs w:val="24"/>
                <w:lang w:val="en-US" w:eastAsia="zh-CN" w:bidi="ar"/>
                <w:rPrChange w:id="3857"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沉积物采样能力</w:t>
            </w:r>
            <w:r>
              <w:rPr>
                <w:rStyle w:val="13"/>
                <w:rFonts w:hint="default" w:ascii="Times New Roman" w:hAnsi="Times New Roman" w:eastAsia="楷体_GB2312" w:cs="Times New Roman"/>
                <w:color w:val="000000" w:themeColor="text1"/>
                <w:sz w:val="24"/>
                <w:szCs w:val="24"/>
                <w:lang w:val="en-US" w:eastAsia="zh-CN" w:bidi="ar"/>
                <w:rPrChange w:id="3858"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p>
        </w:tc>
        <w:tc>
          <w:tcPr>
            <w:tcW w:w="804" w:type="dxa"/>
            <w:shd w:val="clear" w:color="auto" w:fill="auto"/>
            <w:tcMar>
              <w:top w:w="10" w:type="dxa"/>
              <w:left w:w="10" w:type="dxa"/>
              <w:right w:w="10" w:type="dxa"/>
            </w:tcMar>
            <w:vAlign w:val="center"/>
            <w:tcPrChange w:id="3859" w:author="刘佳" w:date="2020-03-09T09:17:49Z">
              <w:tcPr>
                <w:tcW w:w="80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861"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860"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862"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2020年</w:t>
            </w:r>
          </w:p>
        </w:tc>
        <w:tc>
          <w:tcPr>
            <w:tcW w:w="785" w:type="dxa"/>
            <w:shd w:val="clear" w:color="auto" w:fill="auto"/>
            <w:tcMar>
              <w:top w:w="10" w:type="dxa"/>
              <w:left w:w="10" w:type="dxa"/>
              <w:right w:w="10" w:type="dxa"/>
            </w:tcMar>
            <w:vAlign w:val="center"/>
            <w:tcPrChange w:id="3863" w:author="刘佳" w:date="2020-03-09T09:17:49Z">
              <w:tcPr>
                <w:tcW w:w="668"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865"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864"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866"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中山市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Change w:id="3867" w:author="刘佳" w:date="2020-03-09T09:17:49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blPrExChange>
        </w:tblPrEx>
        <w:trPr>
          <w:trHeight w:val="420" w:hRule="atLeast"/>
          <w:jc w:val="center"/>
          <w:trPrChange w:id="3867" w:author="刘佳" w:date="2020-03-09T09:17:49Z">
            <w:trPr>
              <w:trHeight w:val="306" w:hRule="atLeast"/>
              <w:jc w:val="center"/>
            </w:trPr>
          </w:trPrChange>
        </w:trPr>
        <w:tc>
          <w:tcPr>
            <w:tcW w:w="428" w:type="dxa"/>
            <w:shd w:val="clear" w:color="auto" w:fill="auto"/>
            <w:tcMar>
              <w:top w:w="10" w:type="dxa"/>
              <w:left w:w="10" w:type="dxa"/>
              <w:right w:w="10" w:type="dxa"/>
            </w:tcMar>
            <w:vAlign w:val="center"/>
            <w:tcPrChange w:id="3868" w:author="刘佳" w:date="2020-03-09T09:17:49Z">
              <w:tcPr>
                <w:tcW w:w="347"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870"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869"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871"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12</w:t>
            </w:r>
          </w:p>
        </w:tc>
        <w:tc>
          <w:tcPr>
            <w:tcW w:w="1257" w:type="dxa"/>
            <w:shd w:val="clear" w:color="auto" w:fill="auto"/>
            <w:tcMar>
              <w:top w:w="10" w:type="dxa"/>
              <w:left w:w="10" w:type="dxa"/>
              <w:right w:w="10" w:type="dxa"/>
            </w:tcMar>
            <w:vAlign w:val="center"/>
            <w:tcPrChange w:id="3872" w:author="刘佳" w:date="2020-03-09T09:17:49Z">
              <w:tcPr>
                <w:tcW w:w="113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ins w:id="3874" w:author="刘佳" w:date="2020-03-09T09:12:29Z"/>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pPrChange w:id="3873"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875"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实施生态</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877"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876"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878"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修复</w:t>
            </w:r>
          </w:p>
        </w:tc>
        <w:tc>
          <w:tcPr>
            <w:tcW w:w="1541" w:type="dxa"/>
            <w:shd w:val="clear" w:color="auto" w:fill="auto"/>
            <w:tcMar>
              <w:top w:w="10" w:type="dxa"/>
              <w:left w:w="10" w:type="dxa"/>
              <w:right w:w="10" w:type="dxa"/>
            </w:tcMar>
            <w:vAlign w:val="center"/>
            <w:tcPrChange w:id="3879" w:author="刘佳" w:date="2020-03-09T09:17:49Z">
              <w:tcPr>
                <w:tcW w:w="154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881"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880"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882"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重点岸线海洋环境监测</w:t>
            </w:r>
          </w:p>
        </w:tc>
        <w:tc>
          <w:tcPr>
            <w:tcW w:w="2659" w:type="dxa"/>
            <w:shd w:val="clear" w:color="auto" w:fill="auto"/>
            <w:tcMar>
              <w:top w:w="10" w:type="dxa"/>
              <w:left w:w="10" w:type="dxa"/>
              <w:right w:w="10" w:type="dxa"/>
            </w:tcMar>
            <w:vAlign w:val="center"/>
            <w:tcPrChange w:id="3883" w:author="刘佳" w:date="2020-03-09T09:17:49Z">
              <w:tcPr>
                <w:tcW w:w="2659"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885"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884"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886"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协助开展辖区海水质量监测，承担辖区</w:t>
            </w:r>
            <w:r>
              <w:rPr>
                <w:rStyle w:val="12"/>
                <w:rFonts w:hint="default" w:ascii="Times New Roman" w:hAnsi="Times New Roman" w:eastAsia="楷体_GB2312" w:cs="Times New Roman"/>
                <w:color w:val="000000" w:themeColor="text1"/>
                <w:sz w:val="24"/>
                <w:szCs w:val="24"/>
                <w:lang w:val="en-US" w:eastAsia="zh-CN" w:bidi="ar"/>
                <w:rPrChange w:id="3887"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888"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个海水浴场、</w:t>
            </w:r>
            <w:r>
              <w:rPr>
                <w:rStyle w:val="12"/>
                <w:rFonts w:hint="default" w:ascii="Times New Roman" w:hAnsi="Times New Roman" w:eastAsia="楷体_GB2312" w:cs="Times New Roman"/>
                <w:color w:val="000000" w:themeColor="text1"/>
                <w:sz w:val="24"/>
                <w:szCs w:val="24"/>
                <w:lang w:val="en-US" w:eastAsia="zh-CN" w:bidi="ar"/>
                <w:rPrChange w:id="3889"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890"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个海滩垃圾、珠江口海域生态（</w:t>
            </w:r>
            <w:r>
              <w:rPr>
                <w:rStyle w:val="12"/>
                <w:rFonts w:hint="default" w:ascii="Times New Roman" w:hAnsi="Times New Roman" w:eastAsia="楷体_GB2312" w:cs="Times New Roman"/>
                <w:color w:val="000000" w:themeColor="text1"/>
                <w:sz w:val="24"/>
                <w:szCs w:val="24"/>
                <w:lang w:val="en-US" w:eastAsia="zh-CN" w:bidi="ar"/>
                <w:rPrChange w:id="3891"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24</w:t>
            </w:r>
            <w:r>
              <w:rPr>
                <w:rStyle w:val="13"/>
                <w:rFonts w:hint="default" w:ascii="Times New Roman" w:hAnsi="Times New Roman" w:eastAsia="楷体_GB2312" w:cs="Times New Roman"/>
                <w:color w:val="000000" w:themeColor="text1"/>
                <w:sz w:val="24"/>
                <w:szCs w:val="24"/>
                <w:lang w:val="en-US" w:eastAsia="zh-CN" w:bidi="ar"/>
                <w:rPrChange w:id="3892"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个点位沉积物）监测任务等；提升海洋沉积物采样能力等。</w:t>
            </w:r>
          </w:p>
        </w:tc>
        <w:tc>
          <w:tcPr>
            <w:tcW w:w="791" w:type="dxa"/>
            <w:shd w:val="clear" w:color="auto" w:fill="auto"/>
            <w:tcMar>
              <w:top w:w="10" w:type="dxa"/>
              <w:left w:w="10" w:type="dxa"/>
              <w:right w:w="10" w:type="dxa"/>
            </w:tcMar>
            <w:vAlign w:val="center"/>
            <w:tcPrChange w:id="3893" w:author="刘佳" w:date="2020-03-09T09:17:49Z">
              <w:tcPr>
                <w:tcW w:w="79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895"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894"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896"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约束性</w:t>
            </w:r>
            <w:r>
              <w:rPr>
                <w:rStyle w:val="13"/>
                <w:rFonts w:hint="default" w:ascii="Times New Roman" w:hAnsi="Times New Roman" w:eastAsia="楷体_GB2312" w:cs="Times New Roman"/>
                <w:color w:val="000000" w:themeColor="text1"/>
                <w:sz w:val="24"/>
                <w:szCs w:val="24"/>
                <w:lang w:val="en-US" w:eastAsia="zh-CN" w:bidi="ar"/>
                <w:rPrChange w:id="389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p>
        </w:tc>
        <w:tc>
          <w:tcPr>
            <w:tcW w:w="1023" w:type="dxa"/>
            <w:shd w:val="clear" w:color="auto" w:fill="auto"/>
            <w:tcMar>
              <w:top w:w="10" w:type="dxa"/>
              <w:left w:w="10" w:type="dxa"/>
              <w:right w:w="10" w:type="dxa"/>
            </w:tcMar>
            <w:vAlign w:val="center"/>
            <w:tcPrChange w:id="3898" w:author="刘佳" w:date="2020-03-09T09:17:49Z">
              <w:tcPr>
                <w:tcW w:w="1023"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900"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899"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901"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财政补助</w:t>
            </w:r>
          </w:p>
        </w:tc>
        <w:tc>
          <w:tcPr>
            <w:tcW w:w="900" w:type="dxa"/>
            <w:shd w:val="clear" w:color="auto" w:fill="auto"/>
            <w:tcMar>
              <w:top w:w="10" w:type="dxa"/>
              <w:left w:w="10" w:type="dxa"/>
              <w:right w:w="10" w:type="dxa"/>
            </w:tcMar>
            <w:vAlign w:val="center"/>
            <w:tcPrChange w:id="3902" w:author="刘佳" w:date="2020-03-09T09:17:49Z">
              <w:tcPr>
                <w:tcW w:w="900"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904"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903" w:author="刘佳" w:date="2020-03-09T09:17:4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905"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不超过项目投资总额。</w:t>
            </w:r>
          </w:p>
        </w:tc>
        <w:tc>
          <w:tcPr>
            <w:tcW w:w="5102" w:type="dxa"/>
            <w:shd w:val="clear" w:color="auto" w:fill="auto"/>
            <w:tcMar>
              <w:top w:w="10" w:type="dxa"/>
              <w:left w:w="10" w:type="dxa"/>
              <w:right w:w="10" w:type="dxa"/>
            </w:tcMar>
            <w:vAlign w:val="center"/>
            <w:tcPrChange w:id="3906" w:author="刘佳" w:date="2020-03-09T09:17:49Z">
              <w:tcPr>
                <w:tcW w:w="496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908"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907"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3"/>
                <w:rFonts w:hint="default" w:ascii="Times New Roman" w:hAnsi="Times New Roman" w:eastAsia="楷体_GB2312" w:cs="Times New Roman"/>
                <w:color w:val="000000" w:themeColor="text1"/>
                <w:sz w:val="24"/>
                <w:szCs w:val="24"/>
                <w:lang w:val="en-US" w:eastAsia="zh-CN" w:bidi="ar"/>
                <w:rPrChange w:id="3909"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根据</w:t>
            </w:r>
            <w:r>
              <w:rPr>
                <w:rStyle w:val="12"/>
                <w:rFonts w:hint="default" w:ascii="Times New Roman" w:hAnsi="Times New Roman" w:eastAsia="楷体_GB2312" w:cs="Times New Roman"/>
                <w:color w:val="000000" w:themeColor="text1"/>
                <w:sz w:val="24"/>
                <w:szCs w:val="24"/>
                <w:lang w:val="en-US" w:eastAsia="zh-CN" w:bidi="ar"/>
                <w:rPrChange w:id="3910"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《2020</w:t>
            </w:r>
            <w:r>
              <w:rPr>
                <w:rStyle w:val="13"/>
                <w:rFonts w:hint="default" w:ascii="Times New Roman" w:hAnsi="Times New Roman" w:eastAsia="楷体_GB2312" w:cs="Times New Roman"/>
                <w:color w:val="000000" w:themeColor="text1"/>
                <w:sz w:val="24"/>
                <w:szCs w:val="24"/>
                <w:lang w:val="en-US" w:eastAsia="zh-CN" w:bidi="ar"/>
                <w:rPrChange w:id="3911"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年广东省生态环境监测方案》要求，协助</w:t>
            </w:r>
            <w:r>
              <w:rPr>
                <w:rStyle w:val="12"/>
                <w:rFonts w:hint="default" w:ascii="Times New Roman" w:hAnsi="Times New Roman" w:eastAsia="楷体_GB2312" w:cs="Times New Roman"/>
                <w:color w:val="000000" w:themeColor="text1"/>
                <w:sz w:val="24"/>
                <w:szCs w:val="24"/>
                <w:lang w:val="en-US" w:eastAsia="zh-CN" w:bidi="ar"/>
                <w:rPrChange w:id="3912"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开展</w:t>
            </w:r>
            <w:r>
              <w:rPr>
                <w:rStyle w:val="13"/>
                <w:rFonts w:hint="default" w:ascii="Times New Roman" w:hAnsi="Times New Roman" w:eastAsia="楷体_GB2312" w:cs="Times New Roman"/>
                <w:color w:val="000000" w:themeColor="text1"/>
                <w:sz w:val="24"/>
                <w:szCs w:val="24"/>
                <w:lang w:val="en-US" w:eastAsia="zh-CN" w:bidi="ar"/>
                <w:rPrChange w:id="3913"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珠江口海域</w:t>
            </w:r>
            <w:r>
              <w:rPr>
                <w:rStyle w:val="12"/>
                <w:rFonts w:hint="default" w:ascii="Times New Roman" w:hAnsi="Times New Roman" w:eastAsia="楷体_GB2312" w:cs="Times New Roman"/>
                <w:color w:val="000000" w:themeColor="text1"/>
                <w:sz w:val="24"/>
                <w:szCs w:val="24"/>
                <w:lang w:val="en-US" w:eastAsia="zh-CN" w:bidi="ar"/>
                <w:rPrChange w:id="3914"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w:t>
            </w:r>
            <w:r>
              <w:rPr>
                <w:rStyle w:val="13"/>
                <w:rFonts w:hint="default" w:ascii="Times New Roman" w:hAnsi="Times New Roman" w:eastAsia="楷体_GB2312" w:cs="Times New Roman"/>
                <w:color w:val="000000" w:themeColor="text1"/>
                <w:sz w:val="24"/>
                <w:szCs w:val="24"/>
                <w:lang w:val="en-US" w:eastAsia="zh-CN" w:bidi="ar"/>
                <w:rPrChange w:id="3915"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工作，完成辖区</w:t>
            </w:r>
            <w:r>
              <w:rPr>
                <w:rStyle w:val="12"/>
                <w:rFonts w:hint="default" w:ascii="Times New Roman" w:hAnsi="Times New Roman" w:eastAsia="楷体_GB2312" w:cs="Times New Roman"/>
                <w:color w:val="000000" w:themeColor="text1"/>
                <w:sz w:val="24"/>
                <w:szCs w:val="24"/>
                <w:lang w:val="en-US" w:eastAsia="zh-CN" w:bidi="ar"/>
                <w:rPrChange w:id="3916"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91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w:t>
            </w:r>
            <w:r>
              <w:rPr>
                <w:rStyle w:val="12"/>
                <w:rFonts w:hint="default" w:ascii="Times New Roman" w:hAnsi="Times New Roman" w:eastAsia="楷体_GB2312" w:cs="Times New Roman"/>
                <w:color w:val="000000" w:themeColor="text1"/>
                <w:sz w:val="24"/>
                <w:szCs w:val="24"/>
                <w:lang w:val="en-US" w:eastAsia="zh-CN" w:bidi="ar"/>
                <w:rPrChange w:id="3918"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海水浴场</w:t>
            </w:r>
            <w:r>
              <w:rPr>
                <w:rStyle w:val="13"/>
                <w:rFonts w:hint="default" w:ascii="Times New Roman" w:hAnsi="Times New Roman" w:eastAsia="楷体_GB2312" w:cs="Times New Roman"/>
                <w:color w:val="000000" w:themeColor="text1"/>
                <w:sz w:val="24"/>
                <w:szCs w:val="24"/>
                <w:lang w:val="en-US" w:eastAsia="zh-CN" w:bidi="ar"/>
                <w:rPrChange w:id="3919"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和</w:t>
            </w:r>
            <w:r>
              <w:rPr>
                <w:rStyle w:val="12"/>
                <w:rFonts w:hint="default" w:ascii="Times New Roman" w:hAnsi="Times New Roman" w:eastAsia="楷体_GB2312" w:cs="Times New Roman"/>
                <w:color w:val="000000" w:themeColor="text1"/>
                <w:sz w:val="24"/>
                <w:szCs w:val="24"/>
                <w:lang w:val="en-US" w:eastAsia="zh-CN" w:bidi="ar"/>
                <w:rPrChange w:id="3920"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921"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w:t>
            </w:r>
            <w:r>
              <w:rPr>
                <w:rStyle w:val="12"/>
                <w:rFonts w:hint="default" w:ascii="Times New Roman" w:hAnsi="Times New Roman" w:eastAsia="楷体_GB2312" w:cs="Times New Roman"/>
                <w:color w:val="000000" w:themeColor="text1"/>
                <w:sz w:val="24"/>
                <w:szCs w:val="24"/>
                <w:lang w:val="en-US" w:eastAsia="zh-CN" w:bidi="ar"/>
                <w:rPrChange w:id="3922"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海滩垃圾和</w:t>
            </w:r>
            <w:r>
              <w:rPr>
                <w:rStyle w:val="13"/>
                <w:rFonts w:hint="default" w:ascii="Times New Roman" w:hAnsi="Times New Roman" w:eastAsia="楷体_GB2312" w:cs="Times New Roman"/>
                <w:color w:val="000000" w:themeColor="text1"/>
                <w:sz w:val="24"/>
                <w:szCs w:val="24"/>
                <w:lang w:val="en-US" w:eastAsia="zh-CN" w:bidi="ar"/>
                <w:rPrChange w:id="3923"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珠江口</w:t>
            </w:r>
            <w:r>
              <w:rPr>
                <w:rStyle w:val="12"/>
                <w:rFonts w:hint="default" w:ascii="Times New Roman" w:hAnsi="Times New Roman" w:eastAsia="楷体_GB2312" w:cs="Times New Roman"/>
                <w:color w:val="000000" w:themeColor="text1"/>
                <w:sz w:val="24"/>
                <w:szCs w:val="24"/>
                <w:lang w:val="en-US" w:eastAsia="zh-CN" w:bidi="ar"/>
                <w:rPrChange w:id="3924"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海洋生态系统健康状况沉积物监测任务并上报数据</w:t>
            </w:r>
            <w:r>
              <w:rPr>
                <w:rStyle w:val="13"/>
                <w:rFonts w:hint="default" w:ascii="Times New Roman" w:hAnsi="Times New Roman" w:eastAsia="楷体_GB2312" w:cs="Times New Roman"/>
                <w:color w:val="000000" w:themeColor="text1"/>
                <w:sz w:val="24"/>
                <w:szCs w:val="24"/>
                <w:lang w:val="en-US" w:eastAsia="zh-CN" w:bidi="ar"/>
                <w:rPrChange w:id="3925"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，完成相关监测结果分析评价；提升</w:t>
            </w:r>
            <w:r>
              <w:rPr>
                <w:rStyle w:val="12"/>
                <w:rFonts w:hint="default" w:ascii="Times New Roman" w:hAnsi="Times New Roman" w:eastAsia="楷体_GB2312" w:cs="Times New Roman"/>
                <w:color w:val="000000" w:themeColor="text1"/>
                <w:sz w:val="24"/>
                <w:szCs w:val="24"/>
                <w:lang w:val="en-US" w:eastAsia="zh-CN" w:bidi="ar"/>
                <w:rPrChange w:id="3926"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海洋沉积物采样能力</w:t>
            </w:r>
            <w:r>
              <w:rPr>
                <w:rStyle w:val="13"/>
                <w:rFonts w:hint="default" w:ascii="Times New Roman" w:hAnsi="Times New Roman" w:eastAsia="楷体_GB2312" w:cs="Times New Roman"/>
                <w:color w:val="000000" w:themeColor="text1"/>
                <w:sz w:val="24"/>
                <w:szCs w:val="24"/>
                <w:lang w:val="en-US" w:eastAsia="zh-CN" w:bidi="ar"/>
                <w:rPrChange w:id="392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p>
        </w:tc>
        <w:tc>
          <w:tcPr>
            <w:tcW w:w="804" w:type="dxa"/>
            <w:shd w:val="clear" w:color="auto" w:fill="auto"/>
            <w:tcMar>
              <w:top w:w="10" w:type="dxa"/>
              <w:left w:w="10" w:type="dxa"/>
              <w:right w:w="10" w:type="dxa"/>
            </w:tcMar>
            <w:vAlign w:val="center"/>
            <w:tcPrChange w:id="3928" w:author="刘佳" w:date="2020-03-09T09:17:49Z">
              <w:tcPr>
                <w:tcW w:w="80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930"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929"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931"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2020年</w:t>
            </w:r>
          </w:p>
        </w:tc>
        <w:tc>
          <w:tcPr>
            <w:tcW w:w="785" w:type="dxa"/>
            <w:shd w:val="clear" w:color="auto" w:fill="auto"/>
            <w:tcMar>
              <w:top w:w="10" w:type="dxa"/>
              <w:left w:w="10" w:type="dxa"/>
              <w:right w:w="10" w:type="dxa"/>
            </w:tcMar>
            <w:vAlign w:val="center"/>
            <w:tcPrChange w:id="3932" w:author="刘佳" w:date="2020-03-09T09:17:49Z">
              <w:tcPr>
                <w:tcW w:w="668"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kern w:val="2"/>
                <w:sz w:val="24"/>
                <w:szCs w:val="24"/>
                <w:u w:val="none"/>
                <w:lang w:val="en-US" w:eastAsia="zh-CN" w:bidi="ar-SA"/>
                <w:rPrChange w:id="3934" w:author="刘佳" w:date="2020-03-09T09:10:51Z">
                  <w:rPr>
                    <w:rFonts w:hint="default" w:ascii="Times New Roman" w:hAnsi="Times New Roman" w:eastAsia="楷体_GB2312" w:cs="Times New Roman"/>
                    <w:i w:val="0"/>
                    <w:color w:val="000000" w:themeColor="text1"/>
                    <w:kern w:val="2"/>
                    <w:sz w:val="24"/>
                    <w:szCs w:val="24"/>
                    <w:u w:val="none"/>
                    <w:lang w:val="en-US" w:eastAsia="zh-CN" w:bidi="ar-SA"/>
                    <w14:textFill>
                      <w14:solidFill>
                        <w14:schemeClr w14:val="tx1"/>
                      </w14:solidFill>
                    </w14:textFill>
                  </w:rPr>
                </w:rPrChange>
                <w14:textFill>
                  <w14:solidFill>
                    <w14:schemeClr w14:val="tx1"/>
                  </w14:solidFill>
                </w14:textFill>
              </w:rPr>
              <w:pPrChange w:id="3933"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935"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珠海市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Change w:id="3936" w:author="刘佳" w:date="2020-03-09T09:17:49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blPrExChange>
        </w:tblPrEx>
        <w:trPr>
          <w:trHeight w:val="420" w:hRule="atLeast"/>
          <w:jc w:val="center"/>
          <w:trPrChange w:id="3936" w:author="刘佳" w:date="2020-03-09T09:17:49Z">
            <w:trPr>
              <w:trHeight w:val="306" w:hRule="atLeast"/>
              <w:jc w:val="center"/>
            </w:trPr>
          </w:trPrChange>
        </w:trPr>
        <w:tc>
          <w:tcPr>
            <w:tcW w:w="428" w:type="dxa"/>
            <w:shd w:val="clear" w:color="auto" w:fill="auto"/>
            <w:tcMar>
              <w:top w:w="10" w:type="dxa"/>
              <w:left w:w="10" w:type="dxa"/>
              <w:right w:w="10" w:type="dxa"/>
            </w:tcMar>
            <w:vAlign w:val="center"/>
            <w:tcPrChange w:id="3937" w:author="刘佳" w:date="2020-03-09T09:17:49Z">
              <w:tcPr>
                <w:tcW w:w="347"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lang w:val="en-US"/>
                <w:rPrChange w:id="3939" w:author="刘佳" w:date="2020-03-09T09:10:51Z">
                  <w:rPr>
                    <w:rFonts w:hint="default" w:ascii="Times New Roman" w:hAnsi="Times New Roman" w:eastAsia="楷体_GB2312" w:cs="Times New Roman"/>
                    <w:i w:val="0"/>
                    <w:color w:val="000000" w:themeColor="text1"/>
                    <w:sz w:val="24"/>
                    <w:szCs w:val="24"/>
                    <w:u w:val="none"/>
                    <w:lang w:val="en-US"/>
                    <w14:textFill>
                      <w14:solidFill>
                        <w14:schemeClr w14:val="tx1"/>
                      </w14:solidFill>
                    </w14:textFill>
                  </w:rPr>
                </w:rPrChange>
                <w14:textFill>
                  <w14:solidFill>
                    <w14:schemeClr w14:val="tx1"/>
                  </w14:solidFill>
                </w14:textFill>
              </w:rPr>
              <w:pPrChange w:id="3938"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940"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13</w:t>
            </w:r>
          </w:p>
        </w:tc>
        <w:tc>
          <w:tcPr>
            <w:tcW w:w="1257" w:type="dxa"/>
            <w:shd w:val="clear" w:color="auto" w:fill="auto"/>
            <w:tcMar>
              <w:top w:w="10" w:type="dxa"/>
              <w:left w:w="10" w:type="dxa"/>
              <w:right w:w="10" w:type="dxa"/>
            </w:tcMar>
            <w:vAlign w:val="center"/>
            <w:tcPrChange w:id="3941" w:author="刘佳" w:date="2020-03-09T09:17:49Z">
              <w:tcPr>
                <w:tcW w:w="113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ins w:id="3943" w:author="刘佳" w:date="2020-03-09T09:12:31Z"/>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pPrChange w:id="3942"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944"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实施生态</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946"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945"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947"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修复</w:t>
            </w:r>
          </w:p>
        </w:tc>
        <w:tc>
          <w:tcPr>
            <w:tcW w:w="1541" w:type="dxa"/>
            <w:shd w:val="clear" w:color="auto" w:fill="auto"/>
            <w:tcMar>
              <w:top w:w="10" w:type="dxa"/>
              <w:left w:w="10" w:type="dxa"/>
              <w:right w:w="10" w:type="dxa"/>
            </w:tcMar>
            <w:vAlign w:val="center"/>
            <w:tcPrChange w:id="3948" w:author="刘佳" w:date="2020-03-09T09:17:49Z">
              <w:tcPr>
                <w:tcW w:w="154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950"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949"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951"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重点岸线海洋环境监测</w:t>
            </w:r>
          </w:p>
        </w:tc>
        <w:tc>
          <w:tcPr>
            <w:tcW w:w="2659" w:type="dxa"/>
            <w:shd w:val="clear" w:color="auto" w:fill="auto"/>
            <w:tcMar>
              <w:top w:w="10" w:type="dxa"/>
              <w:left w:w="10" w:type="dxa"/>
              <w:right w:w="10" w:type="dxa"/>
            </w:tcMar>
            <w:vAlign w:val="center"/>
            <w:tcPrChange w:id="3952" w:author="刘佳" w:date="2020-03-09T09:17:49Z">
              <w:tcPr>
                <w:tcW w:w="2659"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954"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953"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955"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协助开展辖区海水质量监测，承担辖区</w:t>
            </w:r>
            <w:r>
              <w:rPr>
                <w:rStyle w:val="12"/>
                <w:rFonts w:hint="default" w:ascii="Times New Roman" w:hAnsi="Times New Roman" w:eastAsia="楷体_GB2312" w:cs="Times New Roman"/>
                <w:color w:val="000000" w:themeColor="text1"/>
                <w:sz w:val="24"/>
                <w:szCs w:val="24"/>
                <w:lang w:val="en-US" w:eastAsia="zh-CN" w:bidi="ar"/>
                <w:rPrChange w:id="3956"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95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个海水浴场监测、</w:t>
            </w:r>
            <w:r>
              <w:rPr>
                <w:rStyle w:val="12"/>
                <w:rFonts w:hint="default" w:ascii="Times New Roman" w:hAnsi="Times New Roman" w:eastAsia="楷体_GB2312" w:cs="Times New Roman"/>
                <w:color w:val="000000" w:themeColor="text1"/>
                <w:sz w:val="24"/>
                <w:szCs w:val="24"/>
                <w:lang w:val="en-US" w:eastAsia="zh-CN" w:bidi="ar"/>
                <w:rPrChange w:id="3958"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959"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个海滩垃圾监测工作</w:t>
            </w:r>
            <w:r>
              <w:rPr>
                <w:rStyle w:val="8"/>
                <w:rFonts w:hint="default" w:ascii="Times New Roman" w:hAnsi="Times New Roman" w:eastAsia="楷体_GB2312" w:cs="Times New Roman"/>
                <w:color w:val="000000" w:themeColor="text1"/>
                <w:sz w:val="24"/>
                <w:szCs w:val="24"/>
                <w:lang w:val="en-US" w:eastAsia="zh-CN" w:bidi="ar"/>
                <w:rPrChange w:id="3960" w:author="刘佳" w:date="2020-03-09T09:10:51Z">
                  <w:rPr>
                    <w:rStyle w:val="8"/>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等；提升海洋沉积物采样能力等。</w:t>
            </w:r>
          </w:p>
        </w:tc>
        <w:tc>
          <w:tcPr>
            <w:tcW w:w="791" w:type="dxa"/>
            <w:shd w:val="clear" w:color="auto" w:fill="auto"/>
            <w:tcMar>
              <w:top w:w="10" w:type="dxa"/>
              <w:left w:w="10" w:type="dxa"/>
              <w:right w:w="10" w:type="dxa"/>
            </w:tcMar>
            <w:vAlign w:val="center"/>
            <w:tcPrChange w:id="3961" w:author="刘佳" w:date="2020-03-09T09:17:49Z">
              <w:tcPr>
                <w:tcW w:w="79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963"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962"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3964"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约束性</w:t>
            </w:r>
            <w:r>
              <w:rPr>
                <w:rStyle w:val="13"/>
                <w:rFonts w:hint="default" w:ascii="Times New Roman" w:hAnsi="Times New Roman" w:eastAsia="楷体_GB2312" w:cs="Times New Roman"/>
                <w:color w:val="000000" w:themeColor="text1"/>
                <w:sz w:val="24"/>
                <w:szCs w:val="24"/>
                <w:lang w:val="en-US" w:eastAsia="zh-CN" w:bidi="ar"/>
                <w:rPrChange w:id="3965"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p>
        </w:tc>
        <w:tc>
          <w:tcPr>
            <w:tcW w:w="1023" w:type="dxa"/>
            <w:shd w:val="clear" w:color="auto" w:fill="auto"/>
            <w:tcMar>
              <w:top w:w="10" w:type="dxa"/>
              <w:left w:w="10" w:type="dxa"/>
              <w:right w:w="10" w:type="dxa"/>
            </w:tcMar>
            <w:vAlign w:val="center"/>
            <w:tcPrChange w:id="3966" w:author="刘佳" w:date="2020-03-09T09:17:49Z">
              <w:tcPr>
                <w:tcW w:w="1023"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968"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967"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969"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财政补助</w:t>
            </w:r>
          </w:p>
        </w:tc>
        <w:tc>
          <w:tcPr>
            <w:tcW w:w="900" w:type="dxa"/>
            <w:shd w:val="clear" w:color="auto" w:fill="auto"/>
            <w:tcMar>
              <w:top w:w="10" w:type="dxa"/>
              <w:left w:w="10" w:type="dxa"/>
              <w:right w:w="10" w:type="dxa"/>
            </w:tcMar>
            <w:vAlign w:val="center"/>
            <w:tcPrChange w:id="3970" w:author="刘佳" w:date="2020-03-09T09:17:49Z">
              <w:tcPr>
                <w:tcW w:w="900"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972"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971" w:author="刘佳" w:date="2020-03-09T09:17:4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973"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不超过项目投资总额。</w:t>
            </w:r>
          </w:p>
        </w:tc>
        <w:tc>
          <w:tcPr>
            <w:tcW w:w="5102" w:type="dxa"/>
            <w:shd w:val="clear" w:color="auto" w:fill="auto"/>
            <w:tcMar>
              <w:top w:w="10" w:type="dxa"/>
              <w:left w:w="10" w:type="dxa"/>
              <w:right w:w="10" w:type="dxa"/>
            </w:tcMar>
            <w:vAlign w:val="center"/>
            <w:tcPrChange w:id="3974" w:author="刘佳" w:date="2020-03-09T09:17:49Z">
              <w:tcPr>
                <w:tcW w:w="496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3976"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975"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3"/>
                <w:rFonts w:hint="default" w:ascii="Times New Roman" w:hAnsi="Times New Roman" w:eastAsia="楷体_GB2312" w:cs="Times New Roman"/>
                <w:color w:val="000000" w:themeColor="text1"/>
                <w:sz w:val="24"/>
                <w:szCs w:val="24"/>
                <w:lang w:val="en-US" w:eastAsia="zh-CN" w:bidi="ar"/>
                <w:rPrChange w:id="397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根据</w:t>
            </w:r>
            <w:r>
              <w:rPr>
                <w:rStyle w:val="12"/>
                <w:rFonts w:hint="default" w:ascii="Times New Roman" w:hAnsi="Times New Roman" w:eastAsia="楷体_GB2312" w:cs="Times New Roman"/>
                <w:color w:val="000000" w:themeColor="text1"/>
                <w:sz w:val="24"/>
                <w:szCs w:val="24"/>
                <w:lang w:val="en-US" w:eastAsia="zh-CN" w:bidi="ar"/>
                <w:rPrChange w:id="3978"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《2020</w:t>
            </w:r>
            <w:r>
              <w:rPr>
                <w:rStyle w:val="13"/>
                <w:rFonts w:hint="default" w:ascii="Times New Roman" w:hAnsi="Times New Roman" w:eastAsia="楷体_GB2312" w:cs="Times New Roman"/>
                <w:color w:val="000000" w:themeColor="text1"/>
                <w:sz w:val="24"/>
                <w:szCs w:val="24"/>
                <w:lang w:val="en-US" w:eastAsia="zh-CN" w:bidi="ar"/>
                <w:rPrChange w:id="3979"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年广东省生态环境监测方案》要求，协助</w:t>
            </w:r>
            <w:r>
              <w:rPr>
                <w:rStyle w:val="12"/>
                <w:rFonts w:hint="default" w:ascii="Times New Roman" w:hAnsi="Times New Roman" w:eastAsia="楷体_GB2312" w:cs="Times New Roman"/>
                <w:color w:val="000000" w:themeColor="text1"/>
                <w:sz w:val="24"/>
                <w:szCs w:val="24"/>
                <w:lang w:val="en-US" w:eastAsia="zh-CN" w:bidi="ar"/>
                <w:rPrChange w:id="3980"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开展</w:t>
            </w:r>
            <w:r>
              <w:rPr>
                <w:rStyle w:val="13"/>
                <w:rFonts w:hint="default" w:ascii="Times New Roman" w:hAnsi="Times New Roman" w:eastAsia="楷体_GB2312" w:cs="Times New Roman"/>
                <w:color w:val="000000" w:themeColor="text1"/>
                <w:sz w:val="24"/>
                <w:szCs w:val="24"/>
                <w:lang w:val="en-US" w:eastAsia="zh-CN" w:bidi="ar"/>
                <w:rPrChange w:id="3981"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珠江口海域</w:t>
            </w:r>
            <w:r>
              <w:rPr>
                <w:rStyle w:val="12"/>
                <w:rFonts w:hint="default" w:ascii="Times New Roman" w:hAnsi="Times New Roman" w:eastAsia="楷体_GB2312" w:cs="Times New Roman"/>
                <w:color w:val="000000" w:themeColor="text1"/>
                <w:sz w:val="24"/>
                <w:szCs w:val="24"/>
                <w:lang w:val="en-US" w:eastAsia="zh-CN" w:bidi="ar"/>
                <w:rPrChange w:id="3982"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w:t>
            </w:r>
            <w:r>
              <w:rPr>
                <w:rStyle w:val="13"/>
                <w:rFonts w:hint="default" w:ascii="Times New Roman" w:hAnsi="Times New Roman" w:eastAsia="楷体_GB2312" w:cs="Times New Roman"/>
                <w:color w:val="000000" w:themeColor="text1"/>
                <w:sz w:val="24"/>
                <w:szCs w:val="24"/>
                <w:lang w:val="en-US" w:eastAsia="zh-CN" w:bidi="ar"/>
                <w:rPrChange w:id="3983"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工作，完成辖区</w:t>
            </w:r>
            <w:r>
              <w:rPr>
                <w:rStyle w:val="12"/>
                <w:rFonts w:hint="default" w:ascii="Times New Roman" w:hAnsi="Times New Roman" w:eastAsia="楷体_GB2312" w:cs="Times New Roman"/>
                <w:color w:val="000000" w:themeColor="text1"/>
                <w:sz w:val="24"/>
                <w:szCs w:val="24"/>
                <w:lang w:val="en-US" w:eastAsia="zh-CN" w:bidi="ar"/>
                <w:rPrChange w:id="3984"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985"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w:t>
            </w:r>
            <w:r>
              <w:rPr>
                <w:rStyle w:val="12"/>
                <w:rFonts w:hint="default" w:ascii="Times New Roman" w:hAnsi="Times New Roman" w:eastAsia="楷体_GB2312" w:cs="Times New Roman"/>
                <w:color w:val="000000" w:themeColor="text1"/>
                <w:sz w:val="24"/>
                <w:szCs w:val="24"/>
                <w:lang w:val="en-US" w:eastAsia="zh-CN" w:bidi="ar"/>
                <w:rPrChange w:id="3986"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海水浴场</w:t>
            </w:r>
            <w:r>
              <w:rPr>
                <w:rStyle w:val="13"/>
                <w:rFonts w:hint="default" w:ascii="Times New Roman" w:hAnsi="Times New Roman" w:eastAsia="楷体_GB2312" w:cs="Times New Roman"/>
                <w:color w:val="000000" w:themeColor="text1"/>
                <w:sz w:val="24"/>
                <w:szCs w:val="24"/>
                <w:lang w:val="en-US" w:eastAsia="zh-CN" w:bidi="ar"/>
                <w:rPrChange w:id="398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和</w:t>
            </w:r>
            <w:r>
              <w:rPr>
                <w:rStyle w:val="12"/>
                <w:rFonts w:hint="default" w:ascii="Times New Roman" w:hAnsi="Times New Roman" w:eastAsia="楷体_GB2312" w:cs="Times New Roman"/>
                <w:color w:val="000000" w:themeColor="text1"/>
                <w:sz w:val="24"/>
                <w:szCs w:val="24"/>
                <w:lang w:val="en-US" w:eastAsia="zh-CN" w:bidi="ar"/>
                <w:rPrChange w:id="3988"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3989"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w:t>
            </w:r>
            <w:r>
              <w:rPr>
                <w:rStyle w:val="12"/>
                <w:rFonts w:hint="default" w:ascii="Times New Roman" w:hAnsi="Times New Roman" w:eastAsia="楷体_GB2312" w:cs="Times New Roman"/>
                <w:color w:val="000000" w:themeColor="text1"/>
                <w:sz w:val="24"/>
                <w:szCs w:val="24"/>
                <w:lang w:val="en-US" w:eastAsia="zh-CN" w:bidi="ar"/>
                <w:rPrChange w:id="3990"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海滩垃圾监测</w:t>
            </w:r>
            <w:r>
              <w:rPr>
                <w:rStyle w:val="13"/>
                <w:rFonts w:hint="default" w:ascii="Times New Roman" w:hAnsi="Times New Roman" w:eastAsia="楷体_GB2312" w:cs="Times New Roman"/>
                <w:color w:val="000000" w:themeColor="text1"/>
                <w:sz w:val="24"/>
                <w:szCs w:val="24"/>
                <w:lang w:val="en-US" w:eastAsia="zh-CN" w:bidi="ar"/>
                <w:rPrChange w:id="3991"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任务</w:t>
            </w:r>
            <w:r>
              <w:rPr>
                <w:rStyle w:val="12"/>
                <w:rFonts w:hint="default" w:ascii="Times New Roman" w:hAnsi="Times New Roman" w:eastAsia="楷体_GB2312" w:cs="Times New Roman"/>
                <w:color w:val="000000" w:themeColor="text1"/>
                <w:sz w:val="24"/>
                <w:szCs w:val="24"/>
                <w:lang w:val="en-US" w:eastAsia="zh-CN" w:bidi="ar"/>
                <w:rPrChange w:id="3992"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并上报数据</w:t>
            </w:r>
            <w:r>
              <w:rPr>
                <w:rStyle w:val="13"/>
                <w:rFonts w:hint="default" w:ascii="Times New Roman" w:hAnsi="Times New Roman" w:eastAsia="楷体_GB2312" w:cs="Times New Roman"/>
                <w:color w:val="000000" w:themeColor="text1"/>
                <w:sz w:val="24"/>
                <w:szCs w:val="24"/>
                <w:lang w:val="en-US" w:eastAsia="zh-CN" w:bidi="ar"/>
                <w:rPrChange w:id="3993"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；提升</w:t>
            </w:r>
            <w:r>
              <w:rPr>
                <w:rStyle w:val="12"/>
                <w:rFonts w:hint="default" w:ascii="Times New Roman" w:hAnsi="Times New Roman" w:eastAsia="楷体_GB2312" w:cs="Times New Roman"/>
                <w:color w:val="000000" w:themeColor="text1"/>
                <w:sz w:val="24"/>
                <w:szCs w:val="24"/>
                <w:lang w:val="en-US" w:eastAsia="zh-CN" w:bidi="ar"/>
                <w:rPrChange w:id="3994"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海洋沉积物采样能力</w:t>
            </w:r>
            <w:r>
              <w:rPr>
                <w:rStyle w:val="13"/>
                <w:rFonts w:hint="default" w:ascii="Times New Roman" w:hAnsi="Times New Roman" w:eastAsia="楷体_GB2312" w:cs="Times New Roman"/>
                <w:color w:val="000000" w:themeColor="text1"/>
                <w:sz w:val="24"/>
                <w:szCs w:val="24"/>
                <w:lang w:val="en-US" w:eastAsia="zh-CN" w:bidi="ar"/>
                <w:rPrChange w:id="3995"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p>
        </w:tc>
        <w:tc>
          <w:tcPr>
            <w:tcW w:w="804" w:type="dxa"/>
            <w:shd w:val="clear" w:color="auto" w:fill="auto"/>
            <w:tcMar>
              <w:top w:w="10" w:type="dxa"/>
              <w:left w:w="10" w:type="dxa"/>
              <w:right w:w="10" w:type="dxa"/>
            </w:tcMar>
            <w:vAlign w:val="center"/>
            <w:tcPrChange w:id="3996" w:author="刘佳" w:date="2020-03-09T09:17:49Z">
              <w:tcPr>
                <w:tcW w:w="80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3998"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3997"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3999"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2020年</w:t>
            </w:r>
          </w:p>
        </w:tc>
        <w:tc>
          <w:tcPr>
            <w:tcW w:w="785" w:type="dxa"/>
            <w:shd w:val="clear" w:color="auto" w:fill="auto"/>
            <w:tcMar>
              <w:top w:w="10" w:type="dxa"/>
              <w:left w:w="10" w:type="dxa"/>
              <w:right w:w="10" w:type="dxa"/>
            </w:tcMar>
            <w:vAlign w:val="center"/>
            <w:tcPrChange w:id="4000" w:author="刘佳" w:date="2020-03-09T09:17:49Z">
              <w:tcPr>
                <w:tcW w:w="668"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4002"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4001"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4003"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江门市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Change w:id="4004" w:author="刘佳" w:date="2020-03-09T09:17:55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blPrExChange>
        </w:tblPrEx>
        <w:trPr>
          <w:trHeight w:val="420" w:hRule="atLeast"/>
          <w:jc w:val="center"/>
          <w:trPrChange w:id="4004" w:author="刘佳" w:date="2020-03-09T09:17:55Z">
            <w:trPr>
              <w:trHeight w:val="306" w:hRule="atLeast"/>
              <w:jc w:val="center"/>
            </w:trPr>
          </w:trPrChange>
        </w:trPr>
        <w:tc>
          <w:tcPr>
            <w:tcW w:w="428" w:type="dxa"/>
            <w:shd w:val="clear" w:color="auto" w:fill="auto"/>
            <w:tcMar>
              <w:top w:w="10" w:type="dxa"/>
              <w:left w:w="10" w:type="dxa"/>
              <w:right w:w="10" w:type="dxa"/>
            </w:tcMar>
            <w:vAlign w:val="center"/>
            <w:tcPrChange w:id="4005" w:author="刘佳" w:date="2020-03-09T09:17:55Z">
              <w:tcPr>
                <w:tcW w:w="347"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4007"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4006"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4008"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14</w:t>
            </w:r>
          </w:p>
        </w:tc>
        <w:tc>
          <w:tcPr>
            <w:tcW w:w="1257" w:type="dxa"/>
            <w:shd w:val="clear" w:color="auto" w:fill="auto"/>
            <w:tcMar>
              <w:top w:w="10" w:type="dxa"/>
              <w:left w:w="10" w:type="dxa"/>
              <w:right w:w="10" w:type="dxa"/>
            </w:tcMar>
            <w:vAlign w:val="center"/>
            <w:tcPrChange w:id="4009" w:author="刘佳" w:date="2020-03-09T09:17:55Z">
              <w:tcPr>
                <w:tcW w:w="113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ins w:id="4011" w:author="刘佳" w:date="2020-03-09T09:12:32Z"/>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pPrChange w:id="4010"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4012"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实施生态</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4014"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4013"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4015"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修复</w:t>
            </w:r>
          </w:p>
        </w:tc>
        <w:tc>
          <w:tcPr>
            <w:tcW w:w="1541" w:type="dxa"/>
            <w:shd w:val="clear" w:color="auto" w:fill="auto"/>
            <w:tcMar>
              <w:top w:w="10" w:type="dxa"/>
              <w:left w:w="10" w:type="dxa"/>
              <w:right w:w="10" w:type="dxa"/>
            </w:tcMar>
            <w:vAlign w:val="center"/>
            <w:tcPrChange w:id="4016" w:author="刘佳" w:date="2020-03-09T09:17:55Z">
              <w:tcPr>
                <w:tcW w:w="154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4018"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4017"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4019"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重点岸线海洋环境监测</w:t>
            </w:r>
          </w:p>
        </w:tc>
        <w:tc>
          <w:tcPr>
            <w:tcW w:w="2659" w:type="dxa"/>
            <w:shd w:val="clear" w:color="auto" w:fill="auto"/>
            <w:tcMar>
              <w:top w:w="10" w:type="dxa"/>
              <w:left w:w="10" w:type="dxa"/>
              <w:right w:w="10" w:type="dxa"/>
            </w:tcMar>
            <w:vAlign w:val="center"/>
            <w:tcPrChange w:id="4020" w:author="刘佳" w:date="2020-03-09T09:17:55Z">
              <w:tcPr>
                <w:tcW w:w="2659"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4022"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4021"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4023"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协助开展辖区海水质量监测，承担辖区</w:t>
            </w:r>
            <w:r>
              <w:rPr>
                <w:rStyle w:val="12"/>
                <w:rFonts w:hint="default" w:ascii="Times New Roman" w:hAnsi="Times New Roman" w:eastAsia="楷体_GB2312" w:cs="Times New Roman"/>
                <w:color w:val="000000" w:themeColor="text1"/>
                <w:sz w:val="24"/>
                <w:szCs w:val="24"/>
                <w:lang w:val="en-US" w:eastAsia="zh-CN" w:bidi="ar"/>
                <w:rPrChange w:id="4024"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4025"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个海水浴场、</w:t>
            </w:r>
            <w:r>
              <w:rPr>
                <w:rStyle w:val="12"/>
                <w:rFonts w:hint="default" w:ascii="Times New Roman" w:hAnsi="Times New Roman" w:eastAsia="楷体_GB2312" w:cs="Times New Roman"/>
                <w:color w:val="000000" w:themeColor="text1"/>
                <w:sz w:val="24"/>
                <w:szCs w:val="24"/>
                <w:lang w:val="en-US" w:eastAsia="zh-CN" w:bidi="ar"/>
                <w:rPrChange w:id="4026"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4027"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个海滩垃圾监测任务等；提升海洋沉积物采样能力等。</w:t>
            </w:r>
          </w:p>
        </w:tc>
        <w:tc>
          <w:tcPr>
            <w:tcW w:w="791" w:type="dxa"/>
            <w:shd w:val="clear" w:color="auto" w:fill="auto"/>
            <w:tcMar>
              <w:top w:w="10" w:type="dxa"/>
              <w:left w:w="10" w:type="dxa"/>
              <w:right w:w="10" w:type="dxa"/>
            </w:tcMar>
            <w:vAlign w:val="center"/>
            <w:tcPrChange w:id="4028" w:author="刘佳" w:date="2020-03-09T09:17:55Z">
              <w:tcPr>
                <w:tcW w:w="791"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4030"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4029"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Style w:val="12"/>
                <w:rFonts w:hint="default" w:ascii="Times New Roman" w:hAnsi="Times New Roman" w:eastAsia="楷体_GB2312" w:cs="Times New Roman"/>
                <w:color w:val="000000" w:themeColor="text1"/>
                <w:sz w:val="24"/>
                <w:szCs w:val="24"/>
                <w:lang w:val="en-US" w:eastAsia="zh-CN" w:bidi="ar"/>
                <w:rPrChange w:id="4031"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约束性</w:t>
            </w:r>
            <w:r>
              <w:rPr>
                <w:rStyle w:val="13"/>
                <w:rFonts w:hint="default" w:ascii="Times New Roman" w:hAnsi="Times New Roman" w:eastAsia="楷体_GB2312" w:cs="Times New Roman"/>
                <w:color w:val="000000" w:themeColor="text1"/>
                <w:sz w:val="24"/>
                <w:szCs w:val="24"/>
                <w:lang w:val="en-US" w:eastAsia="zh-CN" w:bidi="ar"/>
                <w:rPrChange w:id="4032"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w:t>
            </w:r>
          </w:p>
        </w:tc>
        <w:tc>
          <w:tcPr>
            <w:tcW w:w="1023" w:type="dxa"/>
            <w:shd w:val="clear" w:color="auto" w:fill="auto"/>
            <w:tcMar>
              <w:top w:w="10" w:type="dxa"/>
              <w:left w:w="10" w:type="dxa"/>
              <w:right w:w="10" w:type="dxa"/>
            </w:tcMar>
            <w:vAlign w:val="center"/>
            <w:tcPrChange w:id="4033" w:author="刘佳" w:date="2020-03-09T09:17:55Z">
              <w:tcPr>
                <w:tcW w:w="1023"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4035"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4034"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4036"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财政补助</w:t>
            </w:r>
          </w:p>
        </w:tc>
        <w:tc>
          <w:tcPr>
            <w:tcW w:w="900" w:type="dxa"/>
            <w:shd w:val="clear" w:color="auto" w:fill="auto"/>
            <w:tcMar>
              <w:top w:w="10" w:type="dxa"/>
              <w:left w:w="10" w:type="dxa"/>
              <w:right w:w="10" w:type="dxa"/>
            </w:tcMar>
            <w:vAlign w:val="center"/>
            <w:tcPrChange w:id="4037" w:author="刘佳" w:date="2020-03-09T09:17:55Z">
              <w:tcPr>
                <w:tcW w:w="900"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4039"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4038" w:author="刘佳" w:date="2020-03-09T09:17:5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4040"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不超过项目投资总额。</w:t>
            </w:r>
          </w:p>
        </w:tc>
        <w:tc>
          <w:tcPr>
            <w:tcW w:w="5102" w:type="dxa"/>
            <w:shd w:val="clear" w:color="auto" w:fill="auto"/>
            <w:tcMar>
              <w:top w:w="10" w:type="dxa"/>
              <w:left w:w="10" w:type="dxa"/>
              <w:right w:w="10" w:type="dxa"/>
            </w:tcMar>
            <w:vAlign w:val="center"/>
            <w:tcPrChange w:id="4041" w:author="刘佳" w:date="2020-03-09T09:17:55Z">
              <w:tcPr>
                <w:tcW w:w="496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6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themeColor="text1"/>
                <w:sz w:val="24"/>
                <w:szCs w:val="24"/>
                <w:u w:val="none"/>
                <w:rPrChange w:id="4043"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4042" w:author="刘佳" w:date="2020-03-09T09:14:35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pPr>
              </w:pPrChange>
            </w:pPr>
            <w:r>
              <w:rPr>
                <w:rStyle w:val="13"/>
                <w:rFonts w:hint="default" w:ascii="Times New Roman" w:hAnsi="Times New Roman" w:eastAsia="楷体_GB2312" w:cs="Times New Roman"/>
                <w:color w:val="000000" w:themeColor="text1"/>
                <w:sz w:val="24"/>
                <w:szCs w:val="24"/>
                <w:lang w:val="en-US" w:eastAsia="zh-CN" w:bidi="ar"/>
                <w:rPrChange w:id="4044"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根据</w:t>
            </w:r>
            <w:r>
              <w:rPr>
                <w:rStyle w:val="12"/>
                <w:rFonts w:hint="default" w:ascii="Times New Roman" w:hAnsi="Times New Roman" w:eastAsia="楷体_GB2312" w:cs="Times New Roman"/>
                <w:color w:val="000000" w:themeColor="text1"/>
                <w:sz w:val="24"/>
                <w:szCs w:val="24"/>
                <w:lang w:val="en-US" w:eastAsia="zh-CN" w:bidi="ar"/>
                <w:rPrChange w:id="4045"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《2020</w:t>
            </w:r>
            <w:r>
              <w:rPr>
                <w:rStyle w:val="13"/>
                <w:rFonts w:hint="default" w:ascii="Times New Roman" w:hAnsi="Times New Roman" w:eastAsia="楷体_GB2312" w:cs="Times New Roman"/>
                <w:color w:val="000000" w:themeColor="text1"/>
                <w:sz w:val="24"/>
                <w:szCs w:val="24"/>
                <w:lang w:val="en-US" w:eastAsia="zh-CN" w:bidi="ar"/>
                <w:rPrChange w:id="4046"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年广东省生态环境监测方案》要求，协助</w:t>
            </w:r>
            <w:r>
              <w:rPr>
                <w:rStyle w:val="12"/>
                <w:rFonts w:hint="default" w:ascii="Times New Roman" w:hAnsi="Times New Roman" w:eastAsia="楷体_GB2312" w:cs="Times New Roman"/>
                <w:color w:val="000000" w:themeColor="text1"/>
                <w:sz w:val="24"/>
                <w:szCs w:val="24"/>
                <w:lang w:val="en-US" w:eastAsia="zh-CN" w:bidi="ar"/>
                <w:rPrChange w:id="4047"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开展</w:t>
            </w:r>
            <w:r>
              <w:rPr>
                <w:rStyle w:val="13"/>
                <w:rFonts w:hint="default" w:ascii="Times New Roman" w:hAnsi="Times New Roman" w:eastAsia="楷体_GB2312" w:cs="Times New Roman"/>
                <w:color w:val="000000" w:themeColor="text1"/>
                <w:sz w:val="24"/>
                <w:szCs w:val="24"/>
                <w:lang w:val="en-US" w:eastAsia="zh-CN" w:bidi="ar"/>
                <w:rPrChange w:id="4048"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粤西海域</w:t>
            </w:r>
            <w:r>
              <w:rPr>
                <w:rStyle w:val="12"/>
                <w:rFonts w:hint="default" w:ascii="Times New Roman" w:hAnsi="Times New Roman" w:eastAsia="楷体_GB2312" w:cs="Times New Roman"/>
                <w:color w:val="000000" w:themeColor="text1"/>
                <w:sz w:val="24"/>
                <w:szCs w:val="24"/>
                <w:lang w:val="en-US" w:eastAsia="zh-CN" w:bidi="ar"/>
                <w:rPrChange w:id="4049"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监测</w:t>
            </w:r>
            <w:r>
              <w:rPr>
                <w:rStyle w:val="13"/>
                <w:rFonts w:hint="default" w:ascii="Times New Roman" w:hAnsi="Times New Roman" w:eastAsia="楷体_GB2312" w:cs="Times New Roman"/>
                <w:color w:val="000000" w:themeColor="text1"/>
                <w:sz w:val="24"/>
                <w:szCs w:val="24"/>
                <w:lang w:val="en-US" w:eastAsia="zh-CN" w:bidi="ar"/>
                <w:rPrChange w:id="4050"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工作，完成辖区</w:t>
            </w:r>
            <w:r>
              <w:rPr>
                <w:rStyle w:val="12"/>
                <w:rFonts w:hint="default" w:ascii="Times New Roman" w:hAnsi="Times New Roman" w:eastAsia="楷体_GB2312" w:cs="Times New Roman"/>
                <w:color w:val="000000" w:themeColor="text1"/>
                <w:sz w:val="24"/>
                <w:szCs w:val="24"/>
                <w:lang w:val="en-US" w:eastAsia="zh-CN" w:bidi="ar"/>
                <w:rPrChange w:id="4051"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4052"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w:t>
            </w:r>
            <w:r>
              <w:rPr>
                <w:rStyle w:val="12"/>
                <w:rFonts w:hint="default" w:ascii="Times New Roman" w:hAnsi="Times New Roman" w:eastAsia="楷体_GB2312" w:cs="Times New Roman"/>
                <w:color w:val="000000" w:themeColor="text1"/>
                <w:sz w:val="24"/>
                <w:szCs w:val="24"/>
                <w:lang w:val="en-US" w:eastAsia="zh-CN" w:bidi="ar"/>
                <w:rPrChange w:id="4053"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海水浴场</w:t>
            </w:r>
            <w:r>
              <w:rPr>
                <w:rStyle w:val="13"/>
                <w:rFonts w:hint="default" w:ascii="Times New Roman" w:hAnsi="Times New Roman" w:eastAsia="楷体_GB2312" w:cs="Times New Roman"/>
                <w:color w:val="000000" w:themeColor="text1"/>
                <w:sz w:val="24"/>
                <w:szCs w:val="24"/>
                <w:lang w:val="en-US" w:eastAsia="zh-CN" w:bidi="ar"/>
                <w:rPrChange w:id="4054"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和</w:t>
            </w:r>
            <w:r>
              <w:rPr>
                <w:rStyle w:val="12"/>
                <w:rFonts w:hint="default" w:ascii="Times New Roman" w:hAnsi="Times New Roman" w:eastAsia="楷体_GB2312" w:cs="Times New Roman"/>
                <w:color w:val="000000" w:themeColor="text1"/>
                <w:sz w:val="24"/>
                <w:szCs w:val="24"/>
                <w:lang w:val="en-US" w:eastAsia="zh-CN" w:bidi="ar"/>
                <w:rPrChange w:id="4055"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1</w:t>
            </w:r>
            <w:r>
              <w:rPr>
                <w:rStyle w:val="13"/>
                <w:rFonts w:hint="default" w:ascii="Times New Roman" w:hAnsi="Times New Roman" w:eastAsia="楷体_GB2312" w:cs="Times New Roman"/>
                <w:color w:val="000000" w:themeColor="text1"/>
                <w:sz w:val="24"/>
                <w:szCs w:val="24"/>
                <w:lang w:val="en-US" w:eastAsia="zh-CN" w:bidi="ar"/>
                <w:rPrChange w:id="4056"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个</w:t>
            </w:r>
            <w:r>
              <w:rPr>
                <w:rStyle w:val="12"/>
                <w:rFonts w:hint="default" w:ascii="Times New Roman" w:hAnsi="Times New Roman" w:eastAsia="楷体_GB2312" w:cs="Times New Roman"/>
                <w:color w:val="000000" w:themeColor="text1"/>
                <w:sz w:val="24"/>
                <w:szCs w:val="24"/>
                <w:lang w:val="en-US" w:eastAsia="zh-CN" w:bidi="ar"/>
                <w:rPrChange w:id="4057"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海滩垃圾监测</w:t>
            </w:r>
            <w:r>
              <w:rPr>
                <w:rStyle w:val="13"/>
                <w:rFonts w:hint="default" w:ascii="Times New Roman" w:hAnsi="Times New Roman" w:eastAsia="楷体_GB2312" w:cs="Times New Roman"/>
                <w:color w:val="000000" w:themeColor="text1"/>
                <w:sz w:val="24"/>
                <w:szCs w:val="24"/>
                <w:lang w:val="en-US" w:eastAsia="zh-CN" w:bidi="ar"/>
                <w:rPrChange w:id="4058"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任务</w:t>
            </w:r>
            <w:r>
              <w:rPr>
                <w:rStyle w:val="12"/>
                <w:rFonts w:hint="default" w:ascii="Times New Roman" w:hAnsi="Times New Roman" w:eastAsia="楷体_GB2312" w:cs="Times New Roman"/>
                <w:color w:val="000000" w:themeColor="text1"/>
                <w:sz w:val="24"/>
                <w:szCs w:val="24"/>
                <w:lang w:val="en-US" w:eastAsia="zh-CN" w:bidi="ar"/>
                <w:rPrChange w:id="4059"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并上报数据</w:t>
            </w:r>
            <w:r>
              <w:rPr>
                <w:rStyle w:val="13"/>
                <w:rFonts w:hint="default" w:ascii="Times New Roman" w:hAnsi="Times New Roman" w:eastAsia="楷体_GB2312" w:cs="Times New Roman"/>
                <w:color w:val="000000" w:themeColor="text1"/>
                <w:sz w:val="24"/>
                <w:szCs w:val="24"/>
                <w:lang w:val="en-US" w:eastAsia="zh-CN" w:bidi="ar"/>
                <w:rPrChange w:id="4060"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，完成相关监测结果分析评价；提升</w:t>
            </w:r>
            <w:r>
              <w:rPr>
                <w:rStyle w:val="12"/>
                <w:rFonts w:hint="default" w:ascii="Times New Roman" w:hAnsi="Times New Roman" w:eastAsia="楷体_GB2312" w:cs="Times New Roman"/>
                <w:color w:val="000000" w:themeColor="text1"/>
                <w:sz w:val="24"/>
                <w:szCs w:val="24"/>
                <w:lang w:val="en-US" w:eastAsia="zh-CN" w:bidi="ar"/>
                <w:rPrChange w:id="4061" w:author="刘佳" w:date="2020-03-09T09:10:51Z">
                  <w:rPr>
                    <w:rStyle w:val="12"/>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海洋沉积物采样能力</w:t>
            </w:r>
            <w:r>
              <w:rPr>
                <w:rStyle w:val="13"/>
                <w:rFonts w:hint="default" w:ascii="Times New Roman" w:hAnsi="Times New Roman" w:eastAsia="楷体_GB2312" w:cs="Times New Roman"/>
                <w:color w:val="000000" w:themeColor="text1"/>
                <w:sz w:val="24"/>
                <w:szCs w:val="24"/>
                <w:lang w:val="en-US" w:eastAsia="zh-CN" w:bidi="ar"/>
                <w:rPrChange w:id="4062" w:author="刘佳" w:date="2020-03-09T09:10:51Z">
                  <w:rPr>
                    <w:rStyle w:val="13"/>
                    <w:rFonts w:hint="default" w:ascii="Times New Roman" w:hAnsi="Times New Roman" w:eastAsia="楷体_GB2312" w:cs="Times New Roman"/>
                    <w:color w:val="000000" w:themeColor="text1"/>
                    <w:sz w:val="24"/>
                    <w:szCs w:val="24"/>
                    <w:lang w:val="en-US" w:eastAsia="zh-CN" w:bidi="ar"/>
                    <w14:textFill>
                      <w14:solidFill>
                        <w14:schemeClr w14:val="tx1"/>
                      </w14:solidFill>
                    </w14:textFill>
                  </w:rPr>
                </w:rPrChange>
                <w14:textFill>
                  <w14:solidFill>
                    <w14:schemeClr w14:val="tx1"/>
                  </w14:solidFill>
                </w14:textFill>
              </w:rPr>
              <w:t>。</w:t>
            </w:r>
          </w:p>
        </w:tc>
        <w:tc>
          <w:tcPr>
            <w:tcW w:w="804" w:type="dxa"/>
            <w:shd w:val="clear" w:color="auto" w:fill="auto"/>
            <w:tcMar>
              <w:top w:w="10" w:type="dxa"/>
              <w:left w:w="10" w:type="dxa"/>
              <w:right w:w="10" w:type="dxa"/>
            </w:tcMar>
            <w:vAlign w:val="center"/>
            <w:tcPrChange w:id="4063" w:author="刘佳" w:date="2020-03-09T09:17:55Z">
              <w:tcPr>
                <w:tcW w:w="804"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4065"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4064"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4066"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2020年</w:t>
            </w:r>
          </w:p>
        </w:tc>
        <w:tc>
          <w:tcPr>
            <w:tcW w:w="785" w:type="dxa"/>
            <w:shd w:val="clear" w:color="auto" w:fill="auto"/>
            <w:tcMar>
              <w:top w:w="10" w:type="dxa"/>
              <w:left w:w="10" w:type="dxa"/>
              <w:right w:w="10" w:type="dxa"/>
            </w:tcMar>
            <w:vAlign w:val="center"/>
            <w:tcPrChange w:id="4067" w:author="刘佳" w:date="2020-03-09T09:17:55Z">
              <w:tcPr>
                <w:tcW w:w="668" w:type="dxa"/>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themeColor="text1"/>
                <w:sz w:val="24"/>
                <w:szCs w:val="24"/>
                <w:u w:val="none"/>
                <w:rPrChange w:id="4069"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4068"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4070"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阳江市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Change w:id="4071" w:author="刘佳" w:date="2020-03-09T09:14:55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blPrExChange>
        </w:tblPrEx>
        <w:trPr>
          <w:trHeight w:val="760" w:hRule="atLeast"/>
          <w:jc w:val="center"/>
          <w:trPrChange w:id="4071" w:author="刘佳" w:date="2020-03-09T09:14:55Z">
            <w:trPr>
              <w:trHeight w:val="306" w:hRule="atLeast"/>
              <w:jc w:val="center"/>
            </w:trPr>
          </w:trPrChange>
        </w:trPr>
        <w:tc>
          <w:tcPr>
            <w:tcW w:w="15290" w:type="dxa"/>
            <w:gridSpan w:val="10"/>
            <w:shd w:val="clear" w:color="auto" w:fill="auto"/>
            <w:tcMar>
              <w:top w:w="10" w:type="dxa"/>
              <w:left w:w="10" w:type="dxa"/>
              <w:right w:w="10" w:type="dxa"/>
            </w:tcMar>
            <w:vAlign w:val="center"/>
            <w:tcPrChange w:id="4072" w:author="刘佳" w:date="2020-03-09T09:14:55Z">
              <w:tcPr>
                <w:tcW w:w="14831" w:type="dxa"/>
                <w:gridSpan w:val="10"/>
                <w:shd w:val="clear" w:color="auto" w:fill="auto"/>
                <w:tcMar>
                  <w:top w:w="10" w:type="dxa"/>
                  <w:left w:w="10" w:type="dxa"/>
                  <w:right w:w="10" w:type="dxa"/>
                </w:tcMar>
                <w:vAlign w:val="center"/>
              </w:tcPr>
            </w:tcPrChange>
          </w:tcPr>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rPr>
                <w:rFonts w:hint="default" w:ascii="Times New Roman" w:hAnsi="Times New Roman" w:eastAsia="楷体_GB2312" w:cs="Times New Roman"/>
                <w:b/>
                <w:i w:val="0"/>
                <w:color w:val="000000" w:themeColor="text1"/>
                <w:kern w:val="0"/>
                <w:sz w:val="24"/>
                <w:szCs w:val="24"/>
                <w:u w:val="none"/>
                <w:lang w:val="en-US" w:eastAsia="zh-CN" w:bidi="ar"/>
                <w:rPrChange w:id="4074" w:author="刘佳" w:date="2020-03-09T09:10:51Z">
                  <w:rPr>
                    <w:rFonts w:hint="default" w:ascii="Times New Roman" w:hAnsi="Times New Roman" w:eastAsia="楷体_GB2312" w:cs="Times New Roman"/>
                    <w:b/>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pPrChange w:id="4073"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pPr>
              </w:pPrChange>
            </w:pPr>
            <w:r>
              <w:rPr>
                <w:rFonts w:hint="default" w:ascii="Times New Roman" w:hAnsi="Times New Roman" w:eastAsia="楷体_GB2312" w:cs="Times New Roman"/>
                <w:b/>
                <w:i w:val="0"/>
                <w:color w:val="000000" w:themeColor="text1"/>
                <w:kern w:val="0"/>
                <w:sz w:val="24"/>
                <w:szCs w:val="24"/>
                <w:u w:val="none"/>
                <w:lang w:val="en-US" w:eastAsia="zh-CN" w:bidi="ar"/>
                <w:rPrChange w:id="4075" w:author="刘佳" w:date="2020-03-09T09:10:51Z">
                  <w:rPr>
                    <w:rFonts w:hint="default" w:ascii="Times New Roman" w:hAnsi="Times New Roman" w:eastAsia="楷体_GB2312" w:cs="Times New Roman"/>
                    <w:b/>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负面清单：</w:t>
            </w:r>
          </w:p>
          <w:p>
            <w:pPr>
              <w:keepNext w:val="0"/>
              <w:keepLines w:val="0"/>
              <w:pageBreakBefore w:val="0"/>
              <w:widowControl/>
              <w:suppressLineNumbers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center"/>
              <w:rPr>
                <w:rFonts w:hint="default" w:ascii="Times New Roman" w:hAnsi="Times New Roman" w:eastAsia="楷体_GB2312" w:cs="Times New Roman"/>
                <w:i w:val="0"/>
                <w:color w:val="000000" w:themeColor="text1"/>
                <w:sz w:val="24"/>
                <w:szCs w:val="24"/>
                <w:u w:val="none"/>
                <w:rPrChange w:id="4077" w:author="刘佳" w:date="2020-03-09T09:10:51Z">
                  <w:rPr>
                    <w:rFonts w:hint="default" w:ascii="Times New Roman" w:hAnsi="Times New Roman" w:eastAsia="楷体_GB2312" w:cs="Times New Roman"/>
                    <w:i w:val="0"/>
                    <w:color w:val="000000" w:themeColor="text1"/>
                    <w:sz w:val="24"/>
                    <w:szCs w:val="24"/>
                    <w:u w:val="none"/>
                    <w14:textFill>
                      <w14:solidFill>
                        <w14:schemeClr w14:val="tx1"/>
                      </w14:solidFill>
                    </w14:textFill>
                  </w:rPr>
                </w:rPrChange>
                <w14:textFill>
                  <w14:solidFill>
                    <w14:schemeClr w14:val="tx1"/>
                  </w14:solidFill>
                </w14:textFill>
              </w:rPr>
              <w:pPrChange w:id="4076" w:author="刘佳" w:date="2020-03-09T09:10:59Z">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pPr>
              </w:pPrChange>
            </w:pPr>
            <w:r>
              <w:rPr>
                <w:rFonts w:hint="default" w:ascii="Times New Roman" w:hAnsi="Times New Roman" w:eastAsia="楷体_GB2312" w:cs="Times New Roman"/>
                <w:i w:val="0"/>
                <w:color w:val="000000" w:themeColor="text1"/>
                <w:kern w:val="0"/>
                <w:sz w:val="24"/>
                <w:szCs w:val="24"/>
                <w:u w:val="none"/>
                <w:lang w:val="en-US" w:eastAsia="zh-CN" w:bidi="ar"/>
                <w:rPrChange w:id="4078" w:author="刘佳" w:date="2020-03-09T09:10:51Z">
                  <w:rPr>
                    <w:rFonts w:hint="default" w:ascii="Times New Roman" w:hAnsi="Times New Roman" w:eastAsia="楷体_GB2312" w:cs="Times New Roman"/>
                    <w:i w:val="0"/>
                    <w:color w:val="000000" w:themeColor="text1"/>
                    <w:kern w:val="0"/>
                    <w:sz w:val="24"/>
                    <w:szCs w:val="24"/>
                    <w:u w:val="none"/>
                    <w:lang w:val="en-US" w:eastAsia="zh-CN" w:bidi="ar"/>
                    <w14:textFill>
                      <w14:solidFill>
                        <w14:schemeClr w14:val="tx1"/>
                      </w14:solidFill>
                    </w14:textFill>
                  </w:rPr>
                </w:rPrChange>
                <w14:textFill>
                  <w14:solidFill>
                    <w14:schemeClr w14:val="tx1"/>
                  </w14:solidFill>
                </w14:textFill>
              </w:rPr>
              <w:t>反映资金不得投入的领域、范围、对象和用途等。</w:t>
            </w:r>
          </w:p>
        </w:tc>
      </w:tr>
    </w:tbl>
    <w:p/>
    <w:p>
      <w:pPr>
        <w:pStyle w:val="2"/>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eastAsia="方正小标宋简体"/>
          <w:kern w:val="0"/>
          <w:sz w:val="36"/>
          <w:szCs w:val="36"/>
          <w:lang w:val="en-US" w:eastAsia="zh-CN" w:bidi="ar"/>
        </w:rPr>
      </w:pPr>
      <w:r>
        <w:rPr>
          <w:rFonts w:hint="eastAsia" w:eastAsia="方正小标宋简体"/>
          <w:kern w:val="0"/>
          <w:sz w:val="36"/>
          <w:szCs w:val="36"/>
          <w:lang w:val="en-US" w:eastAsia="zh-CN" w:bidi="ar"/>
        </w:rPr>
        <w:br w:type="page"/>
      </w:r>
    </w:p>
    <w:p>
      <w:pPr>
        <w:keepNext w:val="0"/>
        <w:keepLines w:val="0"/>
        <w:pageBreakBefore w:val="0"/>
        <w:widowControl w:val="0"/>
        <w:kinsoku/>
        <w:wordWrap/>
        <w:overflowPunct/>
        <w:topLinePunct w:val="0"/>
        <w:autoSpaceDE/>
        <w:autoSpaceDN/>
        <w:bidi w:val="0"/>
        <w:adjustRightInd/>
        <w:snapToGrid/>
        <w:spacing w:beforeLines="0" w:afterLines="0" w:line="560" w:lineRule="exact"/>
        <w:ind w:left="0" w:leftChars="0" w:right="0" w:rightChars="0" w:firstLine="0" w:firstLineChars="0"/>
        <w:jc w:val="center"/>
        <w:textAlignment w:val="auto"/>
        <w:outlineLvl w:val="9"/>
        <w:rPr>
          <w:rFonts w:hint="eastAsia" w:eastAsia="方正小标宋简体"/>
          <w:kern w:val="0"/>
          <w:sz w:val="36"/>
          <w:szCs w:val="36"/>
          <w:lang w:val="en-US" w:eastAsia="zh-CN" w:bidi="ar"/>
        </w:rPr>
        <w:pPrChange w:id="4079" w:author="刘佳" w:date="2020-03-09T09:15:02Z">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pPr>
        </w:pPrChange>
      </w:pPr>
      <w:r>
        <w:rPr>
          <w:rFonts w:hint="eastAsia" w:eastAsia="方正小标宋简体"/>
          <w:kern w:val="0"/>
          <w:sz w:val="36"/>
          <w:szCs w:val="36"/>
          <w:lang w:val="en-US" w:eastAsia="zh-CN" w:bidi="ar"/>
        </w:rPr>
        <w:t>工业固体废物堆存场所整治任务清单</w:t>
      </w:r>
    </w:p>
    <w:tbl>
      <w:tblPr>
        <w:tblStyle w:val="6"/>
        <w:tblW w:w="1485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Change w:id="4080" w:author="刘佳" w:date="2020-03-09T09:15:49Z">
          <w:tblPr>
            <w:tblStyle w:val="6"/>
            <w:tblW w:w="1429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PrChange>
      </w:tblPr>
      <w:tblGrid>
        <w:gridCol w:w="520"/>
        <w:gridCol w:w="1438"/>
        <w:gridCol w:w="1104"/>
        <w:gridCol w:w="3960"/>
        <w:gridCol w:w="945"/>
        <w:gridCol w:w="870"/>
        <w:gridCol w:w="1200"/>
        <w:gridCol w:w="2805"/>
        <w:gridCol w:w="960"/>
        <w:gridCol w:w="1051"/>
        <w:tblGridChange w:id="4081">
          <w:tblGrid>
            <w:gridCol w:w="520"/>
            <w:gridCol w:w="1438"/>
            <w:gridCol w:w="1104"/>
            <w:gridCol w:w="3960"/>
            <w:gridCol w:w="615"/>
            <w:gridCol w:w="645"/>
            <w:gridCol w:w="1200"/>
            <w:gridCol w:w="2805"/>
            <w:gridCol w:w="960"/>
            <w:gridCol w:w="1051"/>
          </w:tblGrid>
        </w:tblGridChange>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4082" w:author="刘佳" w:date="2020-03-09T09:15:49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trHeight w:val="1010" w:hRule="atLeast"/>
          <w:jc w:val="center"/>
          <w:trPrChange w:id="4082" w:author="刘佳" w:date="2020-03-09T09:15:49Z">
            <w:trPr>
              <w:trHeight w:val="1010" w:hRule="atLeast"/>
              <w:jc w:val="center"/>
            </w:trPr>
          </w:trPrChange>
        </w:trPr>
        <w:tc>
          <w:tcPr>
            <w:tcW w:w="520" w:type="dxa"/>
            <w:vAlign w:val="center"/>
            <w:tcPrChange w:id="4083" w:author="刘佳" w:date="2020-03-09T09:15:49Z">
              <w:tcPr>
                <w:tcW w:w="520"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Change w:id="4085" w:author="刘佳" w:date="2020-03-09T09:15:13Z">
                  <w:rPr>
                    <w:rFonts w:hint="eastAsia" w:ascii="楷体_GB2312" w:hAnsi="楷体_GB2312" w:eastAsia="楷体_GB2312" w:cs="楷体_GB2312"/>
                    <w:b/>
                    <w:bCs/>
                    <w:sz w:val="24"/>
                    <w:szCs w:val="24"/>
                  </w:rPr>
                </w:rPrChange>
              </w:rPr>
              <w:pPrChange w:id="4084"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b/>
                <w:bCs/>
                <w:sz w:val="24"/>
                <w:szCs w:val="24"/>
                <w:rPrChange w:id="4086" w:author="刘佳" w:date="2020-03-09T09:15:13Z">
                  <w:rPr>
                    <w:rFonts w:hint="eastAsia" w:ascii="楷体_GB2312" w:hAnsi="楷体_GB2312" w:eastAsia="楷体_GB2312" w:cs="楷体_GB2312"/>
                    <w:b/>
                    <w:bCs/>
                    <w:sz w:val="24"/>
                    <w:szCs w:val="24"/>
                  </w:rPr>
                </w:rPrChange>
              </w:rPr>
              <w:t>序号</w:t>
            </w:r>
          </w:p>
        </w:tc>
        <w:tc>
          <w:tcPr>
            <w:tcW w:w="1438" w:type="dxa"/>
            <w:vAlign w:val="center"/>
            <w:tcPrChange w:id="4087" w:author="刘佳" w:date="2020-03-09T09:15:49Z">
              <w:tcPr>
                <w:tcW w:w="1438"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Change w:id="4089" w:author="刘佳" w:date="2020-03-09T09:15:13Z">
                  <w:rPr>
                    <w:rFonts w:hint="eastAsia" w:ascii="楷体_GB2312" w:hAnsi="楷体_GB2312" w:eastAsia="楷体_GB2312" w:cs="楷体_GB2312"/>
                    <w:b/>
                    <w:bCs/>
                    <w:sz w:val="24"/>
                    <w:szCs w:val="24"/>
                  </w:rPr>
                </w:rPrChange>
              </w:rPr>
              <w:pPrChange w:id="4088"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b/>
                <w:bCs/>
                <w:sz w:val="24"/>
                <w:szCs w:val="24"/>
                <w:rPrChange w:id="4090" w:author="刘佳" w:date="2020-03-09T09:15:13Z">
                  <w:rPr>
                    <w:rFonts w:hint="eastAsia" w:ascii="楷体_GB2312" w:hAnsi="楷体_GB2312" w:eastAsia="楷体_GB2312" w:cs="楷体_GB2312"/>
                    <w:b/>
                    <w:bCs/>
                    <w:sz w:val="24"/>
                    <w:szCs w:val="24"/>
                  </w:rPr>
                </w:rPrChange>
              </w:rPr>
              <w:t>“财政事权”</w:t>
            </w:r>
          </w:p>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Change w:id="4092" w:author="刘佳" w:date="2020-03-09T09:15:13Z">
                  <w:rPr>
                    <w:rFonts w:hint="eastAsia" w:ascii="楷体_GB2312" w:hAnsi="楷体_GB2312" w:eastAsia="楷体_GB2312" w:cs="楷体_GB2312"/>
                    <w:b/>
                    <w:bCs/>
                    <w:sz w:val="24"/>
                    <w:szCs w:val="24"/>
                  </w:rPr>
                </w:rPrChange>
              </w:rPr>
              <w:pPrChange w:id="4091"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b/>
                <w:bCs/>
                <w:sz w:val="24"/>
                <w:szCs w:val="24"/>
                <w:rPrChange w:id="4093" w:author="刘佳" w:date="2020-03-09T09:15:13Z">
                  <w:rPr>
                    <w:rFonts w:hint="eastAsia" w:ascii="楷体_GB2312" w:hAnsi="楷体_GB2312" w:eastAsia="楷体_GB2312" w:cs="楷体_GB2312"/>
                    <w:b/>
                    <w:bCs/>
                    <w:sz w:val="24"/>
                    <w:szCs w:val="24"/>
                  </w:rPr>
                </w:rPrChange>
              </w:rPr>
              <w:t>名称</w:t>
            </w:r>
          </w:p>
        </w:tc>
        <w:tc>
          <w:tcPr>
            <w:tcW w:w="1104" w:type="dxa"/>
            <w:vAlign w:val="center"/>
            <w:tcPrChange w:id="4094" w:author="刘佳" w:date="2020-03-09T09:15:49Z">
              <w:tcPr>
                <w:tcW w:w="1104"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Change w:id="4096" w:author="刘佳" w:date="2020-03-09T09:15:13Z">
                  <w:rPr>
                    <w:rFonts w:hint="eastAsia" w:ascii="楷体_GB2312" w:hAnsi="楷体_GB2312" w:eastAsia="楷体_GB2312" w:cs="楷体_GB2312"/>
                    <w:b/>
                    <w:bCs/>
                    <w:sz w:val="24"/>
                    <w:szCs w:val="24"/>
                  </w:rPr>
                </w:rPrChange>
              </w:rPr>
              <w:pPrChange w:id="4095"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b/>
                <w:bCs/>
                <w:sz w:val="24"/>
                <w:szCs w:val="24"/>
                <w:rPrChange w:id="4097" w:author="刘佳" w:date="2020-03-09T09:15:13Z">
                  <w:rPr>
                    <w:rFonts w:hint="eastAsia" w:ascii="楷体_GB2312" w:hAnsi="楷体_GB2312" w:eastAsia="楷体_GB2312" w:cs="楷体_GB2312"/>
                    <w:b/>
                    <w:bCs/>
                    <w:sz w:val="24"/>
                    <w:szCs w:val="24"/>
                  </w:rPr>
                </w:rPrChange>
              </w:rPr>
              <w:t>“政策任务”名称</w:t>
            </w:r>
          </w:p>
        </w:tc>
        <w:tc>
          <w:tcPr>
            <w:tcW w:w="3960" w:type="dxa"/>
            <w:vAlign w:val="center"/>
            <w:tcPrChange w:id="4098" w:author="刘佳" w:date="2020-03-09T09:15:49Z">
              <w:tcPr>
                <w:tcW w:w="3960"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Change w:id="4100" w:author="刘佳" w:date="2020-03-09T09:15:13Z">
                  <w:rPr>
                    <w:rFonts w:hint="eastAsia" w:ascii="楷体_GB2312" w:hAnsi="楷体_GB2312" w:eastAsia="楷体_GB2312" w:cs="楷体_GB2312"/>
                    <w:b/>
                    <w:bCs/>
                    <w:sz w:val="24"/>
                    <w:szCs w:val="24"/>
                  </w:rPr>
                </w:rPrChange>
              </w:rPr>
              <w:pPrChange w:id="4099"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b/>
                <w:bCs/>
                <w:sz w:val="24"/>
                <w:szCs w:val="24"/>
                <w:rPrChange w:id="4101" w:author="刘佳" w:date="2020-03-09T09:15:13Z">
                  <w:rPr>
                    <w:rFonts w:hint="eastAsia" w:ascii="楷体_GB2312" w:hAnsi="楷体_GB2312" w:eastAsia="楷体_GB2312" w:cs="楷体_GB2312"/>
                    <w:b/>
                    <w:bCs/>
                    <w:sz w:val="24"/>
                    <w:szCs w:val="24"/>
                  </w:rPr>
                </w:rPrChange>
              </w:rPr>
              <w:t>任务要求/</w:t>
            </w:r>
          </w:p>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Change w:id="4103" w:author="刘佳" w:date="2020-03-09T09:15:13Z">
                  <w:rPr>
                    <w:rFonts w:hint="eastAsia" w:ascii="楷体_GB2312" w:hAnsi="楷体_GB2312" w:eastAsia="楷体_GB2312" w:cs="楷体_GB2312"/>
                    <w:b/>
                    <w:bCs/>
                    <w:sz w:val="24"/>
                    <w:szCs w:val="24"/>
                  </w:rPr>
                </w:rPrChange>
              </w:rPr>
              <w:pPrChange w:id="4102"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b/>
                <w:bCs/>
                <w:sz w:val="24"/>
                <w:szCs w:val="24"/>
                <w:rPrChange w:id="4104" w:author="刘佳" w:date="2020-03-09T09:15:13Z">
                  <w:rPr>
                    <w:rFonts w:hint="eastAsia" w:ascii="楷体_GB2312" w:hAnsi="楷体_GB2312" w:eastAsia="楷体_GB2312" w:cs="楷体_GB2312"/>
                    <w:b/>
                    <w:bCs/>
                    <w:sz w:val="24"/>
                    <w:szCs w:val="24"/>
                  </w:rPr>
                </w:rPrChange>
              </w:rPr>
              <w:t>目标</w:t>
            </w:r>
          </w:p>
        </w:tc>
        <w:tc>
          <w:tcPr>
            <w:tcW w:w="945" w:type="dxa"/>
            <w:vAlign w:val="center"/>
            <w:tcPrChange w:id="4105" w:author="刘佳" w:date="2020-03-09T09:15:49Z">
              <w:tcPr>
                <w:tcW w:w="615"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ins w:id="4107" w:author="刘佳" w:date="2020-03-09T09:15:45Z"/>
                <w:rFonts w:hint="default" w:ascii="Times New Roman" w:hAnsi="Times New Roman" w:eastAsia="楷体_GB2312" w:cs="Times New Roman"/>
                <w:b/>
                <w:bCs/>
                <w:sz w:val="24"/>
                <w:szCs w:val="24"/>
              </w:rPr>
              <w:pPrChange w:id="4106"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b/>
                <w:bCs/>
                <w:sz w:val="24"/>
                <w:szCs w:val="24"/>
                <w:rPrChange w:id="4108" w:author="刘佳" w:date="2020-03-09T09:15:13Z">
                  <w:rPr>
                    <w:rFonts w:hint="eastAsia" w:ascii="楷体_GB2312" w:hAnsi="楷体_GB2312" w:eastAsia="楷体_GB2312" w:cs="楷体_GB2312"/>
                    <w:b/>
                    <w:bCs/>
                    <w:sz w:val="24"/>
                    <w:szCs w:val="24"/>
                  </w:rPr>
                </w:rPrChange>
              </w:rPr>
              <w:t>任务</w:t>
            </w:r>
          </w:p>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Change w:id="4110" w:author="刘佳" w:date="2020-03-09T09:15:13Z">
                  <w:rPr>
                    <w:rFonts w:hint="eastAsia" w:ascii="楷体_GB2312" w:hAnsi="楷体_GB2312" w:eastAsia="楷体_GB2312" w:cs="楷体_GB2312"/>
                    <w:b/>
                    <w:bCs/>
                    <w:sz w:val="24"/>
                    <w:szCs w:val="24"/>
                  </w:rPr>
                </w:rPrChange>
              </w:rPr>
              <w:pPrChange w:id="4109"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b/>
                <w:bCs/>
                <w:sz w:val="24"/>
                <w:szCs w:val="24"/>
                <w:rPrChange w:id="4111" w:author="刘佳" w:date="2020-03-09T09:15:13Z">
                  <w:rPr>
                    <w:rFonts w:hint="eastAsia" w:ascii="楷体_GB2312" w:hAnsi="楷体_GB2312" w:eastAsia="楷体_GB2312" w:cs="楷体_GB2312"/>
                    <w:b/>
                    <w:bCs/>
                    <w:sz w:val="24"/>
                    <w:szCs w:val="24"/>
                  </w:rPr>
                </w:rPrChange>
              </w:rPr>
              <w:t>性质</w:t>
            </w:r>
          </w:p>
        </w:tc>
        <w:tc>
          <w:tcPr>
            <w:tcW w:w="870" w:type="dxa"/>
            <w:vAlign w:val="center"/>
            <w:tcPrChange w:id="4112" w:author="刘佳" w:date="2020-03-09T09:15:49Z">
              <w:tcPr>
                <w:tcW w:w="645"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Change w:id="4114" w:author="刘佳" w:date="2020-03-09T09:15:13Z">
                  <w:rPr>
                    <w:rFonts w:hint="eastAsia" w:ascii="楷体_GB2312" w:hAnsi="楷体_GB2312" w:eastAsia="楷体_GB2312" w:cs="楷体_GB2312"/>
                    <w:b/>
                    <w:bCs/>
                    <w:sz w:val="24"/>
                    <w:szCs w:val="24"/>
                  </w:rPr>
                </w:rPrChange>
              </w:rPr>
              <w:pPrChange w:id="4113"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b/>
                <w:bCs/>
                <w:sz w:val="24"/>
                <w:szCs w:val="24"/>
                <w:rPrChange w:id="4115" w:author="刘佳" w:date="2020-03-09T09:15:13Z">
                  <w:rPr>
                    <w:rFonts w:hint="eastAsia" w:ascii="楷体_GB2312" w:hAnsi="楷体_GB2312" w:eastAsia="楷体_GB2312" w:cs="楷体_GB2312"/>
                    <w:b/>
                    <w:bCs/>
                    <w:sz w:val="24"/>
                    <w:szCs w:val="24"/>
                  </w:rPr>
                </w:rPrChange>
              </w:rPr>
              <w:t>实施方式</w:t>
            </w:r>
          </w:p>
        </w:tc>
        <w:tc>
          <w:tcPr>
            <w:tcW w:w="1200" w:type="dxa"/>
            <w:vAlign w:val="center"/>
            <w:tcPrChange w:id="4116" w:author="刘佳" w:date="2020-03-09T09:15:49Z">
              <w:tcPr>
                <w:tcW w:w="1200"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Change w:id="4118" w:author="刘佳" w:date="2020-03-09T09:15:13Z">
                  <w:rPr>
                    <w:rFonts w:hint="eastAsia" w:ascii="楷体_GB2312" w:hAnsi="楷体_GB2312" w:eastAsia="楷体_GB2312" w:cs="楷体_GB2312"/>
                    <w:b/>
                    <w:bCs/>
                    <w:sz w:val="24"/>
                    <w:szCs w:val="24"/>
                  </w:rPr>
                </w:rPrChange>
              </w:rPr>
              <w:pPrChange w:id="4117"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b/>
                <w:bCs/>
                <w:sz w:val="24"/>
                <w:szCs w:val="24"/>
                <w:rPrChange w:id="4119" w:author="刘佳" w:date="2020-03-09T09:15:13Z">
                  <w:rPr>
                    <w:rFonts w:hint="eastAsia" w:ascii="楷体_GB2312" w:hAnsi="楷体_GB2312" w:eastAsia="楷体_GB2312" w:cs="楷体_GB2312"/>
                    <w:b/>
                    <w:bCs/>
                    <w:sz w:val="24"/>
                    <w:szCs w:val="24"/>
                  </w:rPr>
                </w:rPrChange>
              </w:rPr>
              <w:t>实施标准</w:t>
            </w:r>
          </w:p>
        </w:tc>
        <w:tc>
          <w:tcPr>
            <w:tcW w:w="2805" w:type="dxa"/>
            <w:vAlign w:val="center"/>
            <w:tcPrChange w:id="4120" w:author="刘佳" w:date="2020-03-09T09:15:49Z">
              <w:tcPr>
                <w:tcW w:w="2805"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Change w:id="4122" w:author="刘佳" w:date="2020-03-09T09:15:13Z">
                  <w:rPr>
                    <w:rFonts w:hint="eastAsia" w:ascii="楷体_GB2312" w:hAnsi="楷体_GB2312" w:eastAsia="楷体_GB2312" w:cs="楷体_GB2312"/>
                    <w:b/>
                    <w:bCs/>
                    <w:sz w:val="24"/>
                    <w:szCs w:val="24"/>
                  </w:rPr>
                </w:rPrChange>
              </w:rPr>
              <w:pPrChange w:id="4121"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b/>
                <w:bCs/>
                <w:sz w:val="24"/>
                <w:szCs w:val="24"/>
                <w:rPrChange w:id="4123" w:author="刘佳" w:date="2020-03-09T09:15:13Z">
                  <w:rPr>
                    <w:rFonts w:hint="eastAsia" w:ascii="楷体_GB2312" w:hAnsi="楷体_GB2312" w:eastAsia="楷体_GB2312" w:cs="楷体_GB2312"/>
                    <w:b/>
                    <w:bCs/>
                    <w:sz w:val="24"/>
                    <w:szCs w:val="24"/>
                  </w:rPr>
                </w:rPrChange>
              </w:rPr>
              <w:t>工作量</w:t>
            </w:r>
          </w:p>
        </w:tc>
        <w:tc>
          <w:tcPr>
            <w:tcW w:w="960" w:type="dxa"/>
            <w:vAlign w:val="center"/>
            <w:tcPrChange w:id="4124" w:author="刘佳" w:date="2020-03-09T09:15:49Z">
              <w:tcPr>
                <w:tcW w:w="960"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ins w:id="4126" w:author="刘佳" w:date="2020-03-09T09:16:15Z"/>
                <w:rFonts w:hint="default" w:ascii="Times New Roman" w:hAnsi="Times New Roman" w:eastAsia="楷体_GB2312" w:cs="Times New Roman"/>
                <w:b/>
                <w:bCs/>
                <w:sz w:val="24"/>
                <w:szCs w:val="24"/>
              </w:rPr>
              <w:pPrChange w:id="4125"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b/>
                <w:bCs/>
                <w:sz w:val="24"/>
                <w:szCs w:val="24"/>
                <w:rPrChange w:id="4127" w:author="刘佳" w:date="2020-03-09T09:15:13Z">
                  <w:rPr>
                    <w:rFonts w:hint="eastAsia" w:ascii="楷体_GB2312" w:hAnsi="楷体_GB2312" w:eastAsia="楷体_GB2312" w:cs="楷体_GB2312"/>
                    <w:b/>
                    <w:bCs/>
                    <w:sz w:val="24"/>
                    <w:szCs w:val="24"/>
                  </w:rPr>
                </w:rPrChange>
              </w:rPr>
              <w:t>完成</w:t>
            </w:r>
          </w:p>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Change w:id="4129" w:author="刘佳" w:date="2020-03-09T09:15:13Z">
                  <w:rPr>
                    <w:rFonts w:hint="eastAsia" w:ascii="楷体_GB2312" w:hAnsi="楷体_GB2312" w:eastAsia="楷体_GB2312" w:cs="楷体_GB2312"/>
                    <w:b/>
                    <w:bCs/>
                    <w:sz w:val="24"/>
                    <w:szCs w:val="24"/>
                  </w:rPr>
                </w:rPrChange>
              </w:rPr>
              <w:pPrChange w:id="4128"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b/>
                <w:bCs/>
                <w:sz w:val="24"/>
                <w:szCs w:val="24"/>
                <w:rPrChange w:id="4130" w:author="刘佳" w:date="2020-03-09T09:15:13Z">
                  <w:rPr>
                    <w:rFonts w:hint="eastAsia" w:ascii="楷体_GB2312" w:hAnsi="楷体_GB2312" w:eastAsia="楷体_GB2312" w:cs="楷体_GB2312"/>
                    <w:b/>
                    <w:bCs/>
                    <w:sz w:val="24"/>
                    <w:szCs w:val="24"/>
                  </w:rPr>
                </w:rPrChange>
              </w:rPr>
              <w:t>时限</w:t>
            </w:r>
          </w:p>
        </w:tc>
        <w:tc>
          <w:tcPr>
            <w:tcW w:w="1051" w:type="dxa"/>
            <w:vAlign w:val="center"/>
            <w:tcPrChange w:id="4131" w:author="刘佳" w:date="2020-03-09T09:15:49Z">
              <w:tcPr>
                <w:tcW w:w="1051"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Change w:id="4133" w:author="刘佳" w:date="2020-03-09T09:15:13Z">
                  <w:rPr>
                    <w:rFonts w:hint="eastAsia" w:ascii="楷体_GB2312" w:hAnsi="楷体_GB2312" w:eastAsia="楷体_GB2312" w:cs="楷体_GB2312"/>
                    <w:b/>
                    <w:bCs/>
                    <w:sz w:val="24"/>
                    <w:szCs w:val="24"/>
                  </w:rPr>
                </w:rPrChange>
              </w:rPr>
              <w:pPrChange w:id="4132"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b/>
                <w:bCs/>
                <w:sz w:val="24"/>
                <w:szCs w:val="24"/>
                <w:rPrChange w:id="4134" w:author="刘佳" w:date="2020-03-09T09:15:13Z">
                  <w:rPr>
                    <w:rFonts w:hint="eastAsia" w:ascii="楷体_GB2312" w:hAnsi="楷体_GB2312" w:eastAsia="楷体_GB2312" w:cs="楷体_GB2312"/>
                    <w:b/>
                    <w:bCs/>
                    <w:sz w:val="24"/>
                    <w:szCs w:val="24"/>
                  </w:rPr>
                </w:rPrChang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4135" w:author="刘佳" w:date="2020-03-09T09:15:49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trHeight w:val="420" w:hRule="atLeast"/>
          <w:jc w:val="center"/>
          <w:trPrChange w:id="4135" w:author="刘佳" w:date="2020-03-09T09:15:49Z">
            <w:trPr>
              <w:trHeight w:val="420" w:hRule="atLeast"/>
              <w:jc w:val="center"/>
            </w:trPr>
          </w:trPrChange>
        </w:trPr>
        <w:tc>
          <w:tcPr>
            <w:tcW w:w="520" w:type="dxa"/>
            <w:vAlign w:val="center"/>
            <w:tcPrChange w:id="4136" w:author="刘佳" w:date="2020-03-09T09:15:49Z">
              <w:tcPr>
                <w:tcW w:w="520"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lang w:eastAsia="zh-CN"/>
                <w:rPrChange w:id="4138" w:author="刘佳" w:date="2020-03-09T09:15:13Z">
                  <w:rPr>
                    <w:rFonts w:hint="eastAsia" w:ascii="楷体_GB2312" w:hAnsi="楷体_GB2312" w:eastAsia="楷体_GB2312" w:cs="楷体_GB2312"/>
                    <w:sz w:val="24"/>
                    <w:szCs w:val="24"/>
                    <w:lang w:eastAsia="zh-CN"/>
                  </w:rPr>
                </w:rPrChange>
              </w:rPr>
              <w:pPrChange w:id="4137"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139" w:author="刘佳" w:date="2020-03-09T09:15:13Z">
                  <w:rPr>
                    <w:rFonts w:hint="eastAsia" w:ascii="楷体_GB2312" w:hAnsi="楷体_GB2312" w:eastAsia="楷体_GB2312" w:cs="楷体_GB2312"/>
                    <w:sz w:val="24"/>
                    <w:szCs w:val="24"/>
                    <w:lang w:val="en-US" w:eastAsia="zh-CN"/>
                  </w:rPr>
                </w:rPrChange>
              </w:rPr>
              <w:t>1</w:t>
            </w:r>
          </w:p>
        </w:tc>
        <w:tc>
          <w:tcPr>
            <w:tcW w:w="1438" w:type="dxa"/>
            <w:textDirection w:val="lrTb"/>
            <w:vAlign w:val="center"/>
            <w:tcPrChange w:id="4140" w:author="刘佳" w:date="2020-03-09T09:15:49Z">
              <w:tcPr>
                <w:tcW w:w="1438"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ins w:id="4142" w:author="刘佳" w:date="2020-03-09T09:16:50Z"/>
                <w:rFonts w:hint="default" w:ascii="Times New Roman" w:hAnsi="Times New Roman" w:eastAsia="楷体_GB2312" w:cs="Times New Roman"/>
                <w:sz w:val="24"/>
                <w:szCs w:val="24"/>
                <w:lang w:val="en-US" w:eastAsia="zh-CN"/>
              </w:rPr>
              <w:pPrChange w:id="4141"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143" w:author="刘佳" w:date="2020-03-09T09:15:13Z">
                  <w:rPr>
                    <w:rFonts w:hint="eastAsia" w:ascii="楷体_GB2312" w:hAnsi="楷体_GB2312" w:eastAsia="楷体_GB2312" w:cs="楷体_GB2312"/>
                    <w:sz w:val="24"/>
                    <w:szCs w:val="24"/>
                    <w:lang w:val="en-US" w:eastAsia="zh-CN"/>
                  </w:rPr>
                </w:rPrChange>
              </w:rPr>
              <w:t>实施生态</w:t>
            </w:r>
          </w:p>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lang w:val="en-US" w:eastAsia="zh-CN"/>
                <w:rPrChange w:id="4145" w:author="刘佳" w:date="2020-03-09T09:15:13Z">
                  <w:rPr>
                    <w:rFonts w:hint="eastAsia" w:ascii="楷体_GB2312" w:hAnsi="楷体_GB2312" w:eastAsia="楷体_GB2312" w:cs="楷体_GB2312"/>
                    <w:sz w:val="24"/>
                    <w:szCs w:val="24"/>
                    <w:lang w:val="en-US" w:eastAsia="zh-CN"/>
                  </w:rPr>
                </w:rPrChange>
              </w:rPr>
              <w:pPrChange w:id="4144"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146" w:author="刘佳" w:date="2020-03-09T09:15:13Z">
                  <w:rPr>
                    <w:rFonts w:hint="eastAsia" w:ascii="楷体_GB2312" w:hAnsi="楷体_GB2312" w:eastAsia="楷体_GB2312" w:cs="楷体_GB2312"/>
                    <w:sz w:val="24"/>
                    <w:szCs w:val="24"/>
                    <w:lang w:val="en-US" w:eastAsia="zh-CN"/>
                  </w:rPr>
                </w:rPrChange>
              </w:rPr>
              <w:t>修复</w:t>
            </w:r>
          </w:p>
        </w:tc>
        <w:tc>
          <w:tcPr>
            <w:tcW w:w="1104" w:type="dxa"/>
            <w:textDirection w:val="lrTb"/>
            <w:vAlign w:val="center"/>
            <w:tcPrChange w:id="4147" w:author="刘佳" w:date="2020-03-09T09:15:49Z">
              <w:tcPr>
                <w:tcW w:w="1104"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149" w:author="刘佳" w:date="2020-03-09T09:15:13Z">
                  <w:rPr>
                    <w:rFonts w:hint="eastAsia" w:ascii="楷体_GB2312" w:hAnsi="楷体_GB2312" w:eastAsia="楷体_GB2312" w:cs="楷体_GB2312"/>
                    <w:sz w:val="24"/>
                    <w:szCs w:val="24"/>
                  </w:rPr>
                </w:rPrChange>
              </w:rPr>
              <w:pPrChange w:id="4148"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rPrChange w:id="4150" w:author="刘佳" w:date="2020-03-09T09:15:13Z">
                  <w:rPr>
                    <w:rFonts w:hint="eastAsia" w:ascii="楷体_GB2312" w:hAnsi="楷体_GB2312" w:eastAsia="楷体_GB2312" w:cs="楷体_GB2312"/>
                    <w:sz w:val="24"/>
                    <w:szCs w:val="24"/>
                  </w:rPr>
                </w:rPrChange>
              </w:rPr>
              <w:t>工业固体废物堆存场所整治</w:t>
            </w:r>
          </w:p>
        </w:tc>
        <w:tc>
          <w:tcPr>
            <w:tcW w:w="3960" w:type="dxa"/>
            <w:textDirection w:val="lrTb"/>
            <w:vAlign w:val="center"/>
            <w:tcPrChange w:id="4151" w:author="刘佳" w:date="2020-03-09T09:15:49Z">
              <w:tcPr>
                <w:tcW w:w="3960"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153" w:author="刘佳" w:date="2020-03-09T09:15:13Z">
                  <w:rPr>
                    <w:rFonts w:hint="eastAsia" w:ascii="楷体_GB2312" w:hAnsi="楷体_GB2312" w:eastAsia="楷体_GB2312" w:cs="楷体_GB2312"/>
                    <w:sz w:val="24"/>
                    <w:szCs w:val="24"/>
                  </w:rPr>
                </w:rPrChange>
              </w:rPr>
              <w:pPrChange w:id="4152"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eastAsia="zh-CN"/>
                <w:rPrChange w:id="4154" w:author="刘佳" w:date="2020-03-09T09:15:13Z">
                  <w:rPr>
                    <w:rFonts w:hint="eastAsia" w:ascii="楷体_GB2312" w:hAnsi="楷体_GB2312" w:eastAsia="楷体_GB2312" w:cs="楷体_GB2312"/>
                    <w:sz w:val="24"/>
                    <w:szCs w:val="24"/>
                    <w:lang w:eastAsia="zh-CN"/>
                  </w:rPr>
                </w:rPrChange>
              </w:rPr>
              <w:t>根据《广东省生态环境厅关于印发广东省工业固体废物堆存场所环境整治工作方案的通知》（粤环函〔2019〕1102号）要求，开展堆场整治工作，按整治方案完成整治任务。</w:t>
            </w:r>
          </w:p>
        </w:tc>
        <w:tc>
          <w:tcPr>
            <w:tcW w:w="945" w:type="dxa"/>
            <w:textDirection w:val="lrTb"/>
            <w:vAlign w:val="center"/>
            <w:tcPrChange w:id="4155" w:author="刘佳" w:date="2020-03-09T09:15:49Z">
              <w:tcPr>
                <w:tcW w:w="615"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157" w:author="刘佳" w:date="2020-03-09T09:15:13Z">
                  <w:rPr>
                    <w:rFonts w:hint="eastAsia" w:ascii="楷体_GB2312" w:hAnsi="楷体_GB2312" w:eastAsia="楷体_GB2312" w:cs="楷体_GB2312"/>
                    <w:sz w:val="24"/>
                    <w:szCs w:val="24"/>
                  </w:rPr>
                </w:rPrChange>
              </w:rPr>
              <w:pPrChange w:id="4156"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rPrChange w:id="4158" w:author="刘佳" w:date="2020-03-09T09:15:13Z">
                  <w:rPr>
                    <w:rFonts w:hint="eastAsia" w:ascii="楷体_GB2312" w:hAnsi="楷体_GB2312" w:eastAsia="楷体_GB2312" w:cs="楷体_GB2312"/>
                    <w:sz w:val="24"/>
                    <w:szCs w:val="24"/>
                  </w:rPr>
                </w:rPrChange>
              </w:rPr>
              <w:t>指导性任务</w:t>
            </w:r>
          </w:p>
        </w:tc>
        <w:tc>
          <w:tcPr>
            <w:tcW w:w="870" w:type="dxa"/>
            <w:textDirection w:val="lrTb"/>
            <w:vAlign w:val="center"/>
            <w:tcPrChange w:id="4159" w:author="刘佳" w:date="2020-03-09T09:15:49Z">
              <w:tcPr>
                <w:tcW w:w="645"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161" w:author="刘佳" w:date="2020-03-09T09:15:13Z">
                  <w:rPr>
                    <w:rFonts w:hint="eastAsia" w:ascii="楷体_GB2312" w:hAnsi="楷体_GB2312" w:eastAsia="楷体_GB2312" w:cs="楷体_GB2312"/>
                    <w:sz w:val="24"/>
                    <w:szCs w:val="24"/>
                  </w:rPr>
                </w:rPrChange>
              </w:rPr>
              <w:pPrChange w:id="4160"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rPrChange w:id="4162" w:author="刘佳" w:date="2020-03-09T09:15:13Z">
                  <w:rPr>
                    <w:rFonts w:hint="eastAsia" w:ascii="楷体_GB2312" w:hAnsi="楷体_GB2312" w:eastAsia="楷体_GB2312" w:cs="楷体_GB2312"/>
                    <w:sz w:val="24"/>
                    <w:szCs w:val="24"/>
                  </w:rPr>
                </w:rPrChange>
              </w:rPr>
              <w:t>财政补助</w:t>
            </w:r>
          </w:p>
        </w:tc>
        <w:tc>
          <w:tcPr>
            <w:tcW w:w="1200" w:type="dxa"/>
            <w:textDirection w:val="lrTb"/>
            <w:vAlign w:val="center"/>
            <w:tcPrChange w:id="4163" w:author="刘佳" w:date="2020-03-09T09:15:49Z">
              <w:tcPr>
                <w:tcW w:w="1200"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165" w:author="刘佳" w:date="2020-03-09T09:15:13Z">
                  <w:rPr>
                    <w:rFonts w:hint="eastAsia" w:ascii="楷体_GB2312" w:hAnsi="楷体_GB2312" w:eastAsia="楷体_GB2312" w:cs="楷体_GB2312"/>
                    <w:sz w:val="24"/>
                    <w:szCs w:val="24"/>
                  </w:rPr>
                </w:rPrChange>
              </w:rPr>
              <w:pPrChange w:id="4164"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rPrChange w:id="4166" w:author="刘佳" w:date="2020-03-09T09:15:13Z">
                  <w:rPr>
                    <w:rFonts w:hint="eastAsia" w:ascii="楷体_GB2312" w:hAnsi="楷体_GB2312" w:eastAsia="楷体_GB2312" w:cs="楷体_GB2312"/>
                    <w:sz w:val="24"/>
                    <w:szCs w:val="24"/>
                  </w:rPr>
                </w:rPrChange>
              </w:rPr>
              <w:t>不超过项目投资总额</w:t>
            </w:r>
          </w:p>
        </w:tc>
        <w:tc>
          <w:tcPr>
            <w:tcW w:w="2805" w:type="dxa"/>
            <w:textDirection w:val="lrTb"/>
            <w:vAlign w:val="center"/>
            <w:tcPrChange w:id="4167" w:author="刘佳" w:date="2020-03-09T09:15:49Z">
              <w:tcPr>
                <w:tcW w:w="2805"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169" w:author="刘佳" w:date="2020-03-09T09:15:13Z">
                  <w:rPr>
                    <w:rFonts w:hint="eastAsia" w:ascii="楷体_GB2312" w:hAnsi="楷体_GB2312" w:eastAsia="楷体_GB2312" w:cs="楷体_GB2312"/>
                    <w:sz w:val="24"/>
                    <w:szCs w:val="24"/>
                  </w:rPr>
                </w:rPrChange>
              </w:rPr>
              <w:pPrChange w:id="4168"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eastAsia="zh-CN"/>
                <w:rPrChange w:id="4170" w:author="刘佳" w:date="2020-03-09T09:15:13Z">
                  <w:rPr>
                    <w:rFonts w:hint="eastAsia" w:ascii="楷体_GB2312" w:hAnsi="楷体_GB2312" w:eastAsia="楷体_GB2312" w:cs="楷体_GB2312"/>
                    <w:sz w:val="24"/>
                    <w:szCs w:val="24"/>
                    <w:lang w:eastAsia="zh-CN"/>
                  </w:rPr>
                </w:rPrChange>
              </w:rPr>
              <w:t>依照整治方案完成1处工业固废堆场整治，完善"三防"设施，防止堆存的工业废物污染周边环境。</w:t>
            </w:r>
          </w:p>
        </w:tc>
        <w:tc>
          <w:tcPr>
            <w:tcW w:w="960" w:type="dxa"/>
            <w:textDirection w:val="lrTb"/>
            <w:vAlign w:val="center"/>
            <w:tcPrChange w:id="4171" w:author="刘佳" w:date="2020-03-09T09:15:49Z">
              <w:tcPr>
                <w:tcW w:w="960"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173" w:author="刘佳" w:date="2020-03-09T09:15:13Z">
                  <w:rPr>
                    <w:rFonts w:hint="eastAsia" w:ascii="楷体_GB2312" w:hAnsi="楷体_GB2312" w:eastAsia="楷体_GB2312" w:cs="楷体_GB2312"/>
                    <w:sz w:val="24"/>
                    <w:szCs w:val="24"/>
                  </w:rPr>
                </w:rPrChange>
              </w:rPr>
              <w:pPrChange w:id="4172"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174" w:author="刘佳" w:date="2020-03-09T09:15:13Z">
                  <w:rPr>
                    <w:rFonts w:hint="eastAsia" w:ascii="楷体_GB2312" w:hAnsi="楷体_GB2312" w:eastAsia="楷体_GB2312" w:cs="楷体_GB2312"/>
                    <w:sz w:val="24"/>
                    <w:szCs w:val="24"/>
                    <w:lang w:val="en-US" w:eastAsia="zh-CN"/>
                  </w:rPr>
                </w:rPrChange>
              </w:rPr>
              <w:t>2020年底</w:t>
            </w:r>
          </w:p>
        </w:tc>
        <w:tc>
          <w:tcPr>
            <w:tcW w:w="1051" w:type="dxa"/>
            <w:textDirection w:val="lrTb"/>
            <w:vAlign w:val="center"/>
            <w:tcPrChange w:id="4175" w:author="刘佳" w:date="2020-03-09T09:15:49Z">
              <w:tcPr>
                <w:tcW w:w="1051"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lang w:val="en-US" w:eastAsia="zh-CN"/>
                <w:rPrChange w:id="4177" w:author="刘佳" w:date="2020-03-09T09:15:13Z">
                  <w:rPr>
                    <w:rFonts w:hint="eastAsia" w:ascii="楷体_GB2312" w:hAnsi="楷体_GB2312" w:eastAsia="楷体_GB2312" w:cs="楷体_GB2312"/>
                    <w:sz w:val="24"/>
                    <w:szCs w:val="24"/>
                    <w:lang w:val="en-US" w:eastAsia="zh-CN"/>
                  </w:rPr>
                </w:rPrChange>
              </w:rPr>
              <w:pPrChange w:id="4176"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178" w:author="刘佳" w:date="2020-03-09T09:15:13Z">
                  <w:rPr>
                    <w:rFonts w:hint="eastAsia" w:ascii="楷体_GB2312" w:hAnsi="楷体_GB2312" w:eastAsia="楷体_GB2312" w:cs="楷体_GB2312"/>
                    <w:sz w:val="24"/>
                    <w:szCs w:val="24"/>
                    <w:lang w:val="en-US" w:eastAsia="zh-CN"/>
                  </w:rPr>
                </w:rPrChange>
              </w:rPr>
              <w:t>湛江市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4179" w:author="刘佳" w:date="2020-03-09T09:15:49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trHeight w:val="420" w:hRule="atLeast"/>
          <w:jc w:val="center"/>
          <w:trPrChange w:id="4179" w:author="刘佳" w:date="2020-03-09T09:15:49Z">
            <w:trPr>
              <w:trHeight w:val="420" w:hRule="atLeast"/>
              <w:jc w:val="center"/>
            </w:trPr>
          </w:trPrChange>
        </w:trPr>
        <w:tc>
          <w:tcPr>
            <w:tcW w:w="520" w:type="dxa"/>
            <w:vAlign w:val="center"/>
            <w:tcPrChange w:id="4180" w:author="刘佳" w:date="2020-03-09T09:15:49Z">
              <w:tcPr>
                <w:tcW w:w="520"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lang w:val="en-US" w:eastAsia="zh-CN"/>
                <w:rPrChange w:id="4182" w:author="刘佳" w:date="2020-03-09T09:15:13Z">
                  <w:rPr>
                    <w:rFonts w:hint="eastAsia" w:ascii="楷体_GB2312" w:hAnsi="楷体_GB2312" w:eastAsia="楷体_GB2312" w:cs="楷体_GB2312"/>
                    <w:sz w:val="24"/>
                    <w:szCs w:val="24"/>
                    <w:lang w:val="en-US" w:eastAsia="zh-CN"/>
                  </w:rPr>
                </w:rPrChange>
              </w:rPr>
              <w:pPrChange w:id="4181"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183" w:author="刘佳" w:date="2020-03-09T09:15:13Z">
                  <w:rPr>
                    <w:rFonts w:hint="eastAsia" w:ascii="楷体_GB2312" w:hAnsi="楷体_GB2312" w:eastAsia="楷体_GB2312" w:cs="楷体_GB2312"/>
                    <w:sz w:val="24"/>
                    <w:szCs w:val="24"/>
                    <w:lang w:val="en-US" w:eastAsia="zh-CN"/>
                  </w:rPr>
                </w:rPrChange>
              </w:rPr>
              <w:t>2</w:t>
            </w:r>
          </w:p>
        </w:tc>
        <w:tc>
          <w:tcPr>
            <w:tcW w:w="1438" w:type="dxa"/>
            <w:textDirection w:val="lrTb"/>
            <w:vAlign w:val="center"/>
            <w:tcPrChange w:id="4184" w:author="刘佳" w:date="2020-03-09T09:15:49Z">
              <w:tcPr>
                <w:tcW w:w="1438"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ins w:id="4186" w:author="刘佳" w:date="2020-03-09T09:16:51Z"/>
                <w:rFonts w:hint="default" w:ascii="Times New Roman" w:hAnsi="Times New Roman" w:eastAsia="楷体_GB2312" w:cs="Times New Roman"/>
                <w:sz w:val="24"/>
                <w:szCs w:val="24"/>
                <w:lang w:val="en-US" w:eastAsia="zh-CN"/>
              </w:rPr>
              <w:pPrChange w:id="4185"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187" w:author="刘佳" w:date="2020-03-09T09:15:13Z">
                  <w:rPr>
                    <w:rFonts w:hint="eastAsia" w:ascii="楷体_GB2312" w:hAnsi="楷体_GB2312" w:eastAsia="楷体_GB2312" w:cs="楷体_GB2312"/>
                    <w:sz w:val="24"/>
                    <w:szCs w:val="24"/>
                    <w:lang w:val="en-US" w:eastAsia="zh-CN"/>
                  </w:rPr>
                </w:rPrChange>
              </w:rPr>
              <w:t>实施生态</w:t>
            </w:r>
          </w:p>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lang w:eastAsia="zh-CN"/>
                <w:rPrChange w:id="4189" w:author="刘佳" w:date="2020-03-09T09:15:13Z">
                  <w:rPr>
                    <w:rFonts w:hint="eastAsia" w:ascii="楷体_GB2312" w:hAnsi="楷体_GB2312" w:eastAsia="楷体_GB2312" w:cs="楷体_GB2312"/>
                    <w:sz w:val="24"/>
                    <w:szCs w:val="24"/>
                    <w:lang w:eastAsia="zh-CN"/>
                  </w:rPr>
                </w:rPrChange>
              </w:rPr>
              <w:pPrChange w:id="4188"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190" w:author="刘佳" w:date="2020-03-09T09:15:13Z">
                  <w:rPr>
                    <w:rFonts w:hint="eastAsia" w:ascii="楷体_GB2312" w:hAnsi="楷体_GB2312" w:eastAsia="楷体_GB2312" w:cs="楷体_GB2312"/>
                    <w:sz w:val="24"/>
                    <w:szCs w:val="24"/>
                    <w:lang w:val="en-US" w:eastAsia="zh-CN"/>
                  </w:rPr>
                </w:rPrChange>
              </w:rPr>
              <w:t>修复</w:t>
            </w:r>
          </w:p>
        </w:tc>
        <w:tc>
          <w:tcPr>
            <w:tcW w:w="1104" w:type="dxa"/>
            <w:textDirection w:val="lrTb"/>
            <w:vAlign w:val="center"/>
            <w:tcPrChange w:id="4191" w:author="刘佳" w:date="2020-03-09T09:15:49Z">
              <w:tcPr>
                <w:tcW w:w="1104"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193" w:author="刘佳" w:date="2020-03-09T09:15:13Z">
                  <w:rPr>
                    <w:rFonts w:hint="eastAsia" w:ascii="楷体_GB2312" w:hAnsi="楷体_GB2312" w:eastAsia="楷体_GB2312" w:cs="楷体_GB2312"/>
                    <w:sz w:val="24"/>
                    <w:szCs w:val="24"/>
                  </w:rPr>
                </w:rPrChange>
              </w:rPr>
              <w:pPrChange w:id="4192"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rPrChange w:id="4194" w:author="刘佳" w:date="2020-03-09T09:15:13Z">
                  <w:rPr>
                    <w:rFonts w:hint="eastAsia" w:ascii="楷体_GB2312" w:hAnsi="楷体_GB2312" w:eastAsia="楷体_GB2312" w:cs="楷体_GB2312"/>
                    <w:sz w:val="24"/>
                    <w:szCs w:val="24"/>
                  </w:rPr>
                </w:rPrChange>
              </w:rPr>
              <w:t>工业固体废物堆存场所整治</w:t>
            </w:r>
          </w:p>
        </w:tc>
        <w:tc>
          <w:tcPr>
            <w:tcW w:w="3960" w:type="dxa"/>
            <w:textDirection w:val="lrTb"/>
            <w:vAlign w:val="center"/>
            <w:tcPrChange w:id="4195" w:author="刘佳" w:date="2020-03-09T09:15:49Z">
              <w:tcPr>
                <w:tcW w:w="3960" w:type="dxa"/>
                <w:textDirection w:val="lrTb"/>
                <w:vAlign w:val="center"/>
              </w:tcPr>
            </w:tcPrChange>
          </w:tcPr>
          <w:p>
            <w:pPr>
              <w:pStyle w:val="2"/>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197" w:author="刘佳" w:date="2020-03-09T09:15:13Z">
                  <w:rPr>
                    <w:rFonts w:hint="eastAsia" w:ascii="楷体_GB2312" w:hAnsi="楷体_GB2312" w:eastAsia="楷体_GB2312" w:cs="楷体_GB2312"/>
                    <w:sz w:val="24"/>
                    <w:szCs w:val="24"/>
                  </w:rPr>
                </w:rPrChange>
              </w:rPr>
              <w:pPrChange w:id="4196" w:author="刘佳" w:date="2020-03-09T09:15:23Z">
                <w:pPr>
                  <w:pStyle w:val="2"/>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eastAsia="zh-CN"/>
                <w:rPrChange w:id="4198" w:author="刘佳" w:date="2020-03-09T09:15:13Z">
                  <w:rPr>
                    <w:rFonts w:hint="eastAsia" w:ascii="楷体_GB2312" w:hAnsi="楷体_GB2312" w:eastAsia="楷体_GB2312" w:cs="楷体_GB2312"/>
                    <w:sz w:val="24"/>
                    <w:szCs w:val="24"/>
                    <w:lang w:eastAsia="zh-CN"/>
                  </w:rPr>
                </w:rPrChange>
              </w:rPr>
              <w:t>根据《广东省生态环境厅关于印发广东省工业固体废物堆存场所环境整治工作方案的通知》（粤环函〔2019〕1102号）要求，开展堆场整治工作，按整治方案完成整治任务。</w:t>
            </w:r>
          </w:p>
        </w:tc>
        <w:tc>
          <w:tcPr>
            <w:tcW w:w="945" w:type="dxa"/>
            <w:textDirection w:val="lrTb"/>
            <w:vAlign w:val="center"/>
            <w:tcPrChange w:id="4199" w:author="刘佳" w:date="2020-03-09T09:15:49Z">
              <w:tcPr>
                <w:tcW w:w="615"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201" w:author="刘佳" w:date="2020-03-09T09:15:13Z">
                  <w:rPr>
                    <w:rFonts w:hint="eastAsia" w:ascii="楷体_GB2312" w:hAnsi="楷体_GB2312" w:eastAsia="楷体_GB2312" w:cs="楷体_GB2312"/>
                    <w:sz w:val="24"/>
                    <w:szCs w:val="24"/>
                  </w:rPr>
                </w:rPrChange>
              </w:rPr>
              <w:pPrChange w:id="4200"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rPrChange w:id="4202" w:author="刘佳" w:date="2020-03-09T09:15:13Z">
                  <w:rPr>
                    <w:rFonts w:hint="eastAsia" w:ascii="楷体_GB2312" w:hAnsi="楷体_GB2312" w:eastAsia="楷体_GB2312" w:cs="楷体_GB2312"/>
                    <w:sz w:val="24"/>
                    <w:szCs w:val="24"/>
                  </w:rPr>
                </w:rPrChange>
              </w:rPr>
              <w:t>指导性任务</w:t>
            </w:r>
          </w:p>
        </w:tc>
        <w:tc>
          <w:tcPr>
            <w:tcW w:w="870" w:type="dxa"/>
            <w:textDirection w:val="lrTb"/>
            <w:vAlign w:val="center"/>
            <w:tcPrChange w:id="4203" w:author="刘佳" w:date="2020-03-09T09:15:49Z">
              <w:tcPr>
                <w:tcW w:w="645"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205" w:author="刘佳" w:date="2020-03-09T09:15:13Z">
                  <w:rPr>
                    <w:rFonts w:hint="eastAsia" w:ascii="楷体_GB2312" w:hAnsi="楷体_GB2312" w:eastAsia="楷体_GB2312" w:cs="楷体_GB2312"/>
                    <w:sz w:val="24"/>
                    <w:szCs w:val="24"/>
                  </w:rPr>
                </w:rPrChange>
              </w:rPr>
              <w:pPrChange w:id="4204"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rPrChange w:id="4206" w:author="刘佳" w:date="2020-03-09T09:15:13Z">
                  <w:rPr>
                    <w:rFonts w:hint="eastAsia" w:ascii="楷体_GB2312" w:hAnsi="楷体_GB2312" w:eastAsia="楷体_GB2312" w:cs="楷体_GB2312"/>
                    <w:sz w:val="24"/>
                    <w:szCs w:val="24"/>
                  </w:rPr>
                </w:rPrChange>
              </w:rPr>
              <w:t>财政补助</w:t>
            </w:r>
          </w:p>
        </w:tc>
        <w:tc>
          <w:tcPr>
            <w:tcW w:w="1200" w:type="dxa"/>
            <w:textDirection w:val="lrTb"/>
            <w:vAlign w:val="center"/>
            <w:tcPrChange w:id="4207" w:author="刘佳" w:date="2020-03-09T09:15:49Z">
              <w:tcPr>
                <w:tcW w:w="1200"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209" w:author="刘佳" w:date="2020-03-09T09:15:13Z">
                  <w:rPr>
                    <w:rFonts w:hint="eastAsia" w:ascii="楷体_GB2312" w:hAnsi="楷体_GB2312" w:eastAsia="楷体_GB2312" w:cs="楷体_GB2312"/>
                    <w:sz w:val="24"/>
                    <w:szCs w:val="24"/>
                  </w:rPr>
                </w:rPrChange>
              </w:rPr>
              <w:pPrChange w:id="4208"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rPrChange w:id="4210" w:author="刘佳" w:date="2020-03-09T09:15:13Z">
                  <w:rPr>
                    <w:rFonts w:hint="eastAsia" w:ascii="楷体_GB2312" w:hAnsi="楷体_GB2312" w:eastAsia="楷体_GB2312" w:cs="楷体_GB2312"/>
                    <w:sz w:val="24"/>
                    <w:szCs w:val="24"/>
                  </w:rPr>
                </w:rPrChange>
              </w:rPr>
              <w:t>不超过项目投资总额</w:t>
            </w:r>
          </w:p>
        </w:tc>
        <w:tc>
          <w:tcPr>
            <w:tcW w:w="2805" w:type="dxa"/>
            <w:textDirection w:val="lrTb"/>
            <w:vAlign w:val="center"/>
            <w:tcPrChange w:id="4211" w:author="刘佳" w:date="2020-03-09T09:15:49Z">
              <w:tcPr>
                <w:tcW w:w="2805"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213" w:author="刘佳" w:date="2020-03-09T09:15:13Z">
                  <w:rPr>
                    <w:rFonts w:hint="eastAsia" w:ascii="楷体_GB2312" w:hAnsi="楷体_GB2312" w:eastAsia="楷体_GB2312" w:cs="楷体_GB2312"/>
                    <w:sz w:val="24"/>
                    <w:szCs w:val="24"/>
                  </w:rPr>
                </w:rPrChange>
              </w:rPr>
              <w:pPrChange w:id="4212"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eastAsia="zh-CN"/>
                <w:rPrChange w:id="4214" w:author="刘佳" w:date="2020-03-09T09:15:13Z">
                  <w:rPr>
                    <w:rFonts w:hint="eastAsia" w:ascii="楷体_GB2312" w:hAnsi="楷体_GB2312" w:eastAsia="楷体_GB2312" w:cs="楷体_GB2312"/>
                    <w:sz w:val="24"/>
                    <w:szCs w:val="24"/>
                    <w:lang w:eastAsia="zh-CN"/>
                  </w:rPr>
                </w:rPrChange>
              </w:rPr>
              <w:t>依照整治方案完成1处工业固废堆场整治，完善"三防"设施，防止堆存的工业废物污染周边环境。</w:t>
            </w:r>
          </w:p>
        </w:tc>
        <w:tc>
          <w:tcPr>
            <w:tcW w:w="960" w:type="dxa"/>
            <w:textDirection w:val="lrTb"/>
            <w:vAlign w:val="center"/>
            <w:tcPrChange w:id="4215" w:author="刘佳" w:date="2020-03-09T09:15:49Z">
              <w:tcPr>
                <w:tcW w:w="960"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217" w:author="刘佳" w:date="2020-03-09T09:15:13Z">
                  <w:rPr>
                    <w:rFonts w:hint="eastAsia" w:ascii="楷体_GB2312" w:hAnsi="楷体_GB2312" w:eastAsia="楷体_GB2312" w:cs="楷体_GB2312"/>
                    <w:sz w:val="24"/>
                    <w:szCs w:val="24"/>
                  </w:rPr>
                </w:rPrChange>
              </w:rPr>
              <w:pPrChange w:id="4216"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218" w:author="刘佳" w:date="2020-03-09T09:15:13Z">
                  <w:rPr>
                    <w:rFonts w:hint="eastAsia" w:ascii="楷体_GB2312" w:hAnsi="楷体_GB2312" w:eastAsia="楷体_GB2312" w:cs="楷体_GB2312"/>
                    <w:sz w:val="24"/>
                    <w:szCs w:val="24"/>
                    <w:lang w:val="en-US" w:eastAsia="zh-CN"/>
                  </w:rPr>
                </w:rPrChange>
              </w:rPr>
              <w:t>2020年底</w:t>
            </w:r>
          </w:p>
        </w:tc>
        <w:tc>
          <w:tcPr>
            <w:tcW w:w="1051" w:type="dxa"/>
            <w:textDirection w:val="lrTb"/>
            <w:vAlign w:val="center"/>
            <w:tcPrChange w:id="4219" w:author="刘佳" w:date="2020-03-09T09:15:49Z">
              <w:tcPr>
                <w:tcW w:w="1051"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lang w:val="en-US" w:eastAsia="zh-CN"/>
                <w:rPrChange w:id="4221" w:author="刘佳" w:date="2020-03-09T09:15:13Z">
                  <w:rPr>
                    <w:rFonts w:hint="eastAsia" w:ascii="楷体_GB2312" w:hAnsi="楷体_GB2312" w:eastAsia="楷体_GB2312" w:cs="楷体_GB2312"/>
                    <w:sz w:val="24"/>
                    <w:szCs w:val="24"/>
                    <w:lang w:val="en-US" w:eastAsia="zh-CN"/>
                  </w:rPr>
                </w:rPrChange>
              </w:rPr>
              <w:pPrChange w:id="4220"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222" w:author="刘佳" w:date="2020-03-09T09:15:13Z">
                  <w:rPr>
                    <w:rFonts w:hint="eastAsia" w:ascii="楷体_GB2312" w:hAnsi="楷体_GB2312" w:eastAsia="楷体_GB2312" w:cs="楷体_GB2312"/>
                    <w:sz w:val="24"/>
                    <w:szCs w:val="24"/>
                    <w:lang w:val="en-US" w:eastAsia="zh-CN"/>
                  </w:rPr>
                </w:rPrChange>
              </w:rPr>
              <w:t>河源市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4223" w:author="刘佳" w:date="2020-03-09T09:15:49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trHeight w:val="420" w:hRule="atLeast"/>
          <w:jc w:val="center"/>
          <w:trPrChange w:id="4223" w:author="刘佳" w:date="2020-03-09T09:15:49Z">
            <w:trPr>
              <w:trHeight w:val="420" w:hRule="atLeast"/>
              <w:jc w:val="center"/>
            </w:trPr>
          </w:trPrChange>
        </w:trPr>
        <w:tc>
          <w:tcPr>
            <w:tcW w:w="520" w:type="dxa"/>
            <w:vAlign w:val="center"/>
            <w:tcPrChange w:id="4224" w:author="刘佳" w:date="2020-03-09T09:15:49Z">
              <w:tcPr>
                <w:tcW w:w="520"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lang w:eastAsia="zh-CN"/>
                <w:rPrChange w:id="4226" w:author="刘佳" w:date="2020-03-09T09:15:13Z">
                  <w:rPr>
                    <w:rFonts w:hint="eastAsia" w:ascii="楷体_GB2312" w:hAnsi="楷体_GB2312" w:eastAsia="楷体_GB2312" w:cs="楷体_GB2312"/>
                    <w:sz w:val="24"/>
                    <w:szCs w:val="24"/>
                    <w:lang w:eastAsia="zh-CN"/>
                  </w:rPr>
                </w:rPrChange>
              </w:rPr>
              <w:pPrChange w:id="4225"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227" w:author="刘佳" w:date="2020-03-09T09:15:13Z">
                  <w:rPr>
                    <w:rFonts w:hint="eastAsia" w:ascii="楷体_GB2312" w:hAnsi="楷体_GB2312" w:eastAsia="楷体_GB2312" w:cs="楷体_GB2312"/>
                    <w:sz w:val="24"/>
                    <w:szCs w:val="24"/>
                    <w:lang w:val="en-US" w:eastAsia="zh-CN"/>
                  </w:rPr>
                </w:rPrChange>
              </w:rPr>
              <w:t>3</w:t>
            </w:r>
          </w:p>
        </w:tc>
        <w:tc>
          <w:tcPr>
            <w:tcW w:w="1438" w:type="dxa"/>
            <w:textDirection w:val="lrTb"/>
            <w:vAlign w:val="center"/>
            <w:tcPrChange w:id="4228" w:author="刘佳" w:date="2020-03-09T09:15:49Z">
              <w:tcPr>
                <w:tcW w:w="1438"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ins w:id="4230" w:author="刘佳" w:date="2020-03-09T09:16:51Z"/>
                <w:rFonts w:hint="default" w:ascii="Times New Roman" w:hAnsi="Times New Roman" w:eastAsia="楷体_GB2312" w:cs="Times New Roman"/>
                <w:sz w:val="24"/>
                <w:szCs w:val="24"/>
                <w:lang w:val="en-US" w:eastAsia="zh-CN"/>
              </w:rPr>
              <w:pPrChange w:id="4229"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231" w:author="刘佳" w:date="2020-03-09T09:15:13Z">
                  <w:rPr>
                    <w:rFonts w:hint="eastAsia" w:ascii="楷体_GB2312" w:hAnsi="楷体_GB2312" w:eastAsia="楷体_GB2312" w:cs="楷体_GB2312"/>
                    <w:sz w:val="24"/>
                    <w:szCs w:val="24"/>
                    <w:lang w:val="en-US" w:eastAsia="zh-CN"/>
                  </w:rPr>
                </w:rPrChange>
              </w:rPr>
              <w:t>实施生态</w:t>
            </w:r>
          </w:p>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233" w:author="刘佳" w:date="2020-03-09T09:15:13Z">
                  <w:rPr>
                    <w:rFonts w:hint="eastAsia" w:ascii="楷体_GB2312" w:hAnsi="楷体_GB2312" w:eastAsia="楷体_GB2312" w:cs="楷体_GB2312"/>
                    <w:sz w:val="24"/>
                    <w:szCs w:val="24"/>
                  </w:rPr>
                </w:rPrChange>
              </w:rPr>
              <w:pPrChange w:id="4232"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234" w:author="刘佳" w:date="2020-03-09T09:15:13Z">
                  <w:rPr>
                    <w:rFonts w:hint="eastAsia" w:ascii="楷体_GB2312" w:hAnsi="楷体_GB2312" w:eastAsia="楷体_GB2312" w:cs="楷体_GB2312"/>
                    <w:sz w:val="24"/>
                    <w:szCs w:val="24"/>
                    <w:lang w:val="en-US" w:eastAsia="zh-CN"/>
                  </w:rPr>
                </w:rPrChange>
              </w:rPr>
              <w:t>修复</w:t>
            </w:r>
          </w:p>
        </w:tc>
        <w:tc>
          <w:tcPr>
            <w:tcW w:w="1104" w:type="dxa"/>
            <w:textDirection w:val="lrTb"/>
            <w:vAlign w:val="center"/>
            <w:tcPrChange w:id="4235" w:author="刘佳" w:date="2020-03-09T09:15:49Z">
              <w:tcPr>
                <w:tcW w:w="1104"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237" w:author="刘佳" w:date="2020-03-09T09:15:13Z">
                  <w:rPr>
                    <w:rFonts w:hint="eastAsia" w:ascii="楷体_GB2312" w:hAnsi="楷体_GB2312" w:eastAsia="楷体_GB2312" w:cs="楷体_GB2312"/>
                    <w:sz w:val="24"/>
                    <w:szCs w:val="24"/>
                  </w:rPr>
                </w:rPrChange>
              </w:rPr>
              <w:pPrChange w:id="4236"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rPrChange w:id="4238" w:author="刘佳" w:date="2020-03-09T09:15:13Z">
                  <w:rPr>
                    <w:rFonts w:hint="eastAsia" w:ascii="楷体_GB2312" w:hAnsi="楷体_GB2312" w:eastAsia="楷体_GB2312" w:cs="楷体_GB2312"/>
                    <w:sz w:val="24"/>
                    <w:szCs w:val="24"/>
                  </w:rPr>
                </w:rPrChange>
              </w:rPr>
              <w:t>工业固体废物堆存场所整治</w:t>
            </w:r>
          </w:p>
        </w:tc>
        <w:tc>
          <w:tcPr>
            <w:tcW w:w="3960" w:type="dxa"/>
            <w:vAlign w:val="center"/>
            <w:tcPrChange w:id="4239" w:author="刘佳" w:date="2020-03-09T09:15:49Z">
              <w:tcPr>
                <w:tcW w:w="3960" w:type="dxa"/>
                <w:vAlign w:val="center"/>
              </w:tcPr>
            </w:tcPrChange>
          </w:tcPr>
          <w:p>
            <w:pPr>
              <w:pStyle w:val="2"/>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241" w:author="刘佳" w:date="2020-03-09T09:15:13Z">
                  <w:rPr>
                    <w:rFonts w:hint="eastAsia" w:ascii="楷体_GB2312" w:hAnsi="楷体_GB2312" w:eastAsia="楷体_GB2312" w:cs="楷体_GB2312"/>
                    <w:sz w:val="24"/>
                    <w:szCs w:val="24"/>
                  </w:rPr>
                </w:rPrChange>
              </w:rPr>
              <w:pPrChange w:id="4240" w:author="刘佳" w:date="2020-03-09T09:15:23Z">
                <w:pPr>
                  <w:pStyle w:val="2"/>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eastAsia="zh-CN"/>
                <w:rPrChange w:id="4242" w:author="刘佳" w:date="2020-03-09T09:15:13Z">
                  <w:rPr>
                    <w:rFonts w:hint="eastAsia" w:ascii="楷体_GB2312" w:hAnsi="楷体_GB2312" w:eastAsia="楷体_GB2312" w:cs="楷体_GB2312"/>
                    <w:sz w:val="24"/>
                    <w:szCs w:val="24"/>
                    <w:lang w:eastAsia="zh-CN"/>
                  </w:rPr>
                </w:rPrChange>
              </w:rPr>
              <w:t>根据《广东省生态环境厅关于印发广东省工业固体废物堆存场所环境整治工作方案的通知》（粤环函〔2019〕1102号）要求，开展堆场整治工作，按整治方案完成整治任务。</w:t>
            </w:r>
          </w:p>
        </w:tc>
        <w:tc>
          <w:tcPr>
            <w:tcW w:w="945" w:type="dxa"/>
            <w:textDirection w:val="lrTb"/>
            <w:vAlign w:val="center"/>
            <w:tcPrChange w:id="4243" w:author="刘佳" w:date="2020-03-09T09:15:49Z">
              <w:tcPr>
                <w:tcW w:w="615"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245" w:author="刘佳" w:date="2020-03-09T09:15:13Z">
                  <w:rPr>
                    <w:rFonts w:hint="eastAsia" w:ascii="楷体_GB2312" w:hAnsi="楷体_GB2312" w:eastAsia="楷体_GB2312" w:cs="楷体_GB2312"/>
                    <w:sz w:val="24"/>
                    <w:szCs w:val="24"/>
                  </w:rPr>
                </w:rPrChange>
              </w:rPr>
              <w:pPrChange w:id="4244"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rPrChange w:id="4246" w:author="刘佳" w:date="2020-03-09T09:15:13Z">
                  <w:rPr>
                    <w:rFonts w:hint="eastAsia" w:ascii="楷体_GB2312" w:hAnsi="楷体_GB2312" w:eastAsia="楷体_GB2312" w:cs="楷体_GB2312"/>
                    <w:sz w:val="24"/>
                    <w:szCs w:val="24"/>
                  </w:rPr>
                </w:rPrChange>
              </w:rPr>
              <w:t>指导性任务</w:t>
            </w:r>
          </w:p>
        </w:tc>
        <w:tc>
          <w:tcPr>
            <w:tcW w:w="870" w:type="dxa"/>
            <w:textDirection w:val="lrTb"/>
            <w:vAlign w:val="center"/>
            <w:tcPrChange w:id="4247" w:author="刘佳" w:date="2020-03-09T09:15:49Z">
              <w:tcPr>
                <w:tcW w:w="645"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249" w:author="刘佳" w:date="2020-03-09T09:15:13Z">
                  <w:rPr>
                    <w:rFonts w:hint="eastAsia" w:ascii="楷体_GB2312" w:hAnsi="楷体_GB2312" w:eastAsia="楷体_GB2312" w:cs="楷体_GB2312"/>
                    <w:sz w:val="24"/>
                    <w:szCs w:val="24"/>
                  </w:rPr>
                </w:rPrChange>
              </w:rPr>
              <w:pPrChange w:id="4248"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rPrChange w:id="4250" w:author="刘佳" w:date="2020-03-09T09:15:13Z">
                  <w:rPr>
                    <w:rFonts w:hint="eastAsia" w:ascii="楷体_GB2312" w:hAnsi="楷体_GB2312" w:eastAsia="楷体_GB2312" w:cs="楷体_GB2312"/>
                    <w:sz w:val="24"/>
                    <w:szCs w:val="24"/>
                  </w:rPr>
                </w:rPrChange>
              </w:rPr>
              <w:t>财政补助</w:t>
            </w:r>
          </w:p>
        </w:tc>
        <w:tc>
          <w:tcPr>
            <w:tcW w:w="1200" w:type="dxa"/>
            <w:vAlign w:val="center"/>
            <w:tcPrChange w:id="4251" w:author="刘佳" w:date="2020-03-09T09:15:49Z">
              <w:tcPr>
                <w:tcW w:w="1200"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253" w:author="刘佳" w:date="2020-03-09T09:15:13Z">
                  <w:rPr>
                    <w:rFonts w:hint="eastAsia" w:ascii="楷体_GB2312" w:hAnsi="楷体_GB2312" w:eastAsia="楷体_GB2312" w:cs="楷体_GB2312"/>
                    <w:sz w:val="24"/>
                    <w:szCs w:val="24"/>
                  </w:rPr>
                </w:rPrChange>
              </w:rPr>
              <w:pPrChange w:id="4252"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rPrChange w:id="4254" w:author="刘佳" w:date="2020-03-09T09:15:13Z">
                  <w:rPr>
                    <w:rFonts w:hint="eastAsia" w:ascii="楷体_GB2312" w:hAnsi="楷体_GB2312" w:eastAsia="楷体_GB2312" w:cs="楷体_GB2312"/>
                    <w:sz w:val="24"/>
                    <w:szCs w:val="24"/>
                  </w:rPr>
                </w:rPrChange>
              </w:rPr>
              <w:t>不超过项目投资总额</w:t>
            </w:r>
          </w:p>
        </w:tc>
        <w:tc>
          <w:tcPr>
            <w:tcW w:w="2805" w:type="dxa"/>
            <w:vAlign w:val="center"/>
            <w:tcPrChange w:id="4255" w:author="刘佳" w:date="2020-03-09T09:15:49Z">
              <w:tcPr>
                <w:tcW w:w="2805"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257" w:author="刘佳" w:date="2020-03-09T09:15:13Z">
                  <w:rPr>
                    <w:rFonts w:hint="eastAsia" w:ascii="楷体_GB2312" w:hAnsi="楷体_GB2312" w:eastAsia="楷体_GB2312" w:cs="楷体_GB2312"/>
                    <w:sz w:val="24"/>
                    <w:szCs w:val="24"/>
                  </w:rPr>
                </w:rPrChange>
              </w:rPr>
              <w:pPrChange w:id="4256"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eastAsia="zh-CN"/>
                <w:rPrChange w:id="4258" w:author="刘佳" w:date="2020-03-09T09:15:13Z">
                  <w:rPr>
                    <w:rFonts w:hint="eastAsia" w:ascii="楷体_GB2312" w:hAnsi="楷体_GB2312" w:eastAsia="楷体_GB2312" w:cs="楷体_GB2312"/>
                    <w:sz w:val="24"/>
                    <w:szCs w:val="24"/>
                    <w:lang w:eastAsia="zh-CN"/>
                  </w:rPr>
                </w:rPrChange>
              </w:rPr>
              <w:t>依照整治方案完成1处工业固废堆场整治，完善"三防"设施，防止堆存的工业废物污染周边环境。</w:t>
            </w:r>
          </w:p>
        </w:tc>
        <w:tc>
          <w:tcPr>
            <w:tcW w:w="960" w:type="dxa"/>
            <w:vAlign w:val="center"/>
            <w:tcPrChange w:id="4259" w:author="刘佳" w:date="2020-03-09T09:15:49Z">
              <w:tcPr>
                <w:tcW w:w="960"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261" w:author="刘佳" w:date="2020-03-09T09:15:13Z">
                  <w:rPr>
                    <w:rFonts w:hint="eastAsia" w:ascii="楷体_GB2312" w:hAnsi="楷体_GB2312" w:eastAsia="楷体_GB2312" w:cs="楷体_GB2312"/>
                    <w:sz w:val="24"/>
                    <w:szCs w:val="24"/>
                  </w:rPr>
                </w:rPrChange>
              </w:rPr>
              <w:pPrChange w:id="4260"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262" w:author="刘佳" w:date="2020-03-09T09:15:13Z">
                  <w:rPr>
                    <w:rFonts w:hint="eastAsia" w:ascii="楷体_GB2312" w:hAnsi="楷体_GB2312" w:eastAsia="楷体_GB2312" w:cs="楷体_GB2312"/>
                    <w:sz w:val="24"/>
                    <w:szCs w:val="24"/>
                    <w:lang w:val="en-US" w:eastAsia="zh-CN"/>
                  </w:rPr>
                </w:rPrChange>
              </w:rPr>
              <w:t>2020年底</w:t>
            </w:r>
          </w:p>
        </w:tc>
        <w:tc>
          <w:tcPr>
            <w:tcW w:w="1051" w:type="dxa"/>
            <w:vAlign w:val="center"/>
            <w:tcPrChange w:id="4263" w:author="刘佳" w:date="2020-03-09T09:15:49Z">
              <w:tcPr>
                <w:tcW w:w="1051"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lang w:val="en-US" w:eastAsia="zh-CN"/>
                <w:rPrChange w:id="4265" w:author="刘佳" w:date="2020-03-09T09:15:13Z">
                  <w:rPr>
                    <w:rFonts w:hint="eastAsia" w:ascii="楷体_GB2312" w:hAnsi="楷体_GB2312" w:eastAsia="楷体_GB2312" w:cs="楷体_GB2312"/>
                    <w:sz w:val="24"/>
                    <w:szCs w:val="24"/>
                    <w:lang w:val="en-US" w:eastAsia="zh-CN"/>
                  </w:rPr>
                </w:rPrChange>
              </w:rPr>
              <w:pPrChange w:id="4264"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266" w:author="刘佳" w:date="2020-03-09T09:15:13Z">
                  <w:rPr>
                    <w:rFonts w:hint="eastAsia" w:ascii="楷体_GB2312" w:hAnsi="楷体_GB2312" w:eastAsia="楷体_GB2312" w:cs="楷体_GB2312"/>
                    <w:sz w:val="24"/>
                    <w:szCs w:val="24"/>
                    <w:lang w:val="en-US" w:eastAsia="zh-CN"/>
                  </w:rPr>
                </w:rPrChange>
              </w:rPr>
              <w:t>惠州市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4267" w:author="刘佳" w:date="2020-03-09T09:15:49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trHeight w:val="420" w:hRule="atLeast"/>
          <w:jc w:val="center"/>
          <w:trPrChange w:id="4267" w:author="刘佳" w:date="2020-03-09T09:15:49Z">
            <w:trPr>
              <w:trHeight w:val="420" w:hRule="atLeast"/>
              <w:jc w:val="center"/>
            </w:trPr>
          </w:trPrChange>
        </w:trPr>
        <w:tc>
          <w:tcPr>
            <w:tcW w:w="520" w:type="dxa"/>
            <w:vAlign w:val="center"/>
            <w:tcPrChange w:id="4268" w:author="刘佳" w:date="2020-03-09T09:15:49Z">
              <w:tcPr>
                <w:tcW w:w="520"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lang w:eastAsia="zh-CN"/>
                <w:rPrChange w:id="4270" w:author="刘佳" w:date="2020-03-09T09:15:13Z">
                  <w:rPr>
                    <w:rFonts w:hint="eastAsia" w:ascii="楷体_GB2312" w:hAnsi="楷体_GB2312" w:eastAsia="楷体_GB2312" w:cs="楷体_GB2312"/>
                    <w:sz w:val="24"/>
                    <w:szCs w:val="24"/>
                    <w:lang w:eastAsia="zh-CN"/>
                  </w:rPr>
                </w:rPrChange>
              </w:rPr>
              <w:pPrChange w:id="4269"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271" w:author="刘佳" w:date="2020-03-09T09:15:13Z">
                  <w:rPr>
                    <w:rFonts w:hint="eastAsia" w:ascii="楷体_GB2312" w:hAnsi="楷体_GB2312" w:eastAsia="楷体_GB2312" w:cs="楷体_GB2312"/>
                    <w:sz w:val="24"/>
                    <w:szCs w:val="24"/>
                    <w:lang w:val="en-US" w:eastAsia="zh-CN"/>
                  </w:rPr>
                </w:rPrChange>
              </w:rPr>
              <w:t>4</w:t>
            </w:r>
          </w:p>
        </w:tc>
        <w:tc>
          <w:tcPr>
            <w:tcW w:w="1438" w:type="dxa"/>
            <w:textDirection w:val="lrTb"/>
            <w:vAlign w:val="center"/>
            <w:tcPrChange w:id="4272" w:author="刘佳" w:date="2020-03-09T09:15:49Z">
              <w:tcPr>
                <w:tcW w:w="1438"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ins w:id="4274" w:author="刘佳" w:date="2020-03-09T09:16:52Z"/>
                <w:rFonts w:hint="default" w:ascii="Times New Roman" w:hAnsi="Times New Roman" w:eastAsia="楷体_GB2312" w:cs="Times New Roman"/>
                <w:sz w:val="24"/>
                <w:szCs w:val="24"/>
                <w:lang w:val="en-US" w:eastAsia="zh-CN"/>
              </w:rPr>
              <w:pPrChange w:id="4273"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275" w:author="刘佳" w:date="2020-03-09T09:15:13Z">
                  <w:rPr>
                    <w:rFonts w:hint="eastAsia" w:ascii="楷体_GB2312" w:hAnsi="楷体_GB2312" w:eastAsia="楷体_GB2312" w:cs="楷体_GB2312"/>
                    <w:sz w:val="24"/>
                    <w:szCs w:val="24"/>
                    <w:lang w:val="en-US" w:eastAsia="zh-CN"/>
                  </w:rPr>
                </w:rPrChange>
              </w:rPr>
              <w:t>实施生态</w:t>
            </w:r>
          </w:p>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277" w:author="刘佳" w:date="2020-03-09T09:15:13Z">
                  <w:rPr>
                    <w:rFonts w:hint="eastAsia" w:ascii="楷体_GB2312" w:hAnsi="楷体_GB2312" w:eastAsia="楷体_GB2312" w:cs="楷体_GB2312"/>
                    <w:sz w:val="24"/>
                    <w:szCs w:val="24"/>
                  </w:rPr>
                </w:rPrChange>
              </w:rPr>
              <w:pPrChange w:id="4276"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278" w:author="刘佳" w:date="2020-03-09T09:15:13Z">
                  <w:rPr>
                    <w:rFonts w:hint="eastAsia" w:ascii="楷体_GB2312" w:hAnsi="楷体_GB2312" w:eastAsia="楷体_GB2312" w:cs="楷体_GB2312"/>
                    <w:sz w:val="24"/>
                    <w:szCs w:val="24"/>
                    <w:lang w:val="en-US" w:eastAsia="zh-CN"/>
                  </w:rPr>
                </w:rPrChange>
              </w:rPr>
              <w:t>修复</w:t>
            </w:r>
          </w:p>
        </w:tc>
        <w:tc>
          <w:tcPr>
            <w:tcW w:w="1104" w:type="dxa"/>
            <w:textDirection w:val="lrTb"/>
            <w:vAlign w:val="center"/>
            <w:tcPrChange w:id="4279" w:author="刘佳" w:date="2020-03-09T09:15:49Z">
              <w:tcPr>
                <w:tcW w:w="1104"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281" w:author="刘佳" w:date="2020-03-09T09:15:13Z">
                  <w:rPr>
                    <w:rFonts w:hint="eastAsia" w:ascii="楷体_GB2312" w:hAnsi="楷体_GB2312" w:eastAsia="楷体_GB2312" w:cs="楷体_GB2312"/>
                    <w:sz w:val="24"/>
                    <w:szCs w:val="24"/>
                  </w:rPr>
                </w:rPrChange>
              </w:rPr>
              <w:pPrChange w:id="4280"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rPrChange w:id="4282" w:author="刘佳" w:date="2020-03-09T09:15:13Z">
                  <w:rPr>
                    <w:rFonts w:hint="eastAsia" w:ascii="楷体_GB2312" w:hAnsi="楷体_GB2312" w:eastAsia="楷体_GB2312" w:cs="楷体_GB2312"/>
                    <w:sz w:val="24"/>
                    <w:szCs w:val="24"/>
                  </w:rPr>
                </w:rPrChange>
              </w:rPr>
              <w:t>工业固体废物堆存场所整治</w:t>
            </w:r>
          </w:p>
        </w:tc>
        <w:tc>
          <w:tcPr>
            <w:tcW w:w="3960" w:type="dxa"/>
            <w:vAlign w:val="center"/>
            <w:tcPrChange w:id="4283" w:author="刘佳" w:date="2020-03-09T09:15:49Z">
              <w:tcPr>
                <w:tcW w:w="3960" w:type="dxa"/>
                <w:vAlign w:val="center"/>
              </w:tcPr>
            </w:tcPrChange>
          </w:tcPr>
          <w:p>
            <w:pPr>
              <w:pStyle w:val="2"/>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285" w:author="刘佳" w:date="2020-03-09T09:15:13Z">
                  <w:rPr>
                    <w:rFonts w:hint="eastAsia" w:ascii="楷体_GB2312" w:hAnsi="楷体_GB2312" w:eastAsia="楷体_GB2312" w:cs="楷体_GB2312"/>
                    <w:sz w:val="24"/>
                    <w:szCs w:val="24"/>
                  </w:rPr>
                </w:rPrChange>
              </w:rPr>
              <w:pPrChange w:id="4284" w:author="刘佳" w:date="2020-03-09T09:15:23Z">
                <w:pPr>
                  <w:pStyle w:val="2"/>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eastAsia="zh-CN"/>
                <w:rPrChange w:id="4286" w:author="刘佳" w:date="2020-03-09T09:15:13Z">
                  <w:rPr>
                    <w:rFonts w:hint="eastAsia" w:ascii="楷体_GB2312" w:hAnsi="楷体_GB2312" w:eastAsia="楷体_GB2312" w:cs="楷体_GB2312"/>
                    <w:sz w:val="24"/>
                    <w:szCs w:val="24"/>
                    <w:lang w:eastAsia="zh-CN"/>
                  </w:rPr>
                </w:rPrChange>
              </w:rPr>
              <w:t>根据《广东省生态环境厅关于印发广东省工业固体废物堆存场所环境整治工作方案的通知》（粤环函〔2019〕1102号）要求，开展堆场整治工作，按整治方案完成整治任务。</w:t>
            </w:r>
          </w:p>
        </w:tc>
        <w:tc>
          <w:tcPr>
            <w:tcW w:w="945" w:type="dxa"/>
            <w:textDirection w:val="lrTb"/>
            <w:vAlign w:val="center"/>
            <w:tcPrChange w:id="4287" w:author="刘佳" w:date="2020-03-09T09:15:49Z">
              <w:tcPr>
                <w:tcW w:w="615"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289" w:author="刘佳" w:date="2020-03-09T09:15:13Z">
                  <w:rPr>
                    <w:rFonts w:hint="eastAsia" w:ascii="楷体_GB2312" w:hAnsi="楷体_GB2312" w:eastAsia="楷体_GB2312" w:cs="楷体_GB2312"/>
                    <w:sz w:val="24"/>
                    <w:szCs w:val="24"/>
                  </w:rPr>
                </w:rPrChange>
              </w:rPr>
              <w:pPrChange w:id="4288"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rPrChange w:id="4290" w:author="刘佳" w:date="2020-03-09T09:15:13Z">
                  <w:rPr>
                    <w:rFonts w:hint="eastAsia" w:ascii="楷体_GB2312" w:hAnsi="楷体_GB2312" w:eastAsia="楷体_GB2312" w:cs="楷体_GB2312"/>
                    <w:sz w:val="24"/>
                    <w:szCs w:val="24"/>
                  </w:rPr>
                </w:rPrChange>
              </w:rPr>
              <w:t>指导性任务</w:t>
            </w:r>
          </w:p>
        </w:tc>
        <w:tc>
          <w:tcPr>
            <w:tcW w:w="870" w:type="dxa"/>
            <w:textDirection w:val="lrTb"/>
            <w:vAlign w:val="center"/>
            <w:tcPrChange w:id="4291" w:author="刘佳" w:date="2020-03-09T09:15:49Z">
              <w:tcPr>
                <w:tcW w:w="645" w:type="dxa"/>
                <w:textDirection w:val="lrTb"/>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293" w:author="刘佳" w:date="2020-03-09T09:15:13Z">
                  <w:rPr>
                    <w:rFonts w:hint="eastAsia" w:ascii="楷体_GB2312" w:hAnsi="楷体_GB2312" w:eastAsia="楷体_GB2312" w:cs="楷体_GB2312"/>
                    <w:sz w:val="24"/>
                    <w:szCs w:val="24"/>
                  </w:rPr>
                </w:rPrChange>
              </w:rPr>
              <w:pPrChange w:id="4292"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rPrChange w:id="4294" w:author="刘佳" w:date="2020-03-09T09:15:13Z">
                  <w:rPr>
                    <w:rFonts w:hint="eastAsia" w:ascii="楷体_GB2312" w:hAnsi="楷体_GB2312" w:eastAsia="楷体_GB2312" w:cs="楷体_GB2312"/>
                    <w:sz w:val="24"/>
                    <w:szCs w:val="24"/>
                  </w:rPr>
                </w:rPrChange>
              </w:rPr>
              <w:t>财政补助</w:t>
            </w:r>
          </w:p>
        </w:tc>
        <w:tc>
          <w:tcPr>
            <w:tcW w:w="1200" w:type="dxa"/>
            <w:vAlign w:val="center"/>
            <w:tcPrChange w:id="4295" w:author="刘佳" w:date="2020-03-09T09:15:49Z">
              <w:tcPr>
                <w:tcW w:w="1200"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297" w:author="刘佳" w:date="2020-03-09T09:15:13Z">
                  <w:rPr>
                    <w:rFonts w:hint="eastAsia" w:ascii="楷体_GB2312" w:hAnsi="楷体_GB2312" w:eastAsia="楷体_GB2312" w:cs="楷体_GB2312"/>
                    <w:sz w:val="24"/>
                    <w:szCs w:val="24"/>
                  </w:rPr>
                </w:rPrChange>
              </w:rPr>
              <w:pPrChange w:id="4296"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rPrChange w:id="4298" w:author="刘佳" w:date="2020-03-09T09:15:13Z">
                  <w:rPr>
                    <w:rFonts w:hint="eastAsia" w:ascii="楷体_GB2312" w:hAnsi="楷体_GB2312" w:eastAsia="楷体_GB2312" w:cs="楷体_GB2312"/>
                    <w:sz w:val="24"/>
                    <w:szCs w:val="24"/>
                  </w:rPr>
                </w:rPrChange>
              </w:rPr>
              <w:t>不超过项目投资总额</w:t>
            </w:r>
          </w:p>
        </w:tc>
        <w:tc>
          <w:tcPr>
            <w:tcW w:w="2805" w:type="dxa"/>
            <w:vAlign w:val="center"/>
            <w:tcPrChange w:id="4299" w:author="刘佳" w:date="2020-03-09T09:15:49Z">
              <w:tcPr>
                <w:tcW w:w="2805"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301" w:author="刘佳" w:date="2020-03-09T09:15:13Z">
                  <w:rPr>
                    <w:rFonts w:hint="eastAsia" w:ascii="楷体_GB2312" w:hAnsi="楷体_GB2312" w:eastAsia="楷体_GB2312" w:cs="楷体_GB2312"/>
                    <w:sz w:val="24"/>
                    <w:szCs w:val="24"/>
                  </w:rPr>
                </w:rPrChange>
              </w:rPr>
              <w:pPrChange w:id="4300"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eastAsia="zh-CN"/>
                <w:rPrChange w:id="4302" w:author="刘佳" w:date="2020-03-09T09:15:13Z">
                  <w:rPr>
                    <w:rFonts w:hint="eastAsia" w:ascii="楷体_GB2312" w:hAnsi="楷体_GB2312" w:eastAsia="楷体_GB2312" w:cs="楷体_GB2312"/>
                    <w:sz w:val="24"/>
                    <w:szCs w:val="24"/>
                    <w:lang w:eastAsia="zh-CN"/>
                  </w:rPr>
                </w:rPrChange>
              </w:rPr>
              <w:t>依照整治方案完成1处工业固废堆场整治，完善"三防"设施，防止堆存的工业废物污染周边环境。</w:t>
            </w:r>
          </w:p>
        </w:tc>
        <w:tc>
          <w:tcPr>
            <w:tcW w:w="960" w:type="dxa"/>
            <w:vAlign w:val="center"/>
            <w:tcPrChange w:id="4303" w:author="刘佳" w:date="2020-03-09T09:15:49Z">
              <w:tcPr>
                <w:tcW w:w="960"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Change w:id="4305" w:author="刘佳" w:date="2020-03-09T09:15:13Z">
                  <w:rPr>
                    <w:rFonts w:hint="eastAsia" w:ascii="楷体_GB2312" w:hAnsi="楷体_GB2312" w:eastAsia="楷体_GB2312" w:cs="楷体_GB2312"/>
                    <w:sz w:val="24"/>
                    <w:szCs w:val="24"/>
                  </w:rPr>
                </w:rPrChange>
              </w:rPr>
              <w:pPrChange w:id="4304"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306" w:author="刘佳" w:date="2020-03-09T09:15:13Z">
                  <w:rPr>
                    <w:rFonts w:hint="eastAsia" w:ascii="楷体_GB2312" w:hAnsi="楷体_GB2312" w:eastAsia="楷体_GB2312" w:cs="楷体_GB2312"/>
                    <w:sz w:val="24"/>
                    <w:szCs w:val="24"/>
                    <w:lang w:val="en-US" w:eastAsia="zh-CN"/>
                  </w:rPr>
                </w:rPrChange>
              </w:rPr>
              <w:t>2020年底</w:t>
            </w:r>
          </w:p>
        </w:tc>
        <w:tc>
          <w:tcPr>
            <w:tcW w:w="1051" w:type="dxa"/>
            <w:vAlign w:val="center"/>
            <w:tcPrChange w:id="4307" w:author="刘佳" w:date="2020-03-09T09:15:49Z">
              <w:tcPr>
                <w:tcW w:w="1051" w:type="dxa"/>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lang w:val="en-US" w:eastAsia="zh-CN"/>
                <w:rPrChange w:id="4309" w:author="刘佳" w:date="2020-03-09T09:15:13Z">
                  <w:rPr>
                    <w:rFonts w:hint="eastAsia" w:ascii="楷体_GB2312" w:hAnsi="楷体_GB2312" w:eastAsia="楷体_GB2312" w:cs="楷体_GB2312"/>
                    <w:sz w:val="24"/>
                    <w:szCs w:val="24"/>
                    <w:lang w:val="en-US" w:eastAsia="zh-CN"/>
                  </w:rPr>
                </w:rPrChange>
              </w:rPr>
              <w:pPrChange w:id="4308"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pPr>
              </w:pPrChange>
            </w:pPr>
            <w:r>
              <w:rPr>
                <w:rFonts w:hint="default" w:ascii="Times New Roman" w:hAnsi="Times New Roman" w:eastAsia="楷体_GB2312" w:cs="Times New Roman"/>
                <w:sz w:val="24"/>
                <w:szCs w:val="24"/>
                <w:lang w:val="en-US" w:eastAsia="zh-CN"/>
                <w:rPrChange w:id="4310" w:author="刘佳" w:date="2020-03-09T09:15:13Z">
                  <w:rPr>
                    <w:rFonts w:hint="eastAsia" w:ascii="楷体_GB2312" w:hAnsi="楷体_GB2312" w:eastAsia="楷体_GB2312" w:cs="楷体_GB2312"/>
                    <w:sz w:val="24"/>
                    <w:szCs w:val="24"/>
                    <w:lang w:val="en-US" w:eastAsia="zh-CN"/>
                  </w:rPr>
                </w:rPrChange>
              </w:rPr>
              <w:t>韶关市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4311" w:author="刘佳" w:date="2020-03-09T09:15:5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trHeight w:val="420" w:hRule="atLeast"/>
          <w:jc w:val="center"/>
          <w:trPrChange w:id="4311" w:author="刘佳" w:date="2020-03-09T09:15:55Z">
            <w:trPr>
              <w:trHeight w:val="420" w:hRule="atLeast"/>
              <w:jc w:val="center"/>
            </w:trPr>
          </w:trPrChange>
        </w:trPr>
        <w:tc>
          <w:tcPr>
            <w:tcW w:w="14853" w:type="dxa"/>
            <w:gridSpan w:val="10"/>
            <w:vAlign w:val="center"/>
            <w:tcPrChange w:id="4312" w:author="刘佳" w:date="2020-03-09T09:15:55Z">
              <w:tcPr>
                <w:tcW w:w="14298" w:type="dxa"/>
                <w:gridSpan w:val="10"/>
                <w:vAlign w:val="center"/>
              </w:tcPr>
            </w:tcPrChange>
          </w:tcPr>
          <w:p>
            <w:pPr>
              <w:keepNext w:val="0"/>
              <w:keepLines w:val="0"/>
              <w:pageBreakBefore w:val="0"/>
              <w:widowControl w:val="0"/>
              <w:kinsoku/>
              <w:wordWrap/>
              <w:overflowPunct/>
              <w:topLinePunct w:val="0"/>
              <w:autoSpaceDE/>
              <w:autoSpaceDN/>
              <w:bidi w:val="0"/>
              <w:adjustRightInd/>
              <w:snapToGrid/>
              <w:spacing w:beforeLines="0" w:afterLines="0" w:line="300" w:lineRule="exact"/>
              <w:ind w:left="0" w:leftChars="0" w:right="0" w:rightChars="0" w:firstLine="0" w:firstLineChars="0"/>
              <w:jc w:val="both"/>
              <w:textAlignment w:val="auto"/>
              <w:outlineLvl w:val="9"/>
              <w:rPr>
                <w:rFonts w:hint="default" w:ascii="Times New Roman" w:hAnsi="Times New Roman" w:eastAsia="楷体_GB2312" w:cs="Times New Roman"/>
                <w:sz w:val="24"/>
                <w:szCs w:val="24"/>
                <w:rPrChange w:id="4314" w:author="刘佳" w:date="2020-03-09T09:15:13Z">
                  <w:rPr>
                    <w:rFonts w:hint="eastAsia" w:ascii="楷体_GB2312" w:hAnsi="楷体_GB2312" w:eastAsia="楷体_GB2312" w:cs="楷体_GB2312"/>
                    <w:sz w:val="24"/>
                    <w:szCs w:val="24"/>
                  </w:rPr>
                </w:rPrChange>
              </w:rPr>
              <w:pPrChange w:id="4313" w:author="刘佳" w:date="2020-03-09T09:15:23Z">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pPr>
              </w:pPrChange>
            </w:pPr>
            <w:r>
              <w:rPr>
                <w:rFonts w:hint="default" w:ascii="Times New Roman" w:hAnsi="Times New Roman" w:eastAsia="楷体_GB2312" w:cs="Times New Roman"/>
                <w:b/>
                <w:bCs/>
                <w:sz w:val="24"/>
                <w:szCs w:val="24"/>
                <w:rPrChange w:id="4315" w:author="刘佳" w:date="2020-03-09T09:15:13Z">
                  <w:rPr>
                    <w:rFonts w:hint="eastAsia" w:ascii="楷体_GB2312" w:hAnsi="楷体_GB2312" w:eastAsia="楷体_GB2312" w:cs="楷体_GB2312"/>
                    <w:b/>
                    <w:bCs/>
                    <w:sz w:val="24"/>
                    <w:szCs w:val="24"/>
                  </w:rPr>
                </w:rPrChange>
              </w:rPr>
              <w:t>负面清单：</w:t>
            </w:r>
            <w:r>
              <w:rPr>
                <w:rFonts w:hint="default" w:ascii="Times New Roman" w:hAnsi="Times New Roman" w:eastAsia="楷体_GB2312" w:cs="Times New Roman"/>
                <w:sz w:val="24"/>
                <w:szCs w:val="24"/>
                <w:rPrChange w:id="4316" w:author="刘佳" w:date="2020-03-09T09:15:13Z">
                  <w:rPr>
                    <w:rFonts w:hint="eastAsia" w:ascii="楷体_GB2312" w:hAnsi="楷体_GB2312" w:eastAsia="楷体_GB2312" w:cs="楷体_GB2312"/>
                    <w:sz w:val="24"/>
                    <w:szCs w:val="24"/>
                  </w:rPr>
                </w:rPrChange>
              </w:rPr>
              <w:t>反映资金不得投入的领域、范围、对象和用途等。</w:t>
            </w:r>
          </w:p>
        </w:tc>
      </w:tr>
    </w:tbl>
    <w:p>
      <w:pPr>
        <w:pStyle w:val="2"/>
        <w:ind w:left="0" w:leftChars="0" w:firstLine="0" w:firstLineChars="0"/>
        <w:rPr>
          <w:rFonts w:hint="eastAsia"/>
          <w:lang w:val="en-US" w:eastAsia="zh-CN"/>
        </w:rPr>
      </w:pPr>
      <w:r>
        <w:rPr>
          <w:rFonts w:hint="eastAsia"/>
          <w:lang w:val="en-US" w:eastAsia="zh-CN"/>
        </w:rPr>
        <w:br w:type="page"/>
      </w:r>
    </w:p>
    <w:p>
      <w:pPr>
        <w:keepNext w:val="0"/>
        <w:keepLines w:val="0"/>
        <w:pageBreakBefore w:val="0"/>
        <w:widowControl w:val="0"/>
        <w:kinsoku/>
        <w:wordWrap/>
        <w:overflowPunct/>
        <w:topLinePunct w:val="0"/>
        <w:autoSpaceDE/>
        <w:autoSpaceDN/>
        <w:bidi w:val="0"/>
        <w:adjustRightInd/>
        <w:snapToGrid/>
        <w:spacing w:beforeLines="0" w:afterLines="0" w:line="560" w:lineRule="exact"/>
        <w:ind w:left="0" w:leftChars="0" w:right="0" w:rightChars="0" w:firstLine="0" w:firstLineChars="0"/>
        <w:jc w:val="center"/>
        <w:textAlignment w:val="auto"/>
        <w:outlineLvl w:val="9"/>
        <w:rPr>
          <w:rFonts w:hint="eastAsia" w:eastAsia="方正小标宋简体"/>
          <w:kern w:val="0"/>
          <w:sz w:val="36"/>
          <w:szCs w:val="36"/>
          <w:lang w:val="en-US" w:eastAsia="zh-CN" w:bidi="ar"/>
        </w:rPr>
        <w:pPrChange w:id="4317" w:author="刘佳" w:date="2020-03-09T09:16:02Z">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pPr>
        </w:pPrChange>
      </w:pPr>
      <w:r>
        <w:rPr>
          <w:rFonts w:hint="eastAsia" w:eastAsia="方正小标宋简体"/>
          <w:kern w:val="0"/>
          <w:sz w:val="36"/>
          <w:szCs w:val="36"/>
          <w:lang w:val="en-US" w:eastAsia="zh-CN" w:bidi="ar"/>
        </w:rPr>
        <w:t>涉镉等重金属重点行业企业整治任务清单</w:t>
      </w:r>
    </w:p>
    <w:tbl>
      <w:tblPr>
        <w:tblStyle w:val="6"/>
        <w:tblW w:w="1494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Change w:id="4318" w:author="刘佳" w:date="2020-03-09T09:17:05Z">
          <w:tblPr>
            <w:tblStyle w:val="6"/>
            <w:tblW w:w="1478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PrChange>
      </w:tblPr>
      <w:tblGrid>
        <w:gridCol w:w="570"/>
        <w:gridCol w:w="1576"/>
        <w:gridCol w:w="1664"/>
        <w:gridCol w:w="3530"/>
        <w:gridCol w:w="1093"/>
        <w:gridCol w:w="1093"/>
        <w:gridCol w:w="1104"/>
        <w:gridCol w:w="1974"/>
        <w:gridCol w:w="1247"/>
        <w:gridCol w:w="1091"/>
        <w:tblGridChange w:id="4319">
          <w:tblGrid>
            <w:gridCol w:w="570"/>
            <w:gridCol w:w="1576"/>
            <w:gridCol w:w="1664"/>
            <w:gridCol w:w="3530"/>
            <w:gridCol w:w="1093"/>
            <w:gridCol w:w="1093"/>
            <w:gridCol w:w="1104"/>
            <w:gridCol w:w="1974"/>
            <w:gridCol w:w="1091"/>
            <w:gridCol w:w="1091"/>
          </w:tblGrid>
        </w:tblGridChange>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4320" w:author="刘佳" w:date="2020-03-09T09:17:0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trHeight w:val="635" w:hRule="atLeast"/>
          <w:jc w:val="center"/>
          <w:trPrChange w:id="4320" w:author="刘佳" w:date="2020-03-09T09:17:05Z">
            <w:trPr>
              <w:trHeight w:val="635" w:hRule="atLeast"/>
            </w:trPr>
          </w:trPrChange>
        </w:trPr>
        <w:tc>
          <w:tcPr>
            <w:tcW w:w="570" w:type="dxa"/>
            <w:vAlign w:val="center"/>
            <w:tcPrChange w:id="4321" w:author="刘佳" w:date="2020-03-09T09:17:05Z">
              <w:tcPr>
                <w:tcW w:w="570" w:type="dxa"/>
                <w:vAlign w:val="center"/>
              </w:tcPr>
            </w:tcPrChange>
          </w:tcPr>
          <w:p>
            <w:pPr>
              <w:spacing w:beforeLines="0" w:afterLines="0" w:line="320" w:lineRule="exact"/>
              <w:jc w:val="center"/>
              <w:rPr>
                <w:rFonts w:hint="default" w:ascii="Times New Roman" w:hAnsi="Times New Roman" w:eastAsia="楷体_GB2312" w:cs="Times New Roman"/>
                <w:b/>
                <w:bCs/>
                <w:sz w:val="24"/>
                <w:szCs w:val="24"/>
                <w:rPrChange w:id="4323" w:author="刘佳" w:date="2020-03-09T09:16:26Z">
                  <w:rPr>
                    <w:rFonts w:hint="default" w:ascii="Times New Roman" w:hAnsi="Times New Roman" w:eastAsia="楷体_GB2312" w:cs="Times New Roman"/>
                    <w:b/>
                    <w:bCs/>
                    <w:sz w:val="24"/>
                    <w:szCs w:val="24"/>
                  </w:rPr>
                </w:rPrChange>
              </w:rPr>
              <w:pPrChange w:id="4322" w:author="刘佳" w:date="2020-03-09T09:16:43Z">
                <w:pPr>
                  <w:spacing w:line="240" w:lineRule="exact"/>
                  <w:jc w:val="center"/>
                </w:pPr>
              </w:pPrChange>
            </w:pPr>
            <w:r>
              <w:rPr>
                <w:rFonts w:hint="default" w:ascii="Times New Roman" w:hAnsi="Times New Roman" w:eastAsia="楷体_GB2312" w:cs="Times New Roman"/>
                <w:b/>
                <w:bCs/>
                <w:sz w:val="24"/>
                <w:szCs w:val="24"/>
                <w:rPrChange w:id="4324" w:author="刘佳" w:date="2020-03-09T09:16:26Z">
                  <w:rPr>
                    <w:rFonts w:hint="default" w:ascii="Times New Roman" w:hAnsi="Times New Roman" w:eastAsia="楷体_GB2312" w:cs="Times New Roman"/>
                    <w:b/>
                    <w:bCs/>
                    <w:sz w:val="24"/>
                    <w:szCs w:val="24"/>
                  </w:rPr>
                </w:rPrChange>
              </w:rPr>
              <w:t>序号</w:t>
            </w:r>
          </w:p>
        </w:tc>
        <w:tc>
          <w:tcPr>
            <w:tcW w:w="1576" w:type="dxa"/>
            <w:vAlign w:val="center"/>
            <w:tcPrChange w:id="4325" w:author="刘佳" w:date="2020-03-09T09:17:05Z">
              <w:tcPr>
                <w:tcW w:w="1576" w:type="dxa"/>
                <w:vAlign w:val="center"/>
              </w:tcPr>
            </w:tcPrChange>
          </w:tcPr>
          <w:p>
            <w:pPr>
              <w:spacing w:beforeLines="0" w:afterLines="0" w:line="320" w:lineRule="exact"/>
              <w:jc w:val="center"/>
              <w:rPr>
                <w:rFonts w:hint="default" w:ascii="Times New Roman" w:hAnsi="Times New Roman" w:eastAsia="楷体_GB2312" w:cs="Times New Roman"/>
                <w:b/>
                <w:bCs/>
                <w:sz w:val="24"/>
                <w:szCs w:val="24"/>
                <w:rPrChange w:id="4327" w:author="刘佳" w:date="2020-03-09T09:16:26Z">
                  <w:rPr>
                    <w:rFonts w:hint="default" w:ascii="Times New Roman" w:hAnsi="Times New Roman" w:eastAsia="楷体_GB2312" w:cs="Times New Roman"/>
                    <w:b/>
                    <w:bCs/>
                    <w:sz w:val="24"/>
                    <w:szCs w:val="24"/>
                  </w:rPr>
                </w:rPrChange>
              </w:rPr>
              <w:pPrChange w:id="4326" w:author="刘佳" w:date="2020-03-09T09:16:43Z">
                <w:pPr>
                  <w:spacing w:line="240" w:lineRule="exact"/>
                  <w:jc w:val="center"/>
                </w:pPr>
              </w:pPrChange>
            </w:pPr>
            <w:r>
              <w:rPr>
                <w:rFonts w:hint="default" w:ascii="Times New Roman" w:hAnsi="Times New Roman" w:eastAsia="楷体_GB2312" w:cs="Times New Roman"/>
                <w:b/>
                <w:bCs/>
                <w:sz w:val="24"/>
                <w:szCs w:val="24"/>
                <w:rPrChange w:id="4328" w:author="刘佳" w:date="2020-03-09T09:16:26Z">
                  <w:rPr>
                    <w:rFonts w:hint="default" w:ascii="Times New Roman" w:hAnsi="Times New Roman" w:eastAsia="楷体_GB2312" w:cs="Times New Roman"/>
                    <w:b/>
                    <w:bCs/>
                    <w:sz w:val="24"/>
                    <w:szCs w:val="24"/>
                  </w:rPr>
                </w:rPrChange>
              </w:rPr>
              <w:t>“财政事权”</w:t>
            </w:r>
          </w:p>
          <w:p>
            <w:pPr>
              <w:spacing w:beforeLines="0" w:afterLines="0" w:line="320" w:lineRule="exact"/>
              <w:jc w:val="center"/>
              <w:rPr>
                <w:rFonts w:hint="default" w:ascii="Times New Roman" w:hAnsi="Times New Roman" w:eastAsia="楷体_GB2312" w:cs="Times New Roman"/>
                <w:b/>
                <w:bCs/>
                <w:sz w:val="24"/>
                <w:szCs w:val="24"/>
                <w:rPrChange w:id="4330" w:author="刘佳" w:date="2020-03-09T09:16:26Z">
                  <w:rPr>
                    <w:rFonts w:hint="default" w:ascii="Times New Roman" w:hAnsi="Times New Roman" w:eastAsia="楷体_GB2312" w:cs="Times New Roman"/>
                    <w:b/>
                    <w:bCs/>
                    <w:sz w:val="24"/>
                    <w:szCs w:val="24"/>
                  </w:rPr>
                </w:rPrChange>
              </w:rPr>
              <w:pPrChange w:id="4329" w:author="刘佳" w:date="2020-03-09T09:16:43Z">
                <w:pPr>
                  <w:spacing w:line="240" w:lineRule="exact"/>
                  <w:jc w:val="center"/>
                </w:pPr>
              </w:pPrChange>
            </w:pPr>
            <w:r>
              <w:rPr>
                <w:rFonts w:hint="default" w:ascii="Times New Roman" w:hAnsi="Times New Roman" w:eastAsia="楷体_GB2312" w:cs="Times New Roman"/>
                <w:b/>
                <w:bCs/>
                <w:sz w:val="24"/>
                <w:szCs w:val="24"/>
                <w:rPrChange w:id="4331" w:author="刘佳" w:date="2020-03-09T09:16:26Z">
                  <w:rPr>
                    <w:rFonts w:hint="default" w:ascii="Times New Roman" w:hAnsi="Times New Roman" w:eastAsia="楷体_GB2312" w:cs="Times New Roman"/>
                    <w:b/>
                    <w:bCs/>
                    <w:sz w:val="24"/>
                    <w:szCs w:val="24"/>
                  </w:rPr>
                </w:rPrChange>
              </w:rPr>
              <w:t>名称</w:t>
            </w:r>
          </w:p>
        </w:tc>
        <w:tc>
          <w:tcPr>
            <w:tcW w:w="1664" w:type="dxa"/>
            <w:vAlign w:val="center"/>
            <w:tcPrChange w:id="4332" w:author="刘佳" w:date="2020-03-09T09:17:05Z">
              <w:tcPr>
                <w:tcW w:w="1664" w:type="dxa"/>
                <w:vAlign w:val="center"/>
              </w:tcPr>
            </w:tcPrChange>
          </w:tcPr>
          <w:p>
            <w:pPr>
              <w:spacing w:beforeLines="0" w:afterLines="0" w:line="320" w:lineRule="exact"/>
              <w:jc w:val="center"/>
              <w:rPr>
                <w:rFonts w:hint="default" w:ascii="Times New Roman" w:hAnsi="Times New Roman" w:eastAsia="楷体_GB2312" w:cs="Times New Roman"/>
                <w:b/>
                <w:bCs/>
                <w:sz w:val="24"/>
                <w:szCs w:val="24"/>
                <w:rPrChange w:id="4334" w:author="刘佳" w:date="2020-03-09T09:16:26Z">
                  <w:rPr>
                    <w:rFonts w:hint="default" w:ascii="Times New Roman" w:hAnsi="Times New Roman" w:eastAsia="楷体_GB2312" w:cs="Times New Roman"/>
                    <w:b/>
                    <w:bCs/>
                    <w:sz w:val="24"/>
                    <w:szCs w:val="24"/>
                  </w:rPr>
                </w:rPrChange>
              </w:rPr>
              <w:pPrChange w:id="4333" w:author="刘佳" w:date="2020-03-09T09:16:43Z">
                <w:pPr>
                  <w:spacing w:line="240" w:lineRule="exact"/>
                  <w:jc w:val="center"/>
                </w:pPr>
              </w:pPrChange>
            </w:pPr>
            <w:r>
              <w:rPr>
                <w:rFonts w:hint="default" w:ascii="Times New Roman" w:hAnsi="Times New Roman" w:eastAsia="楷体_GB2312" w:cs="Times New Roman"/>
                <w:b/>
                <w:bCs/>
                <w:sz w:val="24"/>
                <w:szCs w:val="24"/>
                <w:rPrChange w:id="4335" w:author="刘佳" w:date="2020-03-09T09:16:26Z">
                  <w:rPr>
                    <w:rFonts w:hint="default" w:ascii="Times New Roman" w:hAnsi="Times New Roman" w:eastAsia="楷体_GB2312" w:cs="Times New Roman"/>
                    <w:b/>
                    <w:bCs/>
                    <w:sz w:val="24"/>
                    <w:szCs w:val="24"/>
                  </w:rPr>
                </w:rPrChange>
              </w:rPr>
              <w:t>“政策任务”名称</w:t>
            </w:r>
          </w:p>
        </w:tc>
        <w:tc>
          <w:tcPr>
            <w:tcW w:w="3530" w:type="dxa"/>
            <w:vAlign w:val="center"/>
            <w:tcPrChange w:id="4336" w:author="刘佳" w:date="2020-03-09T09:17:05Z">
              <w:tcPr>
                <w:tcW w:w="3530" w:type="dxa"/>
                <w:vAlign w:val="center"/>
              </w:tcPr>
            </w:tcPrChange>
          </w:tcPr>
          <w:p>
            <w:pPr>
              <w:spacing w:beforeLines="0" w:afterLines="0" w:line="320" w:lineRule="exact"/>
              <w:jc w:val="center"/>
              <w:rPr>
                <w:rFonts w:hint="default" w:ascii="Times New Roman" w:hAnsi="Times New Roman" w:eastAsia="楷体_GB2312" w:cs="Times New Roman"/>
                <w:b/>
                <w:bCs/>
                <w:sz w:val="24"/>
                <w:szCs w:val="24"/>
                <w:rPrChange w:id="4338" w:author="刘佳" w:date="2020-03-09T09:16:26Z">
                  <w:rPr>
                    <w:rFonts w:hint="default" w:ascii="Times New Roman" w:hAnsi="Times New Roman" w:eastAsia="楷体_GB2312" w:cs="Times New Roman"/>
                    <w:b/>
                    <w:bCs/>
                    <w:sz w:val="24"/>
                    <w:szCs w:val="24"/>
                  </w:rPr>
                </w:rPrChange>
              </w:rPr>
              <w:pPrChange w:id="4337" w:author="刘佳" w:date="2020-03-09T09:16:43Z">
                <w:pPr>
                  <w:spacing w:line="240" w:lineRule="exact"/>
                  <w:jc w:val="center"/>
                </w:pPr>
              </w:pPrChange>
            </w:pPr>
            <w:r>
              <w:rPr>
                <w:rFonts w:hint="default" w:ascii="Times New Roman" w:hAnsi="Times New Roman" w:eastAsia="楷体_GB2312" w:cs="Times New Roman"/>
                <w:b/>
                <w:bCs/>
                <w:sz w:val="24"/>
                <w:szCs w:val="24"/>
                <w:rPrChange w:id="4339" w:author="刘佳" w:date="2020-03-09T09:16:26Z">
                  <w:rPr>
                    <w:rFonts w:hint="default" w:ascii="Times New Roman" w:hAnsi="Times New Roman" w:eastAsia="楷体_GB2312" w:cs="Times New Roman"/>
                    <w:b/>
                    <w:bCs/>
                    <w:sz w:val="24"/>
                    <w:szCs w:val="24"/>
                  </w:rPr>
                </w:rPrChange>
              </w:rPr>
              <w:t>任务要求/</w:t>
            </w:r>
          </w:p>
          <w:p>
            <w:pPr>
              <w:spacing w:beforeLines="0" w:afterLines="0" w:line="320" w:lineRule="exact"/>
              <w:jc w:val="center"/>
              <w:rPr>
                <w:rFonts w:hint="default" w:ascii="Times New Roman" w:hAnsi="Times New Roman" w:eastAsia="楷体_GB2312" w:cs="Times New Roman"/>
                <w:b/>
                <w:bCs/>
                <w:sz w:val="24"/>
                <w:szCs w:val="24"/>
                <w:rPrChange w:id="4341" w:author="刘佳" w:date="2020-03-09T09:16:26Z">
                  <w:rPr>
                    <w:rFonts w:hint="default" w:ascii="Times New Roman" w:hAnsi="Times New Roman" w:eastAsia="楷体_GB2312" w:cs="Times New Roman"/>
                    <w:b/>
                    <w:bCs/>
                    <w:sz w:val="24"/>
                    <w:szCs w:val="24"/>
                  </w:rPr>
                </w:rPrChange>
              </w:rPr>
              <w:pPrChange w:id="4340" w:author="刘佳" w:date="2020-03-09T09:16:43Z">
                <w:pPr>
                  <w:spacing w:line="240" w:lineRule="exact"/>
                  <w:jc w:val="center"/>
                </w:pPr>
              </w:pPrChange>
            </w:pPr>
            <w:r>
              <w:rPr>
                <w:rFonts w:hint="default" w:ascii="Times New Roman" w:hAnsi="Times New Roman" w:eastAsia="楷体_GB2312" w:cs="Times New Roman"/>
                <w:b/>
                <w:bCs/>
                <w:sz w:val="24"/>
                <w:szCs w:val="24"/>
                <w:rPrChange w:id="4342" w:author="刘佳" w:date="2020-03-09T09:16:26Z">
                  <w:rPr>
                    <w:rFonts w:hint="default" w:ascii="Times New Roman" w:hAnsi="Times New Roman" w:eastAsia="楷体_GB2312" w:cs="Times New Roman"/>
                    <w:b/>
                    <w:bCs/>
                    <w:sz w:val="24"/>
                    <w:szCs w:val="24"/>
                  </w:rPr>
                </w:rPrChange>
              </w:rPr>
              <w:t>目标</w:t>
            </w:r>
          </w:p>
        </w:tc>
        <w:tc>
          <w:tcPr>
            <w:tcW w:w="1093" w:type="dxa"/>
            <w:vAlign w:val="center"/>
            <w:tcPrChange w:id="4343" w:author="刘佳" w:date="2020-03-09T09:17:05Z">
              <w:tcPr>
                <w:tcW w:w="1093" w:type="dxa"/>
                <w:vAlign w:val="center"/>
              </w:tcPr>
            </w:tcPrChange>
          </w:tcPr>
          <w:p>
            <w:pPr>
              <w:spacing w:beforeLines="0" w:afterLines="0" w:line="320" w:lineRule="exact"/>
              <w:jc w:val="center"/>
              <w:rPr>
                <w:ins w:id="4345" w:author="刘佳" w:date="2020-03-09T09:16:08Z"/>
                <w:rFonts w:hint="default" w:ascii="Times New Roman" w:hAnsi="Times New Roman" w:eastAsia="楷体_GB2312" w:cs="Times New Roman"/>
                <w:b/>
                <w:bCs/>
                <w:sz w:val="24"/>
                <w:szCs w:val="24"/>
                <w:rPrChange w:id="4346" w:author="刘佳" w:date="2020-03-09T09:16:26Z">
                  <w:rPr>
                    <w:ins w:id="4347" w:author="刘佳" w:date="2020-03-09T09:16:08Z"/>
                    <w:rFonts w:hint="default" w:ascii="Times New Roman" w:hAnsi="Times New Roman" w:eastAsia="楷体_GB2312" w:cs="Times New Roman"/>
                    <w:b/>
                    <w:bCs/>
                    <w:sz w:val="24"/>
                    <w:szCs w:val="24"/>
                  </w:rPr>
                </w:rPrChange>
              </w:rPr>
              <w:pPrChange w:id="4344" w:author="刘佳" w:date="2020-03-09T09:16:43Z">
                <w:pPr>
                  <w:spacing w:line="240" w:lineRule="exact"/>
                  <w:jc w:val="center"/>
                </w:pPr>
              </w:pPrChange>
            </w:pPr>
            <w:r>
              <w:rPr>
                <w:rFonts w:hint="default" w:ascii="Times New Roman" w:hAnsi="Times New Roman" w:eastAsia="楷体_GB2312" w:cs="Times New Roman"/>
                <w:b/>
                <w:bCs/>
                <w:sz w:val="24"/>
                <w:szCs w:val="24"/>
                <w:rPrChange w:id="4348" w:author="刘佳" w:date="2020-03-09T09:16:26Z">
                  <w:rPr>
                    <w:rFonts w:hint="default" w:ascii="Times New Roman" w:hAnsi="Times New Roman" w:eastAsia="楷体_GB2312" w:cs="Times New Roman"/>
                    <w:b/>
                    <w:bCs/>
                    <w:sz w:val="24"/>
                    <w:szCs w:val="24"/>
                  </w:rPr>
                </w:rPrChange>
              </w:rPr>
              <w:t>任务</w:t>
            </w:r>
          </w:p>
          <w:p>
            <w:pPr>
              <w:spacing w:beforeLines="0" w:afterLines="0" w:line="320" w:lineRule="exact"/>
              <w:jc w:val="center"/>
              <w:rPr>
                <w:rFonts w:hint="default" w:ascii="Times New Roman" w:hAnsi="Times New Roman" w:eastAsia="楷体_GB2312" w:cs="Times New Roman"/>
                <w:b/>
                <w:bCs/>
                <w:sz w:val="24"/>
                <w:szCs w:val="24"/>
                <w:rPrChange w:id="4350" w:author="刘佳" w:date="2020-03-09T09:16:26Z">
                  <w:rPr>
                    <w:rFonts w:hint="default" w:ascii="Times New Roman" w:hAnsi="Times New Roman" w:eastAsia="楷体_GB2312" w:cs="Times New Roman"/>
                    <w:b/>
                    <w:bCs/>
                    <w:sz w:val="24"/>
                    <w:szCs w:val="24"/>
                  </w:rPr>
                </w:rPrChange>
              </w:rPr>
              <w:pPrChange w:id="4349" w:author="刘佳" w:date="2020-03-09T09:16:43Z">
                <w:pPr>
                  <w:spacing w:line="240" w:lineRule="exact"/>
                  <w:jc w:val="center"/>
                </w:pPr>
              </w:pPrChange>
            </w:pPr>
            <w:r>
              <w:rPr>
                <w:rFonts w:hint="default" w:ascii="Times New Roman" w:hAnsi="Times New Roman" w:eastAsia="楷体_GB2312" w:cs="Times New Roman"/>
                <w:b/>
                <w:bCs/>
                <w:sz w:val="24"/>
                <w:szCs w:val="24"/>
                <w:rPrChange w:id="4351" w:author="刘佳" w:date="2020-03-09T09:16:26Z">
                  <w:rPr>
                    <w:rFonts w:hint="default" w:ascii="Times New Roman" w:hAnsi="Times New Roman" w:eastAsia="楷体_GB2312" w:cs="Times New Roman"/>
                    <w:b/>
                    <w:bCs/>
                    <w:sz w:val="24"/>
                    <w:szCs w:val="24"/>
                  </w:rPr>
                </w:rPrChange>
              </w:rPr>
              <w:t>性质</w:t>
            </w:r>
          </w:p>
        </w:tc>
        <w:tc>
          <w:tcPr>
            <w:tcW w:w="1093" w:type="dxa"/>
            <w:vAlign w:val="center"/>
            <w:tcPrChange w:id="4352" w:author="刘佳" w:date="2020-03-09T09:17:05Z">
              <w:tcPr>
                <w:tcW w:w="1093" w:type="dxa"/>
                <w:vAlign w:val="center"/>
              </w:tcPr>
            </w:tcPrChange>
          </w:tcPr>
          <w:p>
            <w:pPr>
              <w:spacing w:beforeLines="0" w:afterLines="0" w:line="320" w:lineRule="exact"/>
              <w:jc w:val="center"/>
              <w:rPr>
                <w:ins w:id="4354" w:author="刘佳" w:date="2020-03-09T09:16:09Z"/>
                <w:rFonts w:hint="default" w:ascii="Times New Roman" w:hAnsi="Times New Roman" w:eastAsia="楷体_GB2312" w:cs="Times New Roman"/>
                <w:b/>
                <w:bCs/>
                <w:sz w:val="24"/>
                <w:szCs w:val="24"/>
                <w:rPrChange w:id="4355" w:author="刘佳" w:date="2020-03-09T09:16:26Z">
                  <w:rPr>
                    <w:ins w:id="4356" w:author="刘佳" w:date="2020-03-09T09:16:09Z"/>
                    <w:rFonts w:hint="default" w:ascii="Times New Roman" w:hAnsi="Times New Roman" w:eastAsia="楷体_GB2312" w:cs="Times New Roman"/>
                    <w:b/>
                    <w:bCs/>
                    <w:sz w:val="24"/>
                    <w:szCs w:val="24"/>
                  </w:rPr>
                </w:rPrChange>
              </w:rPr>
              <w:pPrChange w:id="4353" w:author="刘佳" w:date="2020-03-09T09:16:43Z">
                <w:pPr>
                  <w:spacing w:line="240" w:lineRule="exact"/>
                  <w:jc w:val="center"/>
                </w:pPr>
              </w:pPrChange>
            </w:pPr>
            <w:r>
              <w:rPr>
                <w:rFonts w:hint="default" w:ascii="Times New Roman" w:hAnsi="Times New Roman" w:eastAsia="楷体_GB2312" w:cs="Times New Roman"/>
                <w:b/>
                <w:bCs/>
                <w:sz w:val="24"/>
                <w:szCs w:val="24"/>
                <w:rPrChange w:id="4357" w:author="刘佳" w:date="2020-03-09T09:16:26Z">
                  <w:rPr>
                    <w:rFonts w:hint="default" w:ascii="Times New Roman" w:hAnsi="Times New Roman" w:eastAsia="楷体_GB2312" w:cs="Times New Roman"/>
                    <w:b/>
                    <w:bCs/>
                    <w:sz w:val="24"/>
                    <w:szCs w:val="24"/>
                  </w:rPr>
                </w:rPrChange>
              </w:rPr>
              <w:t>实施</w:t>
            </w:r>
          </w:p>
          <w:p>
            <w:pPr>
              <w:spacing w:beforeLines="0" w:afterLines="0" w:line="320" w:lineRule="exact"/>
              <w:jc w:val="center"/>
              <w:rPr>
                <w:rFonts w:hint="default" w:ascii="Times New Roman" w:hAnsi="Times New Roman" w:eastAsia="楷体_GB2312" w:cs="Times New Roman"/>
                <w:b/>
                <w:bCs/>
                <w:sz w:val="24"/>
                <w:szCs w:val="24"/>
                <w:rPrChange w:id="4359" w:author="刘佳" w:date="2020-03-09T09:16:26Z">
                  <w:rPr>
                    <w:rFonts w:hint="default" w:ascii="Times New Roman" w:hAnsi="Times New Roman" w:eastAsia="楷体_GB2312" w:cs="Times New Roman"/>
                    <w:b/>
                    <w:bCs/>
                    <w:sz w:val="24"/>
                    <w:szCs w:val="24"/>
                  </w:rPr>
                </w:rPrChange>
              </w:rPr>
              <w:pPrChange w:id="4358" w:author="刘佳" w:date="2020-03-09T09:16:43Z">
                <w:pPr>
                  <w:spacing w:line="240" w:lineRule="exact"/>
                  <w:jc w:val="center"/>
                </w:pPr>
              </w:pPrChange>
            </w:pPr>
            <w:r>
              <w:rPr>
                <w:rFonts w:hint="default" w:ascii="Times New Roman" w:hAnsi="Times New Roman" w:eastAsia="楷体_GB2312" w:cs="Times New Roman"/>
                <w:b/>
                <w:bCs/>
                <w:sz w:val="24"/>
                <w:szCs w:val="24"/>
                <w:rPrChange w:id="4360" w:author="刘佳" w:date="2020-03-09T09:16:26Z">
                  <w:rPr>
                    <w:rFonts w:hint="default" w:ascii="Times New Roman" w:hAnsi="Times New Roman" w:eastAsia="楷体_GB2312" w:cs="Times New Roman"/>
                    <w:b/>
                    <w:bCs/>
                    <w:sz w:val="24"/>
                    <w:szCs w:val="24"/>
                  </w:rPr>
                </w:rPrChange>
              </w:rPr>
              <w:t>方式</w:t>
            </w:r>
          </w:p>
        </w:tc>
        <w:tc>
          <w:tcPr>
            <w:tcW w:w="1104" w:type="dxa"/>
            <w:vAlign w:val="center"/>
            <w:tcPrChange w:id="4361" w:author="刘佳" w:date="2020-03-09T09:17:05Z">
              <w:tcPr>
                <w:tcW w:w="1104" w:type="dxa"/>
                <w:vAlign w:val="center"/>
              </w:tcPr>
            </w:tcPrChange>
          </w:tcPr>
          <w:p>
            <w:pPr>
              <w:spacing w:beforeLines="0" w:afterLines="0" w:line="320" w:lineRule="exact"/>
              <w:jc w:val="center"/>
              <w:rPr>
                <w:ins w:id="4363" w:author="刘佳" w:date="2020-03-09T09:16:10Z"/>
                <w:rFonts w:hint="default" w:ascii="Times New Roman" w:hAnsi="Times New Roman" w:eastAsia="楷体_GB2312" w:cs="Times New Roman"/>
                <w:b/>
                <w:bCs/>
                <w:sz w:val="24"/>
                <w:szCs w:val="24"/>
                <w:rPrChange w:id="4364" w:author="刘佳" w:date="2020-03-09T09:16:26Z">
                  <w:rPr>
                    <w:ins w:id="4365" w:author="刘佳" w:date="2020-03-09T09:16:10Z"/>
                    <w:rFonts w:hint="default" w:ascii="Times New Roman" w:hAnsi="Times New Roman" w:eastAsia="楷体_GB2312" w:cs="Times New Roman"/>
                    <w:b/>
                    <w:bCs/>
                    <w:sz w:val="24"/>
                    <w:szCs w:val="24"/>
                  </w:rPr>
                </w:rPrChange>
              </w:rPr>
              <w:pPrChange w:id="4362" w:author="刘佳" w:date="2020-03-09T09:16:43Z">
                <w:pPr>
                  <w:spacing w:line="240" w:lineRule="exact"/>
                  <w:jc w:val="center"/>
                </w:pPr>
              </w:pPrChange>
            </w:pPr>
            <w:r>
              <w:rPr>
                <w:rFonts w:hint="default" w:ascii="Times New Roman" w:hAnsi="Times New Roman" w:eastAsia="楷体_GB2312" w:cs="Times New Roman"/>
                <w:b/>
                <w:bCs/>
                <w:sz w:val="24"/>
                <w:szCs w:val="24"/>
                <w:rPrChange w:id="4366" w:author="刘佳" w:date="2020-03-09T09:16:26Z">
                  <w:rPr>
                    <w:rFonts w:hint="default" w:ascii="Times New Roman" w:hAnsi="Times New Roman" w:eastAsia="楷体_GB2312" w:cs="Times New Roman"/>
                    <w:b/>
                    <w:bCs/>
                    <w:sz w:val="24"/>
                    <w:szCs w:val="24"/>
                  </w:rPr>
                </w:rPrChange>
              </w:rPr>
              <w:t>实施</w:t>
            </w:r>
          </w:p>
          <w:p>
            <w:pPr>
              <w:spacing w:beforeLines="0" w:afterLines="0" w:line="320" w:lineRule="exact"/>
              <w:jc w:val="center"/>
              <w:rPr>
                <w:rFonts w:hint="default" w:ascii="Times New Roman" w:hAnsi="Times New Roman" w:eastAsia="楷体_GB2312" w:cs="Times New Roman"/>
                <w:b/>
                <w:bCs/>
                <w:sz w:val="24"/>
                <w:szCs w:val="24"/>
                <w:rPrChange w:id="4368" w:author="刘佳" w:date="2020-03-09T09:16:26Z">
                  <w:rPr>
                    <w:rFonts w:hint="default" w:ascii="Times New Roman" w:hAnsi="Times New Roman" w:eastAsia="楷体_GB2312" w:cs="Times New Roman"/>
                    <w:b/>
                    <w:bCs/>
                    <w:sz w:val="24"/>
                    <w:szCs w:val="24"/>
                  </w:rPr>
                </w:rPrChange>
              </w:rPr>
              <w:pPrChange w:id="4367" w:author="刘佳" w:date="2020-03-09T09:16:43Z">
                <w:pPr>
                  <w:spacing w:line="240" w:lineRule="exact"/>
                  <w:jc w:val="center"/>
                </w:pPr>
              </w:pPrChange>
            </w:pPr>
            <w:r>
              <w:rPr>
                <w:rFonts w:hint="default" w:ascii="Times New Roman" w:hAnsi="Times New Roman" w:eastAsia="楷体_GB2312" w:cs="Times New Roman"/>
                <w:b/>
                <w:bCs/>
                <w:sz w:val="24"/>
                <w:szCs w:val="24"/>
                <w:rPrChange w:id="4369" w:author="刘佳" w:date="2020-03-09T09:16:26Z">
                  <w:rPr>
                    <w:rFonts w:hint="default" w:ascii="Times New Roman" w:hAnsi="Times New Roman" w:eastAsia="楷体_GB2312" w:cs="Times New Roman"/>
                    <w:b/>
                    <w:bCs/>
                    <w:sz w:val="24"/>
                    <w:szCs w:val="24"/>
                  </w:rPr>
                </w:rPrChange>
              </w:rPr>
              <w:t>标准</w:t>
            </w:r>
          </w:p>
        </w:tc>
        <w:tc>
          <w:tcPr>
            <w:tcW w:w="1974" w:type="dxa"/>
            <w:vAlign w:val="center"/>
            <w:tcPrChange w:id="4370" w:author="刘佳" w:date="2020-03-09T09:17:05Z">
              <w:tcPr>
                <w:tcW w:w="1974" w:type="dxa"/>
                <w:vAlign w:val="center"/>
              </w:tcPr>
            </w:tcPrChange>
          </w:tcPr>
          <w:p>
            <w:pPr>
              <w:spacing w:beforeLines="0" w:afterLines="0" w:line="320" w:lineRule="exact"/>
              <w:jc w:val="center"/>
              <w:rPr>
                <w:rFonts w:hint="default" w:ascii="Times New Roman" w:hAnsi="Times New Roman" w:eastAsia="楷体_GB2312" w:cs="Times New Roman"/>
                <w:b/>
                <w:bCs/>
                <w:sz w:val="24"/>
                <w:szCs w:val="24"/>
                <w:rPrChange w:id="4372" w:author="刘佳" w:date="2020-03-09T09:16:26Z">
                  <w:rPr>
                    <w:rFonts w:hint="default" w:ascii="Times New Roman" w:hAnsi="Times New Roman" w:eastAsia="楷体_GB2312" w:cs="Times New Roman"/>
                    <w:b/>
                    <w:bCs/>
                    <w:sz w:val="24"/>
                    <w:szCs w:val="24"/>
                  </w:rPr>
                </w:rPrChange>
              </w:rPr>
              <w:pPrChange w:id="4371" w:author="刘佳" w:date="2020-03-09T09:16:43Z">
                <w:pPr>
                  <w:spacing w:line="240" w:lineRule="exact"/>
                  <w:jc w:val="center"/>
                </w:pPr>
              </w:pPrChange>
            </w:pPr>
            <w:r>
              <w:rPr>
                <w:rFonts w:hint="default" w:ascii="Times New Roman" w:hAnsi="Times New Roman" w:eastAsia="楷体_GB2312" w:cs="Times New Roman"/>
                <w:b/>
                <w:bCs/>
                <w:sz w:val="24"/>
                <w:szCs w:val="24"/>
                <w:rPrChange w:id="4373" w:author="刘佳" w:date="2020-03-09T09:16:26Z">
                  <w:rPr>
                    <w:rFonts w:hint="default" w:ascii="Times New Roman" w:hAnsi="Times New Roman" w:eastAsia="楷体_GB2312" w:cs="Times New Roman"/>
                    <w:b/>
                    <w:bCs/>
                    <w:sz w:val="24"/>
                    <w:szCs w:val="24"/>
                  </w:rPr>
                </w:rPrChange>
              </w:rPr>
              <w:t>工作量</w:t>
            </w:r>
          </w:p>
        </w:tc>
        <w:tc>
          <w:tcPr>
            <w:tcW w:w="1247" w:type="dxa"/>
            <w:vAlign w:val="center"/>
            <w:tcPrChange w:id="4374" w:author="刘佳" w:date="2020-03-09T09:17:05Z">
              <w:tcPr>
                <w:tcW w:w="1091" w:type="dxa"/>
                <w:vAlign w:val="center"/>
              </w:tcPr>
            </w:tcPrChange>
          </w:tcPr>
          <w:p>
            <w:pPr>
              <w:spacing w:beforeLines="0" w:afterLines="0" w:line="320" w:lineRule="exact"/>
              <w:jc w:val="center"/>
              <w:rPr>
                <w:ins w:id="4376" w:author="刘佳" w:date="2020-03-09T09:16:17Z"/>
                <w:rFonts w:hint="default" w:ascii="Times New Roman" w:hAnsi="Times New Roman" w:eastAsia="楷体_GB2312" w:cs="Times New Roman"/>
                <w:b/>
                <w:bCs/>
                <w:sz w:val="24"/>
                <w:szCs w:val="24"/>
                <w:rPrChange w:id="4377" w:author="刘佳" w:date="2020-03-09T09:16:26Z">
                  <w:rPr>
                    <w:ins w:id="4378" w:author="刘佳" w:date="2020-03-09T09:16:17Z"/>
                    <w:rFonts w:hint="default" w:ascii="Times New Roman" w:hAnsi="Times New Roman" w:eastAsia="楷体_GB2312" w:cs="Times New Roman"/>
                    <w:b/>
                    <w:bCs/>
                    <w:sz w:val="24"/>
                    <w:szCs w:val="24"/>
                  </w:rPr>
                </w:rPrChange>
              </w:rPr>
              <w:pPrChange w:id="4375" w:author="刘佳" w:date="2020-03-09T09:16:43Z">
                <w:pPr>
                  <w:spacing w:line="240" w:lineRule="exact"/>
                  <w:jc w:val="center"/>
                </w:pPr>
              </w:pPrChange>
            </w:pPr>
            <w:r>
              <w:rPr>
                <w:rFonts w:hint="default" w:ascii="Times New Roman" w:hAnsi="Times New Roman" w:eastAsia="楷体_GB2312" w:cs="Times New Roman"/>
                <w:b/>
                <w:bCs/>
                <w:sz w:val="24"/>
                <w:szCs w:val="24"/>
                <w:rPrChange w:id="4379" w:author="刘佳" w:date="2020-03-09T09:16:26Z">
                  <w:rPr>
                    <w:rFonts w:hint="default" w:ascii="Times New Roman" w:hAnsi="Times New Roman" w:eastAsia="楷体_GB2312" w:cs="Times New Roman"/>
                    <w:b/>
                    <w:bCs/>
                    <w:sz w:val="24"/>
                    <w:szCs w:val="24"/>
                  </w:rPr>
                </w:rPrChange>
              </w:rPr>
              <w:t>完成</w:t>
            </w:r>
          </w:p>
          <w:p>
            <w:pPr>
              <w:spacing w:beforeLines="0" w:afterLines="0" w:line="320" w:lineRule="exact"/>
              <w:jc w:val="center"/>
              <w:rPr>
                <w:rFonts w:hint="default" w:ascii="Times New Roman" w:hAnsi="Times New Roman" w:eastAsia="楷体_GB2312" w:cs="Times New Roman"/>
                <w:b/>
                <w:bCs/>
                <w:sz w:val="24"/>
                <w:szCs w:val="24"/>
                <w:rPrChange w:id="4381" w:author="刘佳" w:date="2020-03-09T09:16:26Z">
                  <w:rPr>
                    <w:rFonts w:hint="default" w:ascii="Times New Roman" w:hAnsi="Times New Roman" w:eastAsia="楷体_GB2312" w:cs="Times New Roman"/>
                    <w:b/>
                    <w:bCs/>
                    <w:sz w:val="24"/>
                    <w:szCs w:val="24"/>
                  </w:rPr>
                </w:rPrChange>
              </w:rPr>
              <w:pPrChange w:id="4380" w:author="刘佳" w:date="2020-03-09T09:16:43Z">
                <w:pPr>
                  <w:spacing w:line="240" w:lineRule="exact"/>
                  <w:jc w:val="center"/>
                </w:pPr>
              </w:pPrChange>
            </w:pPr>
            <w:r>
              <w:rPr>
                <w:rFonts w:hint="default" w:ascii="Times New Roman" w:hAnsi="Times New Roman" w:eastAsia="楷体_GB2312" w:cs="Times New Roman"/>
                <w:b/>
                <w:bCs/>
                <w:sz w:val="24"/>
                <w:szCs w:val="24"/>
                <w:rPrChange w:id="4382" w:author="刘佳" w:date="2020-03-09T09:16:26Z">
                  <w:rPr>
                    <w:rFonts w:hint="default" w:ascii="Times New Roman" w:hAnsi="Times New Roman" w:eastAsia="楷体_GB2312" w:cs="Times New Roman"/>
                    <w:b/>
                    <w:bCs/>
                    <w:sz w:val="24"/>
                    <w:szCs w:val="24"/>
                  </w:rPr>
                </w:rPrChange>
              </w:rPr>
              <w:t>时限</w:t>
            </w:r>
          </w:p>
        </w:tc>
        <w:tc>
          <w:tcPr>
            <w:tcW w:w="1091" w:type="dxa"/>
            <w:vAlign w:val="center"/>
            <w:tcPrChange w:id="4383" w:author="刘佳" w:date="2020-03-09T09:17:05Z">
              <w:tcPr>
                <w:tcW w:w="1091" w:type="dxa"/>
                <w:vAlign w:val="center"/>
              </w:tcPr>
            </w:tcPrChange>
          </w:tcPr>
          <w:p>
            <w:pPr>
              <w:spacing w:beforeLines="0" w:afterLines="0" w:line="320" w:lineRule="exact"/>
              <w:jc w:val="center"/>
              <w:rPr>
                <w:rFonts w:hint="default" w:ascii="Times New Roman" w:hAnsi="Times New Roman" w:eastAsia="楷体_GB2312" w:cs="Times New Roman"/>
                <w:b/>
                <w:bCs/>
                <w:sz w:val="24"/>
                <w:szCs w:val="24"/>
                <w:rPrChange w:id="4385" w:author="刘佳" w:date="2020-03-09T09:16:26Z">
                  <w:rPr>
                    <w:rFonts w:hint="default" w:ascii="Times New Roman" w:hAnsi="Times New Roman" w:eastAsia="楷体_GB2312" w:cs="Times New Roman"/>
                    <w:b/>
                    <w:bCs/>
                    <w:sz w:val="24"/>
                    <w:szCs w:val="24"/>
                  </w:rPr>
                </w:rPrChange>
              </w:rPr>
              <w:pPrChange w:id="4384" w:author="刘佳" w:date="2020-03-09T09:16:43Z">
                <w:pPr>
                  <w:spacing w:line="240" w:lineRule="exact"/>
                  <w:jc w:val="center"/>
                </w:pPr>
              </w:pPrChange>
            </w:pPr>
            <w:r>
              <w:rPr>
                <w:rFonts w:hint="default" w:ascii="Times New Roman" w:hAnsi="Times New Roman" w:eastAsia="楷体_GB2312" w:cs="Times New Roman"/>
                <w:b/>
                <w:bCs/>
                <w:sz w:val="24"/>
                <w:szCs w:val="24"/>
                <w:rPrChange w:id="4386" w:author="刘佳" w:date="2020-03-09T09:16:26Z">
                  <w:rPr>
                    <w:rFonts w:hint="default" w:ascii="Times New Roman" w:hAnsi="Times New Roman" w:eastAsia="楷体_GB2312" w:cs="Times New Roman"/>
                    <w:b/>
                    <w:bCs/>
                    <w:sz w:val="24"/>
                    <w:szCs w:val="24"/>
                  </w:rPr>
                </w:rPrChang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4387" w:author="刘佳" w:date="2020-03-09T09:17:0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trHeight w:val="2075" w:hRule="atLeast"/>
          <w:jc w:val="center"/>
          <w:trPrChange w:id="4387" w:author="刘佳" w:date="2020-03-09T09:17:05Z">
            <w:trPr>
              <w:trHeight w:val="2075" w:hRule="atLeast"/>
            </w:trPr>
          </w:trPrChange>
        </w:trPr>
        <w:tc>
          <w:tcPr>
            <w:tcW w:w="570" w:type="dxa"/>
            <w:textDirection w:val="lrTb"/>
            <w:vAlign w:val="center"/>
            <w:tcPrChange w:id="4388" w:author="刘佳" w:date="2020-03-09T09:17:05Z">
              <w:tcPr>
                <w:tcW w:w="570" w:type="dxa"/>
                <w:textDirection w:val="lrTb"/>
                <w:vAlign w:val="center"/>
              </w:tcPr>
            </w:tcPrChange>
          </w:tcPr>
          <w:p>
            <w:pPr>
              <w:spacing w:beforeLines="0" w:afterLines="0" w:line="320" w:lineRule="exact"/>
              <w:jc w:val="center"/>
              <w:rPr>
                <w:rFonts w:hint="default" w:ascii="Times New Roman" w:hAnsi="Times New Roman" w:eastAsia="楷体_GB2312" w:cs="Times New Roman"/>
                <w:sz w:val="24"/>
                <w:szCs w:val="24"/>
                <w:lang w:eastAsia="zh-CN"/>
                <w:rPrChange w:id="4390" w:author="刘佳" w:date="2020-03-09T09:16:26Z">
                  <w:rPr>
                    <w:rFonts w:hint="default" w:ascii="Times New Roman" w:hAnsi="Times New Roman" w:eastAsia="楷体_GB2312" w:cs="Times New Roman"/>
                    <w:sz w:val="24"/>
                    <w:szCs w:val="24"/>
                    <w:lang w:eastAsia="zh-CN"/>
                  </w:rPr>
                </w:rPrChange>
              </w:rPr>
              <w:pPrChange w:id="4389" w:author="刘佳" w:date="2020-03-09T09:16:43Z">
                <w:pPr>
                  <w:spacing w:line="240" w:lineRule="exact"/>
                  <w:jc w:val="center"/>
                </w:pPr>
              </w:pPrChange>
            </w:pPr>
            <w:r>
              <w:rPr>
                <w:rFonts w:hint="default" w:ascii="Times New Roman" w:hAnsi="Times New Roman" w:eastAsia="楷体_GB2312" w:cs="Times New Roman"/>
                <w:sz w:val="24"/>
                <w:szCs w:val="24"/>
                <w:lang w:val="en-US" w:eastAsia="zh-CN"/>
                <w:rPrChange w:id="4391" w:author="刘佳" w:date="2020-03-09T09:16:26Z">
                  <w:rPr>
                    <w:rFonts w:hint="default" w:ascii="Times New Roman" w:hAnsi="Times New Roman" w:eastAsia="楷体_GB2312" w:cs="Times New Roman"/>
                    <w:sz w:val="24"/>
                    <w:szCs w:val="24"/>
                    <w:lang w:val="en-US" w:eastAsia="zh-CN"/>
                  </w:rPr>
                </w:rPrChange>
              </w:rPr>
              <w:t>1</w:t>
            </w:r>
          </w:p>
        </w:tc>
        <w:tc>
          <w:tcPr>
            <w:tcW w:w="1576" w:type="dxa"/>
            <w:textDirection w:val="lrTb"/>
            <w:vAlign w:val="center"/>
            <w:tcPrChange w:id="4392" w:author="刘佳" w:date="2020-03-09T09:17:05Z">
              <w:tcPr>
                <w:tcW w:w="1576" w:type="dxa"/>
                <w:textDirection w:val="lrTb"/>
                <w:vAlign w:val="center"/>
              </w:tcPr>
            </w:tcPrChange>
          </w:tcPr>
          <w:p>
            <w:pPr>
              <w:spacing w:beforeLines="0" w:afterLines="0" w:line="320" w:lineRule="exact"/>
              <w:jc w:val="center"/>
              <w:rPr>
                <w:ins w:id="4394" w:author="刘佳" w:date="2020-03-09T09:16:48Z"/>
                <w:rFonts w:hint="default" w:ascii="Times New Roman" w:hAnsi="Times New Roman" w:eastAsia="楷体_GB2312" w:cs="Times New Roman"/>
                <w:sz w:val="24"/>
                <w:szCs w:val="24"/>
                <w:lang w:val="en-US" w:eastAsia="zh-CN"/>
              </w:rPr>
              <w:pPrChange w:id="4393" w:author="刘佳" w:date="2020-03-09T09:16:43Z">
                <w:pPr>
                  <w:spacing w:line="240" w:lineRule="exact"/>
                  <w:jc w:val="center"/>
                </w:pPr>
              </w:pPrChange>
            </w:pPr>
            <w:r>
              <w:rPr>
                <w:rFonts w:hint="default" w:ascii="Times New Roman" w:hAnsi="Times New Roman" w:eastAsia="楷体_GB2312" w:cs="Times New Roman"/>
                <w:sz w:val="24"/>
                <w:szCs w:val="24"/>
                <w:lang w:val="en-US" w:eastAsia="zh-CN"/>
                <w:rPrChange w:id="4395" w:author="刘佳" w:date="2020-03-09T09:16:26Z">
                  <w:rPr>
                    <w:rFonts w:hint="default" w:ascii="Times New Roman" w:hAnsi="Times New Roman" w:eastAsia="楷体_GB2312" w:cs="Times New Roman"/>
                    <w:sz w:val="24"/>
                    <w:szCs w:val="24"/>
                    <w:lang w:val="en-US" w:eastAsia="zh-CN"/>
                  </w:rPr>
                </w:rPrChange>
              </w:rPr>
              <w:t>实施生态</w:t>
            </w:r>
          </w:p>
          <w:p>
            <w:pPr>
              <w:spacing w:beforeLines="0" w:afterLines="0" w:line="320" w:lineRule="exact"/>
              <w:jc w:val="center"/>
              <w:rPr>
                <w:rFonts w:hint="default" w:ascii="Times New Roman" w:hAnsi="Times New Roman" w:eastAsia="楷体_GB2312" w:cs="Times New Roman"/>
                <w:sz w:val="24"/>
                <w:szCs w:val="24"/>
                <w:rPrChange w:id="4397" w:author="刘佳" w:date="2020-03-09T09:16:26Z">
                  <w:rPr>
                    <w:rFonts w:hint="default" w:ascii="Times New Roman" w:hAnsi="Times New Roman" w:eastAsia="楷体_GB2312" w:cs="Times New Roman"/>
                    <w:sz w:val="24"/>
                    <w:szCs w:val="24"/>
                  </w:rPr>
                </w:rPrChange>
              </w:rPr>
              <w:pPrChange w:id="4396" w:author="刘佳" w:date="2020-03-09T09:16:43Z">
                <w:pPr>
                  <w:spacing w:line="240" w:lineRule="exact"/>
                  <w:jc w:val="center"/>
                </w:pPr>
              </w:pPrChange>
            </w:pPr>
            <w:r>
              <w:rPr>
                <w:rFonts w:hint="default" w:ascii="Times New Roman" w:hAnsi="Times New Roman" w:eastAsia="楷体_GB2312" w:cs="Times New Roman"/>
                <w:sz w:val="24"/>
                <w:szCs w:val="24"/>
                <w:lang w:val="en-US" w:eastAsia="zh-CN"/>
                <w:rPrChange w:id="4398" w:author="刘佳" w:date="2020-03-09T09:16:26Z">
                  <w:rPr>
                    <w:rFonts w:hint="default" w:ascii="Times New Roman" w:hAnsi="Times New Roman" w:eastAsia="楷体_GB2312" w:cs="Times New Roman"/>
                    <w:sz w:val="24"/>
                    <w:szCs w:val="24"/>
                    <w:lang w:val="en-US" w:eastAsia="zh-CN"/>
                  </w:rPr>
                </w:rPrChange>
              </w:rPr>
              <w:t>修复</w:t>
            </w:r>
          </w:p>
        </w:tc>
        <w:tc>
          <w:tcPr>
            <w:tcW w:w="1664" w:type="dxa"/>
            <w:textDirection w:val="lrTb"/>
            <w:vAlign w:val="center"/>
            <w:tcPrChange w:id="4399" w:author="刘佳" w:date="2020-03-09T09:17:05Z">
              <w:tcPr>
                <w:tcW w:w="1664" w:type="dxa"/>
                <w:textDirection w:val="lrTb"/>
                <w:vAlign w:val="center"/>
              </w:tcPr>
            </w:tcPrChange>
          </w:tcPr>
          <w:p>
            <w:pPr>
              <w:spacing w:beforeLines="0" w:afterLines="0" w:line="320" w:lineRule="exact"/>
              <w:jc w:val="center"/>
              <w:rPr>
                <w:rFonts w:hint="default" w:ascii="Times New Roman" w:hAnsi="Times New Roman" w:eastAsia="楷体_GB2312" w:cs="Times New Roman"/>
                <w:sz w:val="24"/>
                <w:szCs w:val="24"/>
                <w:rPrChange w:id="4401" w:author="刘佳" w:date="2020-03-09T09:16:26Z">
                  <w:rPr>
                    <w:rFonts w:hint="default" w:ascii="Times New Roman" w:hAnsi="Times New Roman" w:eastAsia="楷体_GB2312" w:cs="Times New Roman"/>
                    <w:sz w:val="24"/>
                    <w:szCs w:val="24"/>
                  </w:rPr>
                </w:rPrChange>
              </w:rPr>
              <w:pPrChange w:id="4400" w:author="刘佳" w:date="2020-03-09T09:16:43Z">
                <w:pPr>
                  <w:spacing w:line="240" w:lineRule="exact"/>
                  <w:jc w:val="center"/>
                </w:pPr>
              </w:pPrChange>
            </w:pPr>
            <w:r>
              <w:rPr>
                <w:rFonts w:hint="default" w:ascii="Times New Roman" w:hAnsi="Times New Roman" w:eastAsia="楷体_GB2312" w:cs="Times New Roman"/>
                <w:sz w:val="24"/>
                <w:szCs w:val="24"/>
                <w:rPrChange w:id="4402" w:author="刘佳" w:date="2020-03-09T09:16:26Z">
                  <w:rPr>
                    <w:rFonts w:hint="default" w:ascii="Times New Roman" w:hAnsi="Times New Roman" w:eastAsia="楷体_GB2312" w:cs="Times New Roman"/>
                    <w:sz w:val="24"/>
                    <w:szCs w:val="24"/>
                  </w:rPr>
                </w:rPrChange>
              </w:rPr>
              <w:t>涉镉等重金属重点行业企业整治</w:t>
            </w:r>
          </w:p>
        </w:tc>
        <w:tc>
          <w:tcPr>
            <w:tcW w:w="3530" w:type="dxa"/>
            <w:textDirection w:val="lrTb"/>
            <w:vAlign w:val="center"/>
            <w:tcPrChange w:id="4403" w:author="刘佳" w:date="2020-03-09T09:17:05Z">
              <w:tcPr>
                <w:tcW w:w="3530" w:type="dxa"/>
                <w:textDirection w:val="lrTb"/>
                <w:vAlign w:val="center"/>
              </w:tcPr>
            </w:tcPrChange>
          </w:tcPr>
          <w:p>
            <w:pPr>
              <w:spacing w:beforeLines="0" w:afterLines="0" w:line="320" w:lineRule="exact"/>
              <w:jc w:val="center"/>
              <w:rPr>
                <w:rFonts w:hint="default" w:ascii="Times New Roman" w:hAnsi="Times New Roman" w:eastAsia="楷体_GB2312" w:cs="Times New Roman"/>
                <w:sz w:val="24"/>
                <w:szCs w:val="24"/>
                <w:rPrChange w:id="4405" w:author="刘佳" w:date="2020-03-09T09:16:26Z">
                  <w:rPr>
                    <w:rFonts w:hint="default" w:ascii="Times New Roman" w:hAnsi="Times New Roman" w:eastAsia="楷体_GB2312" w:cs="Times New Roman"/>
                    <w:sz w:val="24"/>
                    <w:szCs w:val="24"/>
                  </w:rPr>
                </w:rPrChange>
              </w:rPr>
              <w:pPrChange w:id="4404" w:author="刘佳" w:date="2020-03-09T09:16:43Z">
                <w:pPr>
                  <w:spacing w:line="240" w:lineRule="exact"/>
                  <w:jc w:val="center"/>
                </w:pPr>
              </w:pPrChange>
            </w:pPr>
            <w:r>
              <w:rPr>
                <w:rFonts w:hint="default" w:ascii="Times New Roman" w:hAnsi="Times New Roman" w:eastAsia="楷体_GB2312" w:cs="Times New Roman"/>
                <w:sz w:val="24"/>
                <w:szCs w:val="24"/>
                <w:lang w:eastAsia="zh-CN"/>
                <w:rPrChange w:id="4406" w:author="刘佳" w:date="2020-03-09T09:16:26Z">
                  <w:rPr>
                    <w:rFonts w:hint="default" w:ascii="Times New Roman" w:hAnsi="Times New Roman" w:eastAsia="楷体_GB2312" w:cs="Times New Roman"/>
                    <w:sz w:val="24"/>
                    <w:szCs w:val="24"/>
                    <w:lang w:eastAsia="zh-CN"/>
                  </w:rPr>
                </w:rPrChange>
              </w:rPr>
              <w:t>根据《关于加强涉重金属行业污染防控的意见》（环土壤〔2018〕22号）、《关于印发&lt;涉镉等重金属重点行业企业排查整治方案&gt;的通知》（环办土壤〔2018〕12号）等文件要求，推进我省涉镉等重金属重点行业企业整治。</w:t>
            </w:r>
          </w:p>
        </w:tc>
        <w:tc>
          <w:tcPr>
            <w:tcW w:w="1093" w:type="dxa"/>
            <w:textDirection w:val="lrTb"/>
            <w:vAlign w:val="center"/>
            <w:tcPrChange w:id="4407" w:author="刘佳" w:date="2020-03-09T09:17:05Z">
              <w:tcPr>
                <w:tcW w:w="1093" w:type="dxa"/>
                <w:textDirection w:val="lrTb"/>
                <w:vAlign w:val="center"/>
              </w:tcPr>
            </w:tcPrChange>
          </w:tcPr>
          <w:p>
            <w:pPr>
              <w:spacing w:beforeLines="0" w:afterLines="0" w:line="320" w:lineRule="exact"/>
              <w:jc w:val="center"/>
              <w:rPr>
                <w:rFonts w:hint="default" w:ascii="Times New Roman" w:hAnsi="Times New Roman" w:eastAsia="楷体_GB2312" w:cs="Times New Roman"/>
                <w:sz w:val="24"/>
                <w:szCs w:val="24"/>
                <w:rPrChange w:id="4409" w:author="刘佳" w:date="2020-03-09T09:16:26Z">
                  <w:rPr>
                    <w:rFonts w:hint="default" w:ascii="Times New Roman" w:hAnsi="Times New Roman" w:eastAsia="楷体_GB2312" w:cs="Times New Roman"/>
                    <w:sz w:val="24"/>
                    <w:szCs w:val="24"/>
                  </w:rPr>
                </w:rPrChange>
              </w:rPr>
              <w:pPrChange w:id="4408" w:author="刘佳" w:date="2020-03-09T09:16:43Z">
                <w:pPr>
                  <w:spacing w:line="240" w:lineRule="exact"/>
                  <w:jc w:val="center"/>
                </w:pPr>
              </w:pPrChange>
            </w:pPr>
            <w:r>
              <w:rPr>
                <w:rFonts w:hint="default" w:ascii="Times New Roman" w:hAnsi="Times New Roman" w:eastAsia="楷体_GB2312" w:cs="Times New Roman"/>
                <w:sz w:val="24"/>
                <w:szCs w:val="24"/>
                <w:rPrChange w:id="4410" w:author="刘佳" w:date="2020-03-09T09:16:26Z">
                  <w:rPr>
                    <w:rFonts w:hint="default" w:ascii="Times New Roman" w:hAnsi="Times New Roman" w:eastAsia="楷体_GB2312" w:cs="Times New Roman"/>
                    <w:sz w:val="24"/>
                    <w:szCs w:val="24"/>
                  </w:rPr>
                </w:rPrChange>
              </w:rPr>
              <w:t>指导性任务</w:t>
            </w:r>
          </w:p>
        </w:tc>
        <w:tc>
          <w:tcPr>
            <w:tcW w:w="1093" w:type="dxa"/>
            <w:textDirection w:val="lrTb"/>
            <w:vAlign w:val="center"/>
            <w:tcPrChange w:id="4411" w:author="刘佳" w:date="2020-03-09T09:17:05Z">
              <w:tcPr>
                <w:tcW w:w="1093" w:type="dxa"/>
                <w:textDirection w:val="lrTb"/>
                <w:vAlign w:val="center"/>
              </w:tcPr>
            </w:tcPrChange>
          </w:tcPr>
          <w:p>
            <w:pPr>
              <w:spacing w:beforeLines="0" w:afterLines="0" w:line="320" w:lineRule="exact"/>
              <w:jc w:val="center"/>
              <w:rPr>
                <w:ins w:id="4413" w:author="刘佳" w:date="2020-03-09T09:17:28Z"/>
                <w:rFonts w:hint="default" w:ascii="Times New Roman" w:hAnsi="Times New Roman" w:eastAsia="楷体_GB2312" w:cs="Times New Roman"/>
                <w:sz w:val="24"/>
                <w:szCs w:val="24"/>
              </w:rPr>
              <w:pPrChange w:id="4412" w:author="刘佳" w:date="2020-03-09T09:16:43Z">
                <w:pPr>
                  <w:spacing w:line="240" w:lineRule="exact"/>
                  <w:jc w:val="center"/>
                </w:pPr>
              </w:pPrChange>
            </w:pPr>
            <w:r>
              <w:rPr>
                <w:rFonts w:hint="default" w:ascii="Times New Roman" w:hAnsi="Times New Roman" w:eastAsia="楷体_GB2312" w:cs="Times New Roman"/>
                <w:sz w:val="24"/>
                <w:szCs w:val="24"/>
                <w:rPrChange w:id="4414" w:author="刘佳" w:date="2020-03-09T09:16:26Z">
                  <w:rPr>
                    <w:rFonts w:hint="default" w:ascii="Times New Roman" w:hAnsi="Times New Roman" w:eastAsia="楷体_GB2312" w:cs="Times New Roman"/>
                    <w:sz w:val="24"/>
                    <w:szCs w:val="24"/>
                  </w:rPr>
                </w:rPrChange>
              </w:rPr>
              <w:t>财政</w:t>
            </w:r>
          </w:p>
          <w:p>
            <w:pPr>
              <w:spacing w:beforeLines="0" w:afterLines="0" w:line="320" w:lineRule="exact"/>
              <w:jc w:val="center"/>
              <w:rPr>
                <w:rFonts w:hint="default" w:ascii="Times New Roman" w:hAnsi="Times New Roman" w:eastAsia="楷体_GB2312" w:cs="Times New Roman"/>
                <w:sz w:val="24"/>
                <w:szCs w:val="24"/>
                <w:rPrChange w:id="4416" w:author="刘佳" w:date="2020-03-09T09:16:26Z">
                  <w:rPr>
                    <w:rFonts w:hint="default" w:ascii="Times New Roman" w:hAnsi="Times New Roman" w:eastAsia="楷体_GB2312" w:cs="Times New Roman"/>
                    <w:sz w:val="24"/>
                    <w:szCs w:val="24"/>
                  </w:rPr>
                </w:rPrChange>
              </w:rPr>
              <w:pPrChange w:id="4415" w:author="刘佳" w:date="2020-03-09T09:16:43Z">
                <w:pPr>
                  <w:spacing w:line="240" w:lineRule="exact"/>
                  <w:jc w:val="center"/>
                </w:pPr>
              </w:pPrChange>
            </w:pPr>
            <w:r>
              <w:rPr>
                <w:rFonts w:hint="default" w:ascii="Times New Roman" w:hAnsi="Times New Roman" w:eastAsia="楷体_GB2312" w:cs="Times New Roman"/>
                <w:sz w:val="24"/>
                <w:szCs w:val="24"/>
                <w:rPrChange w:id="4417" w:author="刘佳" w:date="2020-03-09T09:16:26Z">
                  <w:rPr>
                    <w:rFonts w:hint="default" w:ascii="Times New Roman" w:hAnsi="Times New Roman" w:eastAsia="楷体_GB2312" w:cs="Times New Roman"/>
                    <w:sz w:val="24"/>
                    <w:szCs w:val="24"/>
                  </w:rPr>
                </w:rPrChange>
              </w:rPr>
              <w:t>补助</w:t>
            </w:r>
          </w:p>
        </w:tc>
        <w:tc>
          <w:tcPr>
            <w:tcW w:w="1104" w:type="dxa"/>
            <w:textDirection w:val="lrTb"/>
            <w:vAlign w:val="center"/>
            <w:tcPrChange w:id="4418" w:author="刘佳" w:date="2020-03-09T09:17:05Z">
              <w:tcPr>
                <w:tcW w:w="1104" w:type="dxa"/>
                <w:textDirection w:val="lrTb"/>
                <w:vAlign w:val="center"/>
              </w:tcPr>
            </w:tcPrChange>
          </w:tcPr>
          <w:p>
            <w:pPr>
              <w:spacing w:beforeLines="0" w:afterLines="0" w:line="320" w:lineRule="exact"/>
              <w:jc w:val="center"/>
              <w:rPr>
                <w:rFonts w:hint="default" w:ascii="Times New Roman" w:hAnsi="Times New Roman" w:eastAsia="楷体_GB2312" w:cs="Times New Roman"/>
                <w:sz w:val="24"/>
                <w:szCs w:val="24"/>
                <w:rPrChange w:id="4420" w:author="刘佳" w:date="2020-03-09T09:16:26Z">
                  <w:rPr>
                    <w:rFonts w:hint="default" w:ascii="Times New Roman" w:hAnsi="Times New Roman" w:eastAsia="楷体_GB2312" w:cs="Times New Roman"/>
                    <w:sz w:val="24"/>
                    <w:szCs w:val="24"/>
                  </w:rPr>
                </w:rPrChange>
              </w:rPr>
              <w:pPrChange w:id="4419" w:author="刘佳" w:date="2020-03-09T09:16:43Z">
                <w:pPr>
                  <w:spacing w:line="240" w:lineRule="exact"/>
                  <w:jc w:val="center"/>
                </w:pPr>
              </w:pPrChange>
            </w:pPr>
            <w:r>
              <w:rPr>
                <w:rFonts w:hint="default" w:ascii="Times New Roman" w:hAnsi="Times New Roman" w:eastAsia="楷体_GB2312" w:cs="Times New Roman"/>
                <w:sz w:val="24"/>
                <w:szCs w:val="24"/>
                <w:rPrChange w:id="4421" w:author="刘佳" w:date="2020-03-09T09:16:26Z">
                  <w:rPr>
                    <w:rFonts w:hint="default" w:ascii="Times New Roman" w:hAnsi="Times New Roman" w:eastAsia="楷体_GB2312" w:cs="Times New Roman"/>
                    <w:sz w:val="24"/>
                    <w:szCs w:val="24"/>
                  </w:rPr>
                </w:rPrChange>
              </w:rPr>
              <w:t>不超过项目投资总额</w:t>
            </w:r>
          </w:p>
        </w:tc>
        <w:tc>
          <w:tcPr>
            <w:tcW w:w="1974" w:type="dxa"/>
            <w:textDirection w:val="lrTb"/>
            <w:vAlign w:val="center"/>
            <w:tcPrChange w:id="4422" w:author="刘佳" w:date="2020-03-09T09:17:05Z">
              <w:tcPr>
                <w:tcW w:w="1974" w:type="dxa"/>
                <w:textDirection w:val="lrTb"/>
                <w:vAlign w:val="center"/>
              </w:tcPr>
            </w:tcPrChange>
          </w:tcPr>
          <w:p>
            <w:pPr>
              <w:spacing w:beforeLines="0" w:afterLines="0" w:line="320" w:lineRule="exact"/>
              <w:jc w:val="center"/>
              <w:rPr>
                <w:rFonts w:hint="default" w:ascii="Times New Roman" w:hAnsi="Times New Roman" w:eastAsia="楷体_GB2312" w:cs="Times New Roman"/>
                <w:sz w:val="24"/>
                <w:szCs w:val="24"/>
                <w:rPrChange w:id="4424" w:author="刘佳" w:date="2020-03-09T09:16:26Z">
                  <w:rPr>
                    <w:rFonts w:hint="default" w:ascii="Times New Roman" w:hAnsi="Times New Roman" w:eastAsia="楷体_GB2312" w:cs="Times New Roman"/>
                    <w:sz w:val="24"/>
                    <w:szCs w:val="24"/>
                  </w:rPr>
                </w:rPrChange>
              </w:rPr>
              <w:pPrChange w:id="4423" w:author="刘佳" w:date="2020-03-09T09:16:43Z">
                <w:pPr>
                  <w:spacing w:line="240" w:lineRule="exact"/>
                  <w:jc w:val="center"/>
                </w:pPr>
              </w:pPrChange>
            </w:pPr>
            <w:r>
              <w:rPr>
                <w:rFonts w:hint="default" w:ascii="Times New Roman" w:hAnsi="Times New Roman" w:eastAsia="楷体_GB2312" w:cs="Times New Roman"/>
                <w:sz w:val="24"/>
                <w:szCs w:val="24"/>
                <w:lang w:eastAsia="zh-CN"/>
                <w:rPrChange w:id="4425" w:author="刘佳" w:date="2020-03-09T09:16:26Z">
                  <w:rPr>
                    <w:rFonts w:hint="default" w:ascii="Times New Roman" w:hAnsi="Times New Roman" w:eastAsia="楷体_GB2312" w:cs="Times New Roman"/>
                    <w:sz w:val="24"/>
                    <w:szCs w:val="24"/>
                    <w:lang w:eastAsia="zh-CN"/>
                  </w:rPr>
                </w:rPrChange>
              </w:rPr>
              <w:t>依照整治方案完成2家涉镉等重金属重点行业企业整治，减少重点重金属排放，降低环境污染风险。</w:t>
            </w:r>
          </w:p>
        </w:tc>
        <w:tc>
          <w:tcPr>
            <w:tcW w:w="1247" w:type="dxa"/>
            <w:textDirection w:val="lrTb"/>
            <w:vAlign w:val="center"/>
            <w:tcPrChange w:id="4426" w:author="刘佳" w:date="2020-03-09T09:17:05Z">
              <w:tcPr>
                <w:tcW w:w="1091" w:type="dxa"/>
                <w:textDirection w:val="lrTb"/>
                <w:vAlign w:val="center"/>
              </w:tcPr>
            </w:tcPrChange>
          </w:tcPr>
          <w:p>
            <w:pPr>
              <w:spacing w:beforeLines="0" w:afterLines="0" w:line="320" w:lineRule="exact"/>
              <w:jc w:val="center"/>
              <w:rPr>
                <w:rFonts w:hint="default" w:ascii="Times New Roman" w:hAnsi="Times New Roman" w:eastAsia="楷体_GB2312" w:cs="Times New Roman"/>
                <w:sz w:val="24"/>
                <w:szCs w:val="24"/>
                <w:rPrChange w:id="4428" w:author="刘佳" w:date="2020-03-09T09:16:26Z">
                  <w:rPr>
                    <w:rFonts w:hint="default" w:ascii="Times New Roman" w:hAnsi="Times New Roman" w:eastAsia="楷体_GB2312" w:cs="Times New Roman"/>
                    <w:sz w:val="24"/>
                    <w:szCs w:val="24"/>
                  </w:rPr>
                </w:rPrChange>
              </w:rPr>
              <w:pPrChange w:id="4427" w:author="刘佳" w:date="2020-03-09T09:16:43Z">
                <w:pPr>
                  <w:spacing w:line="240" w:lineRule="exact"/>
                  <w:jc w:val="center"/>
                </w:pPr>
              </w:pPrChange>
            </w:pPr>
            <w:r>
              <w:rPr>
                <w:rFonts w:hint="default" w:ascii="Times New Roman" w:hAnsi="Times New Roman" w:eastAsia="楷体_GB2312" w:cs="Times New Roman"/>
                <w:sz w:val="24"/>
                <w:szCs w:val="24"/>
                <w:lang w:val="en-US" w:eastAsia="zh-CN"/>
                <w:rPrChange w:id="4429" w:author="刘佳" w:date="2020-03-09T09:16:26Z">
                  <w:rPr>
                    <w:rFonts w:hint="default" w:ascii="Times New Roman" w:hAnsi="Times New Roman" w:eastAsia="楷体_GB2312" w:cs="Times New Roman"/>
                    <w:sz w:val="24"/>
                    <w:szCs w:val="24"/>
                    <w:lang w:val="en-US" w:eastAsia="zh-CN"/>
                  </w:rPr>
                </w:rPrChange>
              </w:rPr>
              <w:t>2020年底</w:t>
            </w:r>
          </w:p>
        </w:tc>
        <w:tc>
          <w:tcPr>
            <w:tcW w:w="1091" w:type="dxa"/>
            <w:textDirection w:val="lrTb"/>
            <w:vAlign w:val="center"/>
            <w:tcPrChange w:id="4430" w:author="刘佳" w:date="2020-03-09T09:17:05Z">
              <w:tcPr>
                <w:tcW w:w="1091" w:type="dxa"/>
                <w:textDirection w:val="lrTb"/>
                <w:vAlign w:val="center"/>
              </w:tcPr>
            </w:tcPrChange>
          </w:tcPr>
          <w:p>
            <w:pPr>
              <w:spacing w:beforeLines="0" w:afterLines="0" w:line="320" w:lineRule="exact"/>
              <w:jc w:val="center"/>
              <w:rPr>
                <w:rFonts w:hint="default" w:ascii="Times New Roman" w:hAnsi="Times New Roman" w:eastAsia="楷体_GB2312" w:cs="Times New Roman"/>
                <w:sz w:val="24"/>
                <w:szCs w:val="24"/>
                <w:lang w:val="en-US" w:eastAsia="zh-CN"/>
                <w:rPrChange w:id="4432" w:author="刘佳" w:date="2020-03-09T09:16:26Z">
                  <w:rPr>
                    <w:rFonts w:hint="default" w:ascii="Times New Roman" w:hAnsi="Times New Roman" w:eastAsia="楷体_GB2312" w:cs="Times New Roman"/>
                    <w:sz w:val="24"/>
                    <w:szCs w:val="24"/>
                    <w:lang w:val="en-US" w:eastAsia="zh-CN"/>
                  </w:rPr>
                </w:rPrChange>
              </w:rPr>
              <w:pPrChange w:id="4431" w:author="刘佳" w:date="2020-03-09T09:16:43Z">
                <w:pPr>
                  <w:spacing w:line="240" w:lineRule="exact"/>
                  <w:jc w:val="center"/>
                </w:pPr>
              </w:pPrChange>
            </w:pPr>
            <w:r>
              <w:rPr>
                <w:rFonts w:hint="default" w:ascii="Times New Roman" w:hAnsi="Times New Roman" w:eastAsia="楷体_GB2312" w:cs="Times New Roman"/>
                <w:sz w:val="24"/>
                <w:szCs w:val="24"/>
                <w:lang w:val="en-US" w:eastAsia="zh-CN"/>
                <w:rPrChange w:id="4433" w:author="刘佳" w:date="2020-03-09T09:16:26Z">
                  <w:rPr>
                    <w:rFonts w:hint="default" w:ascii="Times New Roman" w:hAnsi="Times New Roman" w:eastAsia="楷体_GB2312" w:cs="Times New Roman"/>
                    <w:sz w:val="24"/>
                    <w:szCs w:val="24"/>
                    <w:lang w:val="en-US" w:eastAsia="zh-CN"/>
                  </w:rPr>
                </w:rPrChange>
              </w:rPr>
              <w:t>韶关市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Change w:id="4434" w:author="刘佳" w:date="2020-03-09T09:17:13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blPrExChange>
        </w:tblPrEx>
        <w:trPr>
          <w:trHeight w:val="855" w:hRule="atLeast"/>
          <w:jc w:val="center"/>
          <w:trPrChange w:id="4434" w:author="刘佳" w:date="2020-03-09T09:17:13Z">
            <w:trPr>
              <w:trHeight w:val="855" w:hRule="atLeast"/>
            </w:trPr>
          </w:trPrChange>
        </w:trPr>
        <w:tc>
          <w:tcPr>
            <w:tcW w:w="14942" w:type="dxa"/>
            <w:gridSpan w:val="10"/>
            <w:vAlign w:val="center"/>
            <w:tcPrChange w:id="4435" w:author="刘佳" w:date="2020-03-09T09:17:13Z">
              <w:tcPr>
                <w:tcW w:w="14786" w:type="dxa"/>
                <w:gridSpan w:val="10"/>
                <w:vAlign w:val="center"/>
              </w:tcPr>
            </w:tcPrChange>
          </w:tcPr>
          <w:p>
            <w:pPr>
              <w:spacing w:beforeLines="0" w:afterLines="0" w:line="320" w:lineRule="exact"/>
              <w:rPr>
                <w:rFonts w:hint="default" w:ascii="Times New Roman" w:hAnsi="Times New Roman" w:eastAsia="楷体_GB2312" w:cs="Times New Roman"/>
                <w:sz w:val="24"/>
                <w:szCs w:val="24"/>
                <w:rPrChange w:id="4437" w:author="刘佳" w:date="2020-03-09T09:16:26Z">
                  <w:rPr>
                    <w:rFonts w:hint="default" w:ascii="Times New Roman" w:hAnsi="Times New Roman" w:eastAsia="楷体_GB2312" w:cs="Times New Roman"/>
                    <w:sz w:val="24"/>
                    <w:szCs w:val="24"/>
                  </w:rPr>
                </w:rPrChange>
              </w:rPr>
              <w:pPrChange w:id="4436" w:author="刘佳" w:date="2020-03-09T09:16:43Z">
                <w:pPr>
                  <w:spacing w:line="240" w:lineRule="exact"/>
                </w:pPr>
              </w:pPrChange>
            </w:pPr>
            <w:r>
              <w:rPr>
                <w:rFonts w:hint="default" w:ascii="Times New Roman" w:hAnsi="Times New Roman" w:eastAsia="楷体_GB2312" w:cs="Times New Roman"/>
                <w:b/>
                <w:bCs/>
                <w:sz w:val="24"/>
                <w:szCs w:val="24"/>
                <w:rPrChange w:id="4438" w:author="刘佳" w:date="2020-03-09T09:16:26Z">
                  <w:rPr>
                    <w:rFonts w:hint="default" w:ascii="Times New Roman" w:hAnsi="Times New Roman" w:eastAsia="楷体_GB2312" w:cs="Times New Roman"/>
                    <w:b/>
                    <w:bCs/>
                    <w:sz w:val="24"/>
                    <w:szCs w:val="24"/>
                  </w:rPr>
                </w:rPrChange>
              </w:rPr>
              <w:t>负面清单：</w:t>
            </w:r>
          </w:p>
          <w:p>
            <w:pPr>
              <w:spacing w:beforeLines="0" w:afterLines="0" w:line="320" w:lineRule="exact"/>
              <w:rPr>
                <w:rFonts w:hint="default" w:ascii="Times New Roman" w:hAnsi="Times New Roman" w:eastAsia="楷体_GB2312" w:cs="Times New Roman"/>
                <w:sz w:val="24"/>
                <w:szCs w:val="24"/>
                <w:rPrChange w:id="4440" w:author="刘佳" w:date="2020-03-09T09:16:26Z">
                  <w:rPr>
                    <w:rFonts w:hint="default" w:ascii="Times New Roman" w:hAnsi="Times New Roman" w:eastAsia="楷体_GB2312" w:cs="Times New Roman"/>
                    <w:sz w:val="24"/>
                    <w:szCs w:val="24"/>
                  </w:rPr>
                </w:rPrChange>
              </w:rPr>
              <w:pPrChange w:id="4439" w:author="刘佳" w:date="2020-03-09T09:16:43Z">
                <w:pPr>
                  <w:spacing w:line="240" w:lineRule="exact"/>
                </w:pPr>
              </w:pPrChange>
            </w:pPr>
            <w:r>
              <w:rPr>
                <w:rFonts w:hint="default" w:ascii="Times New Roman" w:hAnsi="Times New Roman" w:eastAsia="楷体_GB2312" w:cs="Times New Roman"/>
                <w:sz w:val="24"/>
                <w:szCs w:val="24"/>
                <w:rPrChange w:id="4441" w:author="刘佳" w:date="2020-03-09T09:16:26Z">
                  <w:rPr>
                    <w:rFonts w:hint="default" w:ascii="Times New Roman" w:hAnsi="Times New Roman" w:eastAsia="楷体_GB2312" w:cs="Times New Roman"/>
                    <w:sz w:val="24"/>
                    <w:szCs w:val="24"/>
                  </w:rPr>
                </w:rPrChange>
              </w:rPr>
              <w:t>反映资金不得投入的领域、范围、对象和用途等。</w:t>
            </w:r>
          </w:p>
        </w:tc>
      </w:tr>
    </w:tbl>
    <w:p>
      <w:pPr>
        <w:pStyle w:val="2"/>
        <w:ind w:left="0" w:leftChars="0" w:firstLine="0" w:firstLineChars="0"/>
      </w:pPr>
    </w:p>
    <w:p>
      <w:pPr>
        <w:rPr>
          <w:rFonts w:hint="eastAsia"/>
          <w:lang w:val="en-US" w:eastAsia="zh-CN"/>
        </w:rPr>
      </w:pPr>
    </w:p>
    <w:sectPr>
      <w:footerReference r:id="rId6" w:type="default"/>
      <w:pgSz w:w="16838" w:h="11906" w:orient="landscape"/>
      <w:pgMar w:top="1417" w:right="1134" w:bottom="1417" w:left="1134" w:header="851" w:footer="1020" w:gutter="0"/>
      <w:paperSrc/>
      <w:pgBorders>
        <w:top w:val="none" w:color="auto" w:sz="0" w:space="0"/>
        <w:left w:val="none" w:color="auto" w:sz="0" w:space="0"/>
        <w:bottom w:val="none" w:color="auto" w:sz="0" w:space="0"/>
        <w:right w:val="none" w:color="auto" w:sz="0" w:space="0"/>
      </w:pgBorders>
      <w:pgNumType w:fmt="decimal"/>
      <w:cols w:space="0" w:num="1"/>
      <w:rtlGutter w:val="0"/>
      <w:docGrid w:type="lines" w:linePitch="45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文鼎CS大宋">
    <w:panose1 w:val="02010609010101010101"/>
    <w:charset w:val="86"/>
    <w:family w:val="modern"/>
    <w:pitch w:val="default"/>
    <w:sig w:usb0="00000000" w:usb1="00000000" w:usb2="00000000" w:usb3="00000000" w:csb0="00000000" w:csb1="00000000"/>
  </w:font>
  <w:font w:name="文鼎小标宋简">
    <w:panose1 w:val="02010609010101010101"/>
    <w:charset w:val="00"/>
    <w:family w:val="auto"/>
    <w:pitch w:val="default"/>
    <w:sig w:usb0="00000000" w:usb1="00000000" w:usb2="00000000" w:usb3="00000000" w:csb0="00000000" w:csb1="00000000"/>
  </w:font>
  <w:font w:name="MS Mincho">
    <w:panose1 w:val="02020609040205080304"/>
    <w:charset w:val="80"/>
    <w:family w:val="auto"/>
    <w:pitch w:val="default"/>
    <w:sig w:usb0="E00002FF" w:usb1="6AC7FDFB" w:usb2="00000012" w:usb3="00000000" w:csb0="4002009F" w:csb1="DFD70000"/>
  </w:font>
  <w:font w:name="方正小标宋简体">
    <w:panose1 w:val="02010601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default"/>
    <w:sig w:usb0="E0002AFF" w:usb1="C0007843" w:usb2="00000009" w:usb3="00000000" w:csb0="400001FF" w:csb1="FFFF0000"/>
  </w:font>
  <w:font w:name="文鼎小标宋简">
    <w:panose1 w:val="02010609010101010101"/>
    <w:charset w:val="86"/>
    <w:family w:val="modern"/>
    <w:pitch w:val="default"/>
    <w:sig w:usb0="00000000" w:usb1="00000000" w:usb2="00000000" w:usb3="00000000" w:csb0="00000000"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文鼎大标宋简">
    <w:panose1 w:val="02010609010101010101"/>
    <w:charset w:val="00"/>
    <w:family w:val="auto"/>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Wingdings 3">
    <w:panose1 w:val="05040102010807070707"/>
    <w:charset w:val="00"/>
    <w:family w:val="auto"/>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Wide Latin">
    <w:altName w:val="Segoe Print"/>
    <w:panose1 w:val="020A0A07050505020404"/>
    <w:charset w:val="00"/>
    <w:family w:val="auto"/>
    <w:pitch w:val="default"/>
    <w:sig w:usb0="00000000" w:usb1="00000000" w:usb2="00000000" w:usb3="00000000" w:csb0="20000001" w:csb1="00000000"/>
  </w:font>
  <w:font w:name="Webdings">
    <w:panose1 w:val="05030102010509060703"/>
    <w:charset w:val="00"/>
    <w:family w:val="auto"/>
    <w:pitch w:val="default"/>
    <w:sig w:usb0="00000000" w:usb1="00000000" w:usb2="00000000" w:usb3="00000000" w:csb0="80000000" w:csb1="00000000"/>
  </w:font>
  <w:font w:name="Vrinda">
    <w:panose1 w:val="020B0502040204020203"/>
    <w:charset w:val="00"/>
    <w:family w:val="auto"/>
    <w:pitch w:val="default"/>
    <w:sig w:usb0="00010003" w:usb1="00000000" w:usb2="00000000" w:usb3="00000000" w:csb0="00000001" w:csb1="00000000"/>
  </w:font>
  <w:font w:name="Vladimir Script">
    <w:altName w:val="Mongolian Baiti"/>
    <w:panose1 w:val="03050402040407070305"/>
    <w:charset w:val="00"/>
    <w:family w:val="auto"/>
    <w:pitch w:val="default"/>
    <w:sig w:usb0="00000000" w:usb1="00000000" w:usb2="00000000" w:usb3="00000000" w:csb0="20000001" w:csb1="00000000"/>
  </w:font>
  <w:font w:name="Vivaldi">
    <w:altName w:val="Mongolian Baiti"/>
    <w:panose1 w:val="03020602050506090804"/>
    <w:charset w:val="00"/>
    <w:family w:val="auto"/>
    <w:pitch w:val="default"/>
    <w:sig w:usb0="00000000" w:usb1="00000000" w:usb2="00000000" w:usb3="00000000" w:csb0="20000001" w:csb1="00000000"/>
  </w:font>
  <w:font w:name="Viner Hand ITC">
    <w:altName w:val="Mongolian Baiti"/>
    <w:panose1 w:val="03070502030502020203"/>
    <w:charset w:val="00"/>
    <w:family w:val="auto"/>
    <w:pitch w:val="default"/>
    <w:sig w:usb0="00000000" w:usb1="00000000" w:usb2="00000000" w:usb3="00000000" w:csb0="20000001" w:csb1="00000000"/>
  </w:font>
  <w:font w:name="Vijaya">
    <w:panose1 w:val="020B0604020202020204"/>
    <w:charset w:val="00"/>
    <w:family w:val="auto"/>
    <w:pitch w:val="default"/>
    <w:sig w:usb0="00100003" w:usb1="00000000" w:usb2="00000000" w:usb3="00000000" w:csb0="00000001" w:csb1="00000000"/>
  </w:font>
  <w:font w:name="Verdana">
    <w:panose1 w:val="020B0604030504040204"/>
    <w:charset w:val="00"/>
    <w:family w:val="auto"/>
    <w:pitch w:val="default"/>
    <w:sig w:usb0="A10006FF" w:usb1="4000205B" w:usb2="00000010" w:usb3="00000000" w:csb0="2000019F" w:csb1="00000000"/>
  </w:font>
  <w:font w:name="Vani">
    <w:panose1 w:val="020B0502040204020203"/>
    <w:charset w:val="00"/>
    <w:family w:val="auto"/>
    <w:pitch w:val="default"/>
    <w:sig w:usb0="00200003" w:usb1="00000000" w:usb2="00000000" w:usb3="00000000" w:csb0="00000001" w:csb1="00000000"/>
  </w:font>
  <w:font w:name="Utsaah">
    <w:panose1 w:val="020B0604020202020204"/>
    <w:charset w:val="00"/>
    <w:family w:val="auto"/>
    <w:pitch w:val="default"/>
    <w:sig w:usb0="00008003" w:usb1="00000000" w:usb2="00000000" w:usb3="00000000" w:csb0="00000001" w:csb1="00000000"/>
  </w:font>
  <w:font w:name="Tw Cen MT Condensed Extra Bold">
    <w:altName w:val="Trebuchet MS"/>
    <w:panose1 w:val="020B0803020202020204"/>
    <w:charset w:val="00"/>
    <w:family w:val="auto"/>
    <w:pitch w:val="default"/>
    <w:sig w:usb0="00000000" w:usb1="00000000" w:usb2="00000000" w:usb3="00000000" w:csb0="20000003" w:csb1="00000000"/>
  </w:font>
  <w:font w:name="Tw Cen MT Condensed">
    <w:altName w:val="Segoe Print"/>
    <w:panose1 w:val="020B0606020104020203"/>
    <w:charset w:val="00"/>
    <w:family w:val="auto"/>
    <w:pitch w:val="default"/>
    <w:sig w:usb0="00000000" w:usb1="00000000" w:usb2="00000000" w:usb3="00000000" w:csb0="20000003" w:csb1="00000000"/>
  </w:font>
  <w:font w:name="Tw Cen MT">
    <w:altName w:val="Segoe Print"/>
    <w:panose1 w:val="020B0602020104020603"/>
    <w:charset w:val="00"/>
    <w:family w:val="auto"/>
    <w:pitch w:val="default"/>
    <w:sig w:usb0="00000000" w:usb1="00000000" w:usb2="00000000" w:usb3="00000000" w:csb0="20000003" w:csb1="00000000"/>
  </w:font>
  <w:font w:name="Tunga">
    <w:panose1 w:val="020B0502040204020203"/>
    <w:charset w:val="00"/>
    <w:family w:val="auto"/>
    <w:pitch w:val="default"/>
    <w:sig w:usb0="00400003" w:usb1="00000000" w:usb2="00000000" w:usb3="00000000" w:csb0="00000001" w:csb1="00000000"/>
  </w:font>
  <w:font w:name="Trebuchet MS">
    <w:panose1 w:val="020B0603020202020204"/>
    <w:charset w:val="00"/>
    <w:family w:val="auto"/>
    <w:pitch w:val="default"/>
    <w:sig w:usb0="00000287" w:usb1="00000000" w:usb2="00000000" w:usb3="00000000" w:csb0="2000009F" w:csb1="00000000"/>
  </w:font>
  <w:font w:name="Traditional Arabic">
    <w:panose1 w:val="02020603050405020304"/>
    <w:charset w:val="00"/>
    <w:family w:val="auto"/>
    <w:pitch w:val="default"/>
    <w:sig w:usb0="00006003" w:usb1="80000000" w:usb2="00000008" w:usb3="00000000" w:csb0="00000041" w:csb1="20080000"/>
  </w:font>
  <w:font w:name="Symbol">
    <w:panose1 w:val="05050102010706020507"/>
    <w:charset w:val="00"/>
    <w:family w:val="auto"/>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 w:name="Mongolian Baiti">
    <w:panose1 w:val="03000500000000000000"/>
    <w:charset w:val="00"/>
    <w:family w:val="auto"/>
    <w:pitch w:val="default"/>
    <w:sig w:usb0="80000023" w:usb1="00000000" w:usb2="00020000" w:usb3="00000000" w:csb0="00000001" w:csb1="00000000"/>
  </w:font>
  <w:font w:name="文鼎大标宋">
    <w:altName w:val="宋体"/>
    <w:panose1 w:val="020B0609010101010101"/>
    <w:charset w:val="86"/>
    <w:family w:val="modern"/>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Times New Roman'">
    <w:altName w:val="Times New Roman"/>
    <w:panose1 w:val="00000000000000000000"/>
    <w:charset w:val="00"/>
    <w:family w:val="roman"/>
    <w:pitch w:val="default"/>
    <w:sig w:usb0="00000000" w:usb1="00000000" w:usb2="00000000" w:usb3="00000000" w:csb0="00040001" w:csb1="00000000"/>
  </w:font>
  <w:font w:name="Segoe UI Symbol">
    <w:panose1 w:val="020B0502040204020203"/>
    <w:charset w:val="00"/>
    <w:family w:val="auto"/>
    <w:pitch w:val="default"/>
    <w:sig w:usb0="8000006F" w:usb1="1200FBEF" w:usb2="0064C000" w:usb3="00000002" w:csb0="00000001" w:csb1="40000000"/>
  </w:font>
  <w:font w:name="DFKai-SB">
    <w:panose1 w:val="03000509000000000000"/>
    <w:charset w:val="88"/>
    <w:family w:val="auto"/>
    <w:pitch w:val="default"/>
    <w:sig w:usb0="00000003" w:usb1="082E0000" w:usb2="00000016" w:usb3="00000000" w:csb0="00100001" w:csb1="00000000"/>
  </w:font>
  <w:font w:name="Yu Gothic UI">
    <w:altName w:val="Meiryo UI"/>
    <w:panose1 w:val="020B0500000000000000"/>
    <w:charset w:val="80"/>
    <w:family w:val="auto"/>
    <w:pitch w:val="default"/>
    <w:sig w:usb0="00000000" w:usb1="00000000" w:usb2="00000016" w:usb3="00000000" w:csb0="2002009F" w:csb1="00000000"/>
  </w:font>
  <w:font w:name="MingLiU-ExtB">
    <w:panose1 w:val="02020500000000000000"/>
    <w:charset w:val="88"/>
    <w:family w:val="auto"/>
    <w:pitch w:val="default"/>
    <w:sig w:usb0="8000002F" w:usb1="02000008" w:usb2="00000000" w:usb3="00000000" w:csb0="00100001" w:csb1="00000000"/>
  </w:font>
  <w:font w:name="Meiryo UI">
    <w:panose1 w:val="020B0604030504040204"/>
    <w:charset w:val="80"/>
    <w:family w:val="auto"/>
    <w:pitch w:val="default"/>
    <w:sig w:usb0="E10102FF" w:usb1="EAC7FFFF" w:usb2="00010012" w:usb3="00000000" w:csb0="6002009F" w:csb1="DFD70000"/>
  </w:font>
  <w:font w:name="FangSong . GB2312">
    <w:altName w:val="Segoe Print"/>
    <w:panose1 w:val="00000000000000000000"/>
    <w:charset w:val="00"/>
    <w:family w:val="auto"/>
    <w:pitch w:val="default"/>
    <w:sig w:usb0="00000000" w:usb1="00000000" w:usb2="00000000" w:usb3="00000000" w:csb0="00040001"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revisionView w:markup="0"/>
  <w:trackRevisions w:val="1"/>
  <w:documentProtection w:enforcement="0"/>
  <w:defaultTabStop w:val="420"/>
  <w:drawingGridHorizontalSpacing w:val="158"/>
  <w:drawingGridVerticalSpacing w:val="226"/>
  <w:displayHorizontalDrawingGridEvery w:val="2"/>
  <w:displayVerticalDrawingGridEvery w:val="2"/>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2A0295"/>
    <w:rsid w:val="017D591D"/>
    <w:rsid w:val="032812B4"/>
    <w:rsid w:val="08E27B61"/>
    <w:rsid w:val="10E96217"/>
    <w:rsid w:val="11953352"/>
    <w:rsid w:val="12B22581"/>
    <w:rsid w:val="17F43703"/>
    <w:rsid w:val="187C6117"/>
    <w:rsid w:val="20A32C14"/>
    <w:rsid w:val="21B84AFE"/>
    <w:rsid w:val="2448334D"/>
    <w:rsid w:val="2679260C"/>
    <w:rsid w:val="2A765BF6"/>
    <w:rsid w:val="2AC6387B"/>
    <w:rsid w:val="2BF5670D"/>
    <w:rsid w:val="31A84D5A"/>
    <w:rsid w:val="344A4047"/>
    <w:rsid w:val="36896369"/>
    <w:rsid w:val="37F64572"/>
    <w:rsid w:val="39FC2350"/>
    <w:rsid w:val="3C396D7D"/>
    <w:rsid w:val="3DD12C8A"/>
    <w:rsid w:val="3F98367F"/>
    <w:rsid w:val="41D308CD"/>
    <w:rsid w:val="454E1504"/>
    <w:rsid w:val="45CA35C2"/>
    <w:rsid w:val="45E709FD"/>
    <w:rsid w:val="55C87313"/>
    <w:rsid w:val="57872930"/>
    <w:rsid w:val="592A0295"/>
    <w:rsid w:val="6107161C"/>
    <w:rsid w:val="6C3D6C2F"/>
    <w:rsid w:val="793145AC"/>
    <w:rsid w:val="7D3118F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HAnsi" w:hAnsiTheme="minorHAnsi" w:cstheme="minorBidi"/>
      <w:kern w:val="2"/>
      <w:sz w:val="32"/>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toc 2"/>
    <w:basedOn w:val="1"/>
    <w:next w:val="1"/>
    <w:qFormat/>
    <w:uiPriority w:val="0"/>
    <w:pPr>
      <w:ind w:left="200" w:leftChars="200"/>
    </w:pPr>
    <w:rPr>
      <w:rFonts w:ascii="Times New Roman" w:hAnsi="Times New Roman" w:eastAsia="宋体" w:cs="Times New Roma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font11"/>
    <w:basedOn w:val="5"/>
    <w:qFormat/>
    <w:uiPriority w:val="0"/>
    <w:rPr>
      <w:rFonts w:hint="default" w:ascii="Times New Roman" w:hAnsi="Times New Roman" w:cs="Times New Roman"/>
      <w:color w:val="000000"/>
      <w:sz w:val="24"/>
      <w:szCs w:val="24"/>
      <w:u w:val="none"/>
    </w:rPr>
  </w:style>
  <w:style w:type="character" w:customStyle="1" w:styleId="9">
    <w:name w:val="font01"/>
    <w:basedOn w:val="5"/>
    <w:qFormat/>
    <w:uiPriority w:val="0"/>
    <w:rPr>
      <w:rFonts w:hint="eastAsia" w:ascii="宋体" w:hAnsi="宋体" w:eastAsia="宋体" w:cs="宋体"/>
      <w:color w:val="000000"/>
      <w:sz w:val="24"/>
      <w:szCs w:val="24"/>
      <w:u w:val="none"/>
    </w:rPr>
  </w:style>
  <w:style w:type="character" w:customStyle="1" w:styleId="10">
    <w:name w:val="font31"/>
    <w:basedOn w:val="5"/>
    <w:qFormat/>
    <w:uiPriority w:val="0"/>
    <w:rPr>
      <w:rFonts w:hint="default" w:ascii="Times New Roman" w:hAnsi="Times New Roman" w:cs="Times New Roman"/>
      <w:b/>
      <w:color w:val="000000"/>
      <w:sz w:val="18"/>
      <w:szCs w:val="18"/>
      <w:u w:val="none"/>
    </w:rPr>
  </w:style>
  <w:style w:type="character" w:customStyle="1" w:styleId="11">
    <w:name w:val="font21"/>
    <w:basedOn w:val="5"/>
    <w:qFormat/>
    <w:uiPriority w:val="0"/>
    <w:rPr>
      <w:rFonts w:ascii="仿宋_GB2312" w:eastAsia="仿宋_GB2312" w:cs="仿宋_GB2312"/>
      <w:b/>
      <w:color w:val="000000"/>
      <w:sz w:val="18"/>
      <w:szCs w:val="18"/>
      <w:u w:val="none"/>
    </w:rPr>
  </w:style>
  <w:style w:type="character" w:customStyle="1" w:styleId="12">
    <w:name w:val="font41"/>
    <w:basedOn w:val="5"/>
    <w:qFormat/>
    <w:uiPriority w:val="0"/>
    <w:rPr>
      <w:rFonts w:hint="default" w:ascii="Times New Roman" w:hAnsi="Times New Roman" w:cs="Times New Roman"/>
      <w:color w:val="000000"/>
      <w:sz w:val="18"/>
      <w:szCs w:val="18"/>
      <w:u w:val="none"/>
    </w:rPr>
  </w:style>
  <w:style w:type="character" w:customStyle="1" w:styleId="13">
    <w:name w:val="font51"/>
    <w:basedOn w:val="5"/>
    <w:qFormat/>
    <w:uiPriority w:val="0"/>
    <w:rPr>
      <w:rFonts w:hint="default" w:ascii="仿宋_GB2312" w:eastAsia="仿宋_GB2312" w:cs="仿宋_GB2312"/>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2019-11-22T08:56:00Z</dcterms:created>
  <dc:creator>陈睿</dc:creator>
  <cp:lastModifiedBy>刘佳</cp:lastModifiedBy>
  <dcterms:modified xsi:type="dcterms:W3CDTF">2020-03-09T01:18:48Z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